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rPr>
        <w:id w:val="357627510"/>
        <w:docPartObj>
          <w:docPartGallery w:val="Cover Pages"/>
          <w:docPartUnique/>
        </w:docPartObj>
      </w:sdtPr>
      <w:sdtContent>
        <w:p w14:paraId="6FAC87BB" w14:textId="6C76772A" w:rsidR="006A14E7" w:rsidRPr="00A64E0B" w:rsidRDefault="006A14E7">
          <w:pPr>
            <w:rPr>
              <w:rFonts w:cstheme="minorHAnsi"/>
            </w:rPr>
          </w:pPr>
          <w:r w:rsidRPr="00A64E0B">
            <w:rPr>
              <w:rFonts w:cstheme="minorHAnsi"/>
              <w:noProof/>
              <w:lang w:eastAsia="ro-RO"/>
            </w:rPr>
            <mc:AlternateContent>
              <mc:Choice Requires="wpg">
                <w:drawing>
                  <wp:anchor distT="0" distB="0" distL="114300" distR="114300" simplePos="0" relativeHeight="251662336" behindDoc="0" locked="0" layoutInCell="1" allowOverlap="1" wp14:anchorId="48E00885" wp14:editId="55B3AC42">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w16du="http://schemas.microsoft.com/office/word/2023/wordml/word16du">
                <w:pict>
                  <v:group w14:anchorId="27EC4ED3"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9" o:title="" recolor="t" rotate="t" type="frame"/>
                    </v:rect>
                    <w10:wrap anchorx="page" anchory="page"/>
                  </v:group>
                </w:pict>
              </mc:Fallback>
            </mc:AlternateContent>
          </w:r>
          <w:r w:rsidRPr="00A64E0B">
            <w:rPr>
              <w:rFonts w:cstheme="minorHAnsi"/>
              <w:noProof/>
              <w:lang w:eastAsia="ro-RO"/>
            </w:rPr>
            <mc:AlternateContent>
              <mc:Choice Requires="wps">
                <w:drawing>
                  <wp:anchor distT="0" distB="0" distL="114300" distR="114300" simplePos="0" relativeHeight="251660288" behindDoc="0" locked="0" layoutInCell="1" allowOverlap="1" wp14:anchorId="68E446ED" wp14:editId="1881E1F8">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344F2B" w14:textId="1583FDD6" w:rsidR="00D232A3" w:rsidRDefault="00D232A3">
                                <w:pPr>
                                  <w:pStyle w:val="NoSpacing"/>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68E446ED"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" filled="f" stroked="f" strokeweight=".5pt">
                    <v:textbox inset="126pt,0,54pt,0">
                      <w:txbxContent>
                        <w:p w14:paraId="44344F2B" w14:textId="1583FDD6" w:rsidR="00D232A3" w:rsidRDefault="00D232A3">
                          <w:pPr>
                            <w:pStyle w:val="NoSpacing"/>
                            <w:jc w:val="right"/>
                            <w:rPr>
                              <w:color w:val="595959" w:themeColor="text1" w:themeTint="A6"/>
                              <w:sz w:val="18"/>
                              <w:szCs w:val="18"/>
                            </w:rPr>
                          </w:pPr>
                        </w:p>
                      </w:txbxContent>
                    </v:textbox>
                    <w10:wrap type="square" anchorx="page" anchory="page"/>
                  </v:shape>
                </w:pict>
              </mc:Fallback>
            </mc:AlternateContent>
          </w:r>
          <w:r w:rsidRPr="00A64E0B">
            <w:rPr>
              <w:rFonts w:cstheme="minorHAnsi"/>
              <w:noProof/>
              <w:lang w:eastAsia="ro-RO"/>
            </w:rPr>
            <mc:AlternateContent>
              <mc:Choice Requires="wps">
                <w:drawing>
                  <wp:anchor distT="0" distB="0" distL="114300" distR="114300" simplePos="0" relativeHeight="251659264" behindDoc="0" locked="0" layoutInCell="1" allowOverlap="1" wp14:anchorId="587DD2E6" wp14:editId="05E9CFEC">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35FC9" w14:textId="19BE1263" w:rsidR="00D232A3" w:rsidRDefault="00000000">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232A3">
                                      <w:rPr>
                                        <w:caps/>
                                        <w:color w:val="5B9BD5" w:themeColor="accent1"/>
                                        <w:sz w:val="64"/>
                                        <w:szCs w:val="64"/>
                                      </w:rPr>
                                      <w:t>GHidul SoliCITANTULUI</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203E7C76" w14:textId="333A3892" w:rsidR="00D232A3" w:rsidRDefault="00D232A3">
                                    <w:pPr>
                                      <w:jc w:val="right"/>
                                      <w:rPr>
                                        <w:smallCaps/>
                                        <w:color w:val="404040" w:themeColor="text1" w:themeTint="BF"/>
                                        <w:sz w:val="36"/>
                                        <w:szCs w:val="36"/>
                                      </w:rPr>
                                    </w:pPr>
                                    <w:r>
                                      <w:rPr>
                                        <w:color w:val="404040" w:themeColor="text1" w:themeTint="BF"/>
                                        <w:sz w:val="36"/>
                                        <w:szCs w:val="36"/>
                                      </w:rPr>
                                      <w:t>Condiții de accesare a finanțării</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587DD2E6" id="Text Box 154" o:spid="_x0000_s102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" filled="f" stroked="f" strokeweight=".5pt">
                    <v:textbox inset="126pt,0,54pt,0">
                      <w:txbxContent>
                        <w:p w14:paraId="56C35FC9" w14:textId="19BE1263" w:rsidR="00D232A3" w:rsidRDefault="00000000">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232A3">
                                <w:rPr>
                                  <w:caps/>
                                  <w:color w:val="5B9BD5" w:themeColor="accent1"/>
                                  <w:sz w:val="64"/>
                                  <w:szCs w:val="64"/>
                                </w:rPr>
                                <w:t>GHidul SoliCITANTULUI</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203E7C76" w14:textId="333A3892" w:rsidR="00D232A3" w:rsidRDefault="00D232A3">
                              <w:pPr>
                                <w:jc w:val="right"/>
                                <w:rPr>
                                  <w:smallCaps/>
                                  <w:color w:val="404040" w:themeColor="text1" w:themeTint="BF"/>
                                  <w:sz w:val="36"/>
                                  <w:szCs w:val="36"/>
                                </w:rPr>
                              </w:pPr>
                              <w:r>
                                <w:rPr>
                                  <w:color w:val="404040" w:themeColor="text1" w:themeTint="BF"/>
                                  <w:sz w:val="36"/>
                                  <w:szCs w:val="36"/>
                                </w:rPr>
                                <w:t>Condiții de accesare a finanțării</w:t>
                              </w:r>
                            </w:p>
                          </w:sdtContent>
                        </w:sdt>
                      </w:txbxContent>
                    </v:textbox>
                    <w10:wrap type="square" anchorx="page" anchory="page"/>
                  </v:shape>
                </w:pict>
              </mc:Fallback>
            </mc:AlternateContent>
          </w:r>
        </w:p>
        <w:p w14:paraId="6C9CB0DE" w14:textId="17C68185" w:rsidR="006A14E7" w:rsidRPr="00A64E0B" w:rsidRDefault="008B4100">
          <w:pPr>
            <w:rPr>
              <w:rFonts w:eastAsiaTheme="majorEastAsia" w:cstheme="minorHAnsi"/>
              <w:color w:val="2E74B5" w:themeColor="accent1" w:themeShade="BF"/>
              <w:lang w:val="en-US"/>
            </w:rPr>
          </w:pPr>
          <w:r w:rsidRPr="00A64E0B">
            <w:rPr>
              <w:rFonts w:cstheme="minorHAnsi"/>
              <w:noProof/>
              <w:lang w:eastAsia="ro-RO"/>
            </w:rPr>
            <mc:AlternateContent>
              <mc:Choice Requires="wps">
                <w:drawing>
                  <wp:anchor distT="0" distB="0" distL="114300" distR="114300" simplePos="0" relativeHeight="251661312" behindDoc="0" locked="0" layoutInCell="1" allowOverlap="1" wp14:anchorId="49C6A1D6" wp14:editId="5A7FD97C">
                    <wp:simplePos x="0" y="0"/>
                    <wp:positionH relativeFrom="page">
                      <wp:posOffset>343535</wp:posOffset>
                    </wp:positionH>
                    <wp:positionV relativeFrom="page">
                      <wp:posOffset>6964680</wp:posOffset>
                    </wp:positionV>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D8E6A" w14:textId="522A6C22" w:rsidR="00D232A3" w:rsidRDefault="00D232A3">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1DDE1920" w14:textId="77777777" w:rsidR="00D232A3" w:rsidRDefault="00D232A3">
                                <w:pPr>
                                  <w:pStyle w:val="NoSpacing"/>
                                  <w:jc w:val="right"/>
                                  <w:rPr>
                                    <w:color w:val="595959" w:themeColor="text1" w:themeTint="A6"/>
                                    <w:sz w:val="20"/>
                                    <w:szCs w:val="20"/>
                                    <w:lang w:val="ro-RO"/>
                                  </w:rPr>
                                </w:pPr>
                                <w:r>
                                  <w:rPr>
                                    <w:color w:val="595959" w:themeColor="text1" w:themeTint="A6"/>
                                    <w:sz w:val="20"/>
                                    <w:szCs w:val="20"/>
                                    <w:lang w:val="ro-RO"/>
                                  </w:rPr>
                                  <w:t>Axa prioritară 1</w:t>
                                </w:r>
                                <w:r w:rsidRPr="008B4100">
                                  <w:rPr>
                                    <w:color w:val="595959" w:themeColor="text1" w:themeTint="A6"/>
                                    <w:sz w:val="20"/>
                                    <w:szCs w:val="20"/>
                                    <w:lang w:val="ro-RO"/>
                                  </w:rPr>
                                  <w:t xml:space="preserve"> -Dezvoltarea infrastructurii de apă și apă uzată și tranziția la o  economie circulară, Obiectivul Specific – promovarea accesului la apă și un management sustenabil al sectorului de apă</w:t>
                                </w:r>
                              </w:p>
                              <w:p w14:paraId="068FC6CC" w14:textId="07A3EE46" w:rsidR="00D232A3" w:rsidRDefault="00D232A3" w:rsidP="0020473A">
                                <w:pPr>
                                  <w:ind w:left="360"/>
                                  <w:jc w:val="both"/>
                                  <w:rPr>
                                    <w:rFonts w:cstheme="minorHAnsi"/>
                                    <w:i/>
                                    <w:color w:val="0070C0"/>
                                    <w:sz w:val="20"/>
                                    <w:szCs w:val="20"/>
                                  </w:rPr>
                                </w:pPr>
                                <w:r>
                                  <w:rPr>
                                    <w:color w:val="595959" w:themeColor="text1" w:themeTint="A6"/>
                                    <w:sz w:val="20"/>
                                    <w:szCs w:val="20"/>
                                  </w:rPr>
                                  <w:t>Apel:</w:t>
                                </w:r>
                                <w:r w:rsidRPr="0020473A">
                                  <w:rPr>
                                    <w:rFonts w:cstheme="minorHAnsi"/>
                                    <w:i/>
                                    <w:color w:val="0070C0"/>
                                    <w:sz w:val="20"/>
                                    <w:szCs w:val="20"/>
                                  </w:rPr>
                                  <w:t xml:space="preserve"> </w:t>
                                </w:r>
                              </w:p>
                              <w:p w14:paraId="08B32D6D" w14:textId="77777777" w:rsidR="00D232A3" w:rsidRPr="00940D9A" w:rsidRDefault="00D232A3" w:rsidP="0020473A">
                                <w:pPr>
                                  <w:ind w:left="360"/>
                                  <w:jc w:val="both"/>
                                  <w:rPr>
                                    <w:rFonts w:cstheme="minorHAnsi"/>
                                    <w:i/>
                                    <w:color w:val="0070C0"/>
                                    <w:sz w:val="20"/>
                                    <w:szCs w:val="20"/>
                                  </w:rPr>
                                </w:pPr>
                                <w:r w:rsidRPr="00940D9A">
                                  <w:rPr>
                                    <w:rFonts w:cstheme="minorHAnsi"/>
                                    <w:i/>
                                    <w:color w:val="0070C0"/>
                                    <w:sz w:val="20"/>
                                    <w:szCs w:val="20"/>
                                  </w:rPr>
                                  <w:t>PDD1.1. proiecte art I OUG 109/2022</w:t>
                                </w:r>
                              </w:p>
                              <w:p w14:paraId="24C99B5F" w14:textId="60D69668" w:rsidR="00D232A3" w:rsidRPr="008B4100" w:rsidRDefault="00D232A3">
                                <w:pPr>
                                  <w:pStyle w:val="NoSpacing"/>
                                  <w:jc w:val="right"/>
                                  <w:rPr>
                                    <w:color w:val="595959" w:themeColor="text1" w:themeTint="A6"/>
                                    <w:sz w:val="20"/>
                                    <w:szCs w:val="20"/>
                                    <w:lang w:val="ro-RO"/>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49C6A1D6" id="Text Box 153" o:spid="_x0000_s1028" type="#_x0000_t202" style="position:absolute;margin-left:27.05pt;margin-top:548.4pt;width:8in;height:79.5pt;z-index:251661312;visibility:visible;mso-wrap-style:square;mso-width-percent:941;mso-height-percent:100;mso-wrap-distance-left:9pt;mso-wrap-distance-top:0;mso-wrap-distance-right:9pt;mso-wrap-distance-bottom:0;mso-position-horizontal:absolute;mso-position-horizontal-relative:page;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" filled="f" stroked="f" strokeweight=".5pt">
                    <v:textbox style="mso-fit-shape-to-text:t" inset="126pt,0,54pt,0">
                      <w:txbxContent>
                        <w:p w14:paraId="2D5D8E6A" w14:textId="522A6C22" w:rsidR="00D232A3" w:rsidRDefault="00D232A3">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1DDE1920" w14:textId="77777777" w:rsidR="00D232A3" w:rsidRDefault="00D232A3">
                          <w:pPr>
                            <w:pStyle w:val="NoSpacing"/>
                            <w:jc w:val="right"/>
                            <w:rPr>
                              <w:color w:val="595959" w:themeColor="text1" w:themeTint="A6"/>
                              <w:sz w:val="20"/>
                              <w:szCs w:val="20"/>
                              <w:lang w:val="ro-RO"/>
                            </w:rPr>
                          </w:pPr>
                          <w:r>
                            <w:rPr>
                              <w:color w:val="595959" w:themeColor="text1" w:themeTint="A6"/>
                              <w:sz w:val="20"/>
                              <w:szCs w:val="20"/>
                              <w:lang w:val="ro-RO"/>
                            </w:rPr>
                            <w:t>Axa prioritară 1</w:t>
                          </w:r>
                          <w:r w:rsidRPr="008B4100">
                            <w:rPr>
                              <w:color w:val="595959" w:themeColor="text1" w:themeTint="A6"/>
                              <w:sz w:val="20"/>
                              <w:szCs w:val="20"/>
                              <w:lang w:val="ro-RO"/>
                            </w:rPr>
                            <w:t xml:space="preserve"> -Dezvoltarea infrastructurii de apă și apă uzată și tranziția la o  economie circulară, Obiectivul Specific – promovarea accesului la apă și un management sustenabil al sectorului de apă</w:t>
                          </w:r>
                        </w:p>
                        <w:p w14:paraId="068FC6CC" w14:textId="07A3EE46" w:rsidR="00D232A3" w:rsidRDefault="00D232A3" w:rsidP="0020473A">
                          <w:pPr>
                            <w:ind w:left="360"/>
                            <w:jc w:val="both"/>
                            <w:rPr>
                              <w:rFonts w:cstheme="minorHAnsi"/>
                              <w:i/>
                              <w:color w:val="0070C0"/>
                              <w:sz w:val="20"/>
                              <w:szCs w:val="20"/>
                            </w:rPr>
                          </w:pPr>
                          <w:r>
                            <w:rPr>
                              <w:color w:val="595959" w:themeColor="text1" w:themeTint="A6"/>
                              <w:sz w:val="20"/>
                              <w:szCs w:val="20"/>
                            </w:rPr>
                            <w:t>Apel:</w:t>
                          </w:r>
                          <w:r w:rsidRPr="0020473A">
                            <w:rPr>
                              <w:rFonts w:cstheme="minorHAnsi"/>
                              <w:i/>
                              <w:color w:val="0070C0"/>
                              <w:sz w:val="20"/>
                              <w:szCs w:val="20"/>
                            </w:rPr>
                            <w:t xml:space="preserve"> </w:t>
                          </w:r>
                        </w:p>
                        <w:p w14:paraId="08B32D6D" w14:textId="77777777" w:rsidR="00D232A3" w:rsidRPr="00940D9A" w:rsidRDefault="00D232A3" w:rsidP="0020473A">
                          <w:pPr>
                            <w:ind w:left="360"/>
                            <w:jc w:val="both"/>
                            <w:rPr>
                              <w:rFonts w:cstheme="minorHAnsi"/>
                              <w:i/>
                              <w:color w:val="0070C0"/>
                              <w:sz w:val="20"/>
                              <w:szCs w:val="20"/>
                            </w:rPr>
                          </w:pPr>
                          <w:r w:rsidRPr="00940D9A">
                            <w:rPr>
                              <w:rFonts w:cstheme="minorHAnsi"/>
                              <w:i/>
                              <w:color w:val="0070C0"/>
                              <w:sz w:val="20"/>
                              <w:szCs w:val="20"/>
                            </w:rPr>
                            <w:t>PDD1.1. proiecte art I OUG 109/2022</w:t>
                          </w:r>
                        </w:p>
                        <w:p w14:paraId="24C99B5F" w14:textId="60D69668" w:rsidR="00D232A3" w:rsidRPr="008B4100" w:rsidRDefault="00D232A3">
                          <w:pPr>
                            <w:pStyle w:val="NoSpacing"/>
                            <w:jc w:val="right"/>
                            <w:rPr>
                              <w:color w:val="595959" w:themeColor="text1" w:themeTint="A6"/>
                              <w:sz w:val="20"/>
                              <w:szCs w:val="20"/>
                              <w:lang w:val="ro-RO"/>
                            </w:rPr>
                          </w:pPr>
                        </w:p>
                      </w:txbxContent>
                    </v:textbox>
                    <w10:wrap type="square" anchorx="page" anchory="page"/>
                  </v:shape>
                </w:pict>
              </mc:Fallback>
            </mc:AlternateContent>
          </w:r>
          <w:r w:rsidR="006A14E7" w:rsidRPr="00A64E0B">
            <w:rPr>
              <w:rFonts w:cstheme="minorHAnsi"/>
            </w:rPr>
            <w:br w:type="page"/>
          </w:r>
        </w:p>
      </w:sdtContent>
    </w:sdt>
    <w:bookmarkStart w:id="0" w:name="_Toc141442767" w:displacedByCustomXml="next"/>
    <w:sdt>
      <w:sdtPr>
        <w:rPr>
          <w:rFonts w:eastAsiaTheme="minorHAnsi" w:cstheme="minorBidi"/>
          <w:b w:val="0"/>
          <w:bCs w:val="0"/>
          <w:color w:val="auto"/>
          <w:sz w:val="22"/>
          <w:szCs w:val="22"/>
        </w:rPr>
        <w:id w:val="-1669629489"/>
        <w:docPartObj>
          <w:docPartGallery w:val="Table of Contents"/>
          <w:docPartUnique/>
        </w:docPartObj>
      </w:sdtPr>
      <w:sdtEndPr>
        <w:rPr>
          <w:noProof/>
        </w:rPr>
      </w:sdtEndPr>
      <w:sdtContent>
        <w:p w14:paraId="6DC70E57" w14:textId="233969CD" w:rsidR="006A14E7" w:rsidRPr="00A64E0B" w:rsidRDefault="006A14E7" w:rsidP="008679E3">
          <w:pPr>
            <w:pStyle w:val="Heading1"/>
          </w:pPr>
          <w:r w:rsidRPr="00A64E0B">
            <w:t>Contents</w:t>
          </w:r>
          <w:bookmarkEnd w:id="0"/>
        </w:p>
        <w:p w14:paraId="3E2B6DE8" w14:textId="2FBB0553" w:rsidR="00E9351C" w:rsidRDefault="006A14E7">
          <w:pPr>
            <w:pStyle w:val="TOC1"/>
            <w:rPr>
              <w:rFonts w:eastAsiaTheme="minorEastAsia"/>
              <w:noProof/>
              <w:kern w:val="2"/>
              <w:lang w:val="en-US"/>
              <w14:ligatures w14:val="standardContextual"/>
            </w:rPr>
          </w:pPr>
          <w:r w:rsidRPr="00A64E0B">
            <w:rPr>
              <w:rFonts w:cstheme="minorHAnsi"/>
            </w:rPr>
            <w:fldChar w:fldCharType="begin"/>
          </w:r>
          <w:r w:rsidRPr="00A64E0B">
            <w:rPr>
              <w:rFonts w:cstheme="minorHAnsi"/>
            </w:rPr>
            <w:instrText xml:space="preserve"> TOC \o "1-3" \h \z \u </w:instrText>
          </w:r>
          <w:r w:rsidRPr="00A64E0B">
            <w:rPr>
              <w:rFonts w:cstheme="minorHAnsi"/>
            </w:rPr>
            <w:fldChar w:fldCharType="separate"/>
          </w:r>
          <w:hyperlink w:anchor="_Toc141442767" w:history="1">
            <w:r w:rsidR="00E9351C" w:rsidRPr="00586FD2">
              <w:rPr>
                <w:rStyle w:val="Hyperlink"/>
                <w:iCs/>
                <w:noProof/>
              </w:rPr>
              <w:t>1.</w:t>
            </w:r>
            <w:r w:rsidR="00E9351C">
              <w:rPr>
                <w:rFonts w:eastAsiaTheme="minorEastAsia"/>
                <w:noProof/>
                <w:kern w:val="2"/>
                <w:lang w:val="en-US"/>
                <w14:ligatures w14:val="standardContextual"/>
              </w:rPr>
              <w:tab/>
            </w:r>
            <w:r w:rsidR="00E9351C" w:rsidRPr="00586FD2">
              <w:rPr>
                <w:rStyle w:val="Hyperlink"/>
                <w:noProof/>
              </w:rPr>
              <w:t>Contents</w:t>
            </w:r>
            <w:r w:rsidR="00E9351C">
              <w:rPr>
                <w:noProof/>
                <w:webHidden/>
              </w:rPr>
              <w:tab/>
            </w:r>
            <w:r w:rsidR="00E9351C">
              <w:rPr>
                <w:noProof/>
                <w:webHidden/>
              </w:rPr>
              <w:fldChar w:fldCharType="begin"/>
            </w:r>
            <w:r w:rsidR="00E9351C">
              <w:rPr>
                <w:noProof/>
                <w:webHidden/>
              </w:rPr>
              <w:instrText xml:space="preserve"> PAGEREF _Toc141442767 \h </w:instrText>
            </w:r>
            <w:r w:rsidR="00E9351C">
              <w:rPr>
                <w:noProof/>
                <w:webHidden/>
              </w:rPr>
            </w:r>
            <w:r w:rsidR="00E9351C">
              <w:rPr>
                <w:noProof/>
                <w:webHidden/>
              </w:rPr>
              <w:fldChar w:fldCharType="separate"/>
            </w:r>
            <w:r w:rsidR="0060014A">
              <w:rPr>
                <w:noProof/>
                <w:webHidden/>
              </w:rPr>
              <w:t>1</w:t>
            </w:r>
            <w:r w:rsidR="00E9351C">
              <w:rPr>
                <w:noProof/>
                <w:webHidden/>
              </w:rPr>
              <w:fldChar w:fldCharType="end"/>
            </w:r>
          </w:hyperlink>
        </w:p>
        <w:p w14:paraId="23242943" w14:textId="10D4E23D" w:rsidR="00E9351C" w:rsidRDefault="00000000">
          <w:pPr>
            <w:pStyle w:val="TOC1"/>
            <w:rPr>
              <w:rFonts w:eastAsiaTheme="minorEastAsia"/>
              <w:noProof/>
              <w:kern w:val="2"/>
              <w:lang w:val="en-US"/>
              <w14:ligatures w14:val="standardContextual"/>
            </w:rPr>
          </w:pPr>
          <w:hyperlink w:anchor="_Toc141442768" w:history="1">
            <w:r w:rsidR="00E9351C" w:rsidRPr="00586FD2">
              <w:rPr>
                <w:rStyle w:val="Hyperlink"/>
                <w:iCs/>
                <w:noProof/>
              </w:rPr>
              <w:t>1.</w:t>
            </w:r>
            <w:r w:rsidR="00E9351C">
              <w:rPr>
                <w:rFonts w:eastAsiaTheme="minorEastAsia"/>
                <w:noProof/>
                <w:kern w:val="2"/>
                <w:lang w:val="en-US"/>
                <w14:ligatures w14:val="standardContextual"/>
              </w:rPr>
              <w:tab/>
            </w:r>
            <w:r w:rsidR="00E9351C" w:rsidRPr="00586FD2">
              <w:rPr>
                <w:rStyle w:val="Hyperlink"/>
                <w:noProof/>
              </w:rPr>
              <w:t>PREAMBUL, ABREVIERI ȘI GLOSAR</w:t>
            </w:r>
            <w:r w:rsidR="00E9351C">
              <w:rPr>
                <w:noProof/>
                <w:webHidden/>
              </w:rPr>
              <w:tab/>
            </w:r>
            <w:r w:rsidR="00E9351C">
              <w:rPr>
                <w:noProof/>
                <w:webHidden/>
              </w:rPr>
              <w:fldChar w:fldCharType="begin"/>
            </w:r>
            <w:r w:rsidR="00E9351C">
              <w:rPr>
                <w:noProof/>
                <w:webHidden/>
              </w:rPr>
              <w:instrText xml:space="preserve"> PAGEREF _Toc141442768 \h </w:instrText>
            </w:r>
            <w:r w:rsidR="00E9351C">
              <w:rPr>
                <w:noProof/>
                <w:webHidden/>
              </w:rPr>
            </w:r>
            <w:r w:rsidR="00E9351C">
              <w:rPr>
                <w:noProof/>
                <w:webHidden/>
              </w:rPr>
              <w:fldChar w:fldCharType="separate"/>
            </w:r>
            <w:r w:rsidR="0060014A">
              <w:rPr>
                <w:noProof/>
                <w:webHidden/>
              </w:rPr>
              <w:t>5</w:t>
            </w:r>
            <w:r w:rsidR="00E9351C">
              <w:rPr>
                <w:noProof/>
                <w:webHidden/>
              </w:rPr>
              <w:fldChar w:fldCharType="end"/>
            </w:r>
          </w:hyperlink>
        </w:p>
        <w:p w14:paraId="3D4FA9DC" w14:textId="3073A696" w:rsidR="00E9351C" w:rsidRDefault="00000000" w:rsidP="00E9351C">
          <w:pPr>
            <w:pStyle w:val="TOC2"/>
            <w:rPr>
              <w:rFonts w:eastAsiaTheme="minorEastAsia"/>
              <w:noProof/>
              <w:kern w:val="2"/>
              <w:lang w:val="en-US"/>
              <w14:ligatures w14:val="standardContextual"/>
            </w:rPr>
          </w:pPr>
          <w:hyperlink w:anchor="_Toc141442769" w:history="1">
            <w:r w:rsidR="00E9351C" w:rsidRPr="00586FD2">
              <w:rPr>
                <w:rStyle w:val="Hyperlink"/>
                <w:noProof/>
              </w:rPr>
              <w:t>1.1.</w:t>
            </w:r>
            <w:r w:rsidR="00E9351C">
              <w:rPr>
                <w:rFonts w:eastAsiaTheme="minorEastAsia"/>
                <w:noProof/>
                <w:kern w:val="2"/>
                <w:lang w:val="en-US"/>
                <w14:ligatures w14:val="standardContextual"/>
              </w:rPr>
              <w:tab/>
            </w:r>
            <w:r w:rsidR="00E9351C" w:rsidRPr="00586FD2">
              <w:rPr>
                <w:rStyle w:val="Hyperlink"/>
                <w:noProof/>
              </w:rPr>
              <w:t>Preambul</w:t>
            </w:r>
            <w:r w:rsidR="00E9351C">
              <w:rPr>
                <w:noProof/>
                <w:webHidden/>
              </w:rPr>
              <w:tab/>
            </w:r>
            <w:r w:rsidR="00E9351C">
              <w:rPr>
                <w:noProof/>
                <w:webHidden/>
              </w:rPr>
              <w:fldChar w:fldCharType="begin"/>
            </w:r>
            <w:r w:rsidR="00E9351C">
              <w:rPr>
                <w:noProof/>
                <w:webHidden/>
              </w:rPr>
              <w:instrText xml:space="preserve"> PAGEREF _Toc141442769 \h </w:instrText>
            </w:r>
            <w:r w:rsidR="00E9351C">
              <w:rPr>
                <w:noProof/>
                <w:webHidden/>
              </w:rPr>
            </w:r>
            <w:r w:rsidR="00E9351C">
              <w:rPr>
                <w:noProof/>
                <w:webHidden/>
              </w:rPr>
              <w:fldChar w:fldCharType="separate"/>
            </w:r>
            <w:r w:rsidR="0060014A">
              <w:rPr>
                <w:noProof/>
                <w:webHidden/>
              </w:rPr>
              <w:t>5</w:t>
            </w:r>
            <w:r w:rsidR="00E9351C">
              <w:rPr>
                <w:noProof/>
                <w:webHidden/>
              </w:rPr>
              <w:fldChar w:fldCharType="end"/>
            </w:r>
          </w:hyperlink>
        </w:p>
        <w:p w14:paraId="34343171" w14:textId="795E2418" w:rsidR="00E9351C" w:rsidRDefault="00000000" w:rsidP="00E9351C">
          <w:pPr>
            <w:pStyle w:val="TOC2"/>
            <w:rPr>
              <w:rFonts w:eastAsiaTheme="minorEastAsia"/>
              <w:noProof/>
              <w:kern w:val="2"/>
              <w:lang w:val="en-US"/>
              <w14:ligatures w14:val="standardContextual"/>
            </w:rPr>
          </w:pPr>
          <w:hyperlink w:anchor="_Toc141442770" w:history="1">
            <w:r w:rsidR="00E9351C" w:rsidRPr="00586FD2">
              <w:rPr>
                <w:rStyle w:val="Hyperlink"/>
                <w:noProof/>
              </w:rPr>
              <w:t>1.2.</w:t>
            </w:r>
            <w:r w:rsidR="00E9351C">
              <w:rPr>
                <w:rFonts w:eastAsiaTheme="minorEastAsia"/>
                <w:noProof/>
                <w:kern w:val="2"/>
                <w:lang w:val="en-US"/>
                <w14:ligatures w14:val="standardContextual"/>
              </w:rPr>
              <w:tab/>
            </w:r>
            <w:r w:rsidR="00E9351C" w:rsidRPr="00586FD2">
              <w:rPr>
                <w:rStyle w:val="Hyperlink"/>
                <w:noProof/>
              </w:rPr>
              <w:t>Abrevieri</w:t>
            </w:r>
            <w:r w:rsidR="00E9351C">
              <w:rPr>
                <w:noProof/>
                <w:webHidden/>
              </w:rPr>
              <w:tab/>
            </w:r>
            <w:r w:rsidR="00E9351C">
              <w:rPr>
                <w:noProof/>
                <w:webHidden/>
              </w:rPr>
              <w:fldChar w:fldCharType="begin"/>
            </w:r>
            <w:r w:rsidR="00E9351C">
              <w:rPr>
                <w:noProof/>
                <w:webHidden/>
              </w:rPr>
              <w:instrText xml:space="preserve"> PAGEREF _Toc141442770 \h </w:instrText>
            </w:r>
            <w:r w:rsidR="00E9351C">
              <w:rPr>
                <w:noProof/>
                <w:webHidden/>
              </w:rPr>
            </w:r>
            <w:r w:rsidR="00E9351C">
              <w:rPr>
                <w:noProof/>
                <w:webHidden/>
              </w:rPr>
              <w:fldChar w:fldCharType="separate"/>
            </w:r>
            <w:r w:rsidR="0060014A">
              <w:rPr>
                <w:noProof/>
                <w:webHidden/>
              </w:rPr>
              <w:t>5</w:t>
            </w:r>
            <w:r w:rsidR="00E9351C">
              <w:rPr>
                <w:noProof/>
                <w:webHidden/>
              </w:rPr>
              <w:fldChar w:fldCharType="end"/>
            </w:r>
          </w:hyperlink>
        </w:p>
        <w:p w14:paraId="515991B1" w14:textId="0D851413" w:rsidR="00E9351C" w:rsidRDefault="00000000" w:rsidP="00E9351C">
          <w:pPr>
            <w:pStyle w:val="TOC2"/>
            <w:rPr>
              <w:rFonts w:eastAsiaTheme="minorEastAsia"/>
              <w:noProof/>
              <w:kern w:val="2"/>
              <w:lang w:val="en-US"/>
              <w14:ligatures w14:val="standardContextual"/>
            </w:rPr>
          </w:pPr>
          <w:hyperlink w:anchor="_Toc141442771" w:history="1">
            <w:r w:rsidR="00E9351C" w:rsidRPr="00586FD2">
              <w:rPr>
                <w:rStyle w:val="Hyperlink"/>
                <w:noProof/>
              </w:rPr>
              <w:t>1.3.</w:t>
            </w:r>
            <w:r w:rsidR="00E9351C">
              <w:rPr>
                <w:rFonts w:eastAsiaTheme="minorEastAsia"/>
                <w:noProof/>
                <w:kern w:val="2"/>
                <w:lang w:val="en-US"/>
                <w14:ligatures w14:val="standardContextual"/>
              </w:rPr>
              <w:tab/>
            </w:r>
            <w:r w:rsidR="00E9351C" w:rsidRPr="00586FD2">
              <w:rPr>
                <w:rStyle w:val="Hyperlink"/>
                <w:noProof/>
              </w:rPr>
              <w:t>Glosar</w:t>
            </w:r>
            <w:r w:rsidR="00E9351C">
              <w:rPr>
                <w:noProof/>
                <w:webHidden/>
              </w:rPr>
              <w:tab/>
            </w:r>
            <w:r w:rsidR="00E9351C">
              <w:rPr>
                <w:noProof/>
                <w:webHidden/>
              </w:rPr>
              <w:fldChar w:fldCharType="begin"/>
            </w:r>
            <w:r w:rsidR="00E9351C">
              <w:rPr>
                <w:noProof/>
                <w:webHidden/>
              </w:rPr>
              <w:instrText xml:space="preserve"> PAGEREF _Toc141442771 \h </w:instrText>
            </w:r>
            <w:r w:rsidR="00E9351C">
              <w:rPr>
                <w:noProof/>
                <w:webHidden/>
              </w:rPr>
            </w:r>
            <w:r w:rsidR="00E9351C">
              <w:rPr>
                <w:noProof/>
                <w:webHidden/>
              </w:rPr>
              <w:fldChar w:fldCharType="separate"/>
            </w:r>
            <w:r w:rsidR="0060014A">
              <w:rPr>
                <w:noProof/>
                <w:webHidden/>
              </w:rPr>
              <w:t>6</w:t>
            </w:r>
            <w:r w:rsidR="00E9351C">
              <w:rPr>
                <w:noProof/>
                <w:webHidden/>
              </w:rPr>
              <w:fldChar w:fldCharType="end"/>
            </w:r>
          </w:hyperlink>
        </w:p>
        <w:p w14:paraId="743724BD" w14:textId="08DAFEA1" w:rsidR="00E9351C" w:rsidRDefault="00000000">
          <w:pPr>
            <w:pStyle w:val="TOC1"/>
            <w:rPr>
              <w:rFonts w:eastAsiaTheme="minorEastAsia"/>
              <w:noProof/>
              <w:kern w:val="2"/>
              <w:lang w:val="en-US"/>
              <w14:ligatures w14:val="standardContextual"/>
            </w:rPr>
          </w:pPr>
          <w:hyperlink w:anchor="_Toc141442772" w:history="1">
            <w:r w:rsidR="00E9351C" w:rsidRPr="00586FD2">
              <w:rPr>
                <w:rStyle w:val="Hyperlink"/>
                <w:iCs/>
                <w:noProof/>
              </w:rPr>
              <w:t>2.</w:t>
            </w:r>
            <w:r w:rsidR="00E9351C">
              <w:rPr>
                <w:rFonts w:eastAsiaTheme="minorEastAsia"/>
                <w:noProof/>
                <w:kern w:val="2"/>
                <w:lang w:val="en-US"/>
                <w14:ligatures w14:val="standardContextual"/>
              </w:rPr>
              <w:tab/>
            </w:r>
            <w:r w:rsidR="00E9351C" w:rsidRPr="00586FD2">
              <w:rPr>
                <w:rStyle w:val="Hyperlink"/>
                <w:noProof/>
              </w:rPr>
              <w:t>ELEMENTE DE CONTEXT</w:t>
            </w:r>
            <w:r w:rsidR="00E9351C">
              <w:rPr>
                <w:noProof/>
                <w:webHidden/>
              </w:rPr>
              <w:tab/>
            </w:r>
            <w:r w:rsidR="00E9351C">
              <w:rPr>
                <w:noProof/>
                <w:webHidden/>
              </w:rPr>
              <w:fldChar w:fldCharType="begin"/>
            </w:r>
            <w:r w:rsidR="00E9351C">
              <w:rPr>
                <w:noProof/>
                <w:webHidden/>
              </w:rPr>
              <w:instrText xml:space="preserve"> PAGEREF _Toc141442772 \h </w:instrText>
            </w:r>
            <w:r w:rsidR="00E9351C">
              <w:rPr>
                <w:noProof/>
                <w:webHidden/>
              </w:rPr>
            </w:r>
            <w:r w:rsidR="00E9351C">
              <w:rPr>
                <w:noProof/>
                <w:webHidden/>
              </w:rPr>
              <w:fldChar w:fldCharType="separate"/>
            </w:r>
            <w:r w:rsidR="0060014A">
              <w:rPr>
                <w:noProof/>
                <w:webHidden/>
              </w:rPr>
              <w:t>8</w:t>
            </w:r>
            <w:r w:rsidR="00E9351C">
              <w:rPr>
                <w:noProof/>
                <w:webHidden/>
              </w:rPr>
              <w:fldChar w:fldCharType="end"/>
            </w:r>
          </w:hyperlink>
        </w:p>
        <w:p w14:paraId="02896704" w14:textId="111CD8C3" w:rsidR="00E9351C" w:rsidRDefault="00000000" w:rsidP="00E9351C">
          <w:pPr>
            <w:pStyle w:val="TOC2"/>
            <w:rPr>
              <w:rFonts w:eastAsiaTheme="minorEastAsia"/>
              <w:noProof/>
              <w:kern w:val="2"/>
              <w:lang w:val="en-US"/>
              <w14:ligatures w14:val="standardContextual"/>
            </w:rPr>
          </w:pPr>
          <w:hyperlink w:anchor="_Toc141442773" w:history="1">
            <w:r w:rsidR="00E9351C" w:rsidRPr="00586FD2">
              <w:rPr>
                <w:rStyle w:val="Hyperlink"/>
                <w:noProof/>
              </w:rPr>
              <w:t>2.1.</w:t>
            </w:r>
            <w:r w:rsidR="00E9351C">
              <w:rPr>
                <w:rFonts w:eastAsiaTheme="minorEastAsia"/>
                <w:noProof/>
                <w:kern w:val="2"/>
                <w:lang w:val="en-US"/>
                <w14:ligatures w14:val="standardContextual"/>
              </w:rPr>
              <w:tab/>
            </w:r>
            <w:r w:rsidR="00E9351C" w:rsidRPr="00586FD2">
              <w:rPr>
                <w:rStyle w:val="Hyperlink"/>
                <w:noProof/>
              </w:rPr>
              <w:t>Informații generale Programul Dezvoltare Durabilă 2021-2027</w:t>
            </w:r>
            <w:r w:rsidR="00E9351C">
              <w:rPr>
                <w:noProof/>
                <w:webHidden/>
              </w:rPr>
              <w:tab/>
            </w:r>
            <w:r w:rsidR="00E9351C">
              <w:rPr>
                <w:noProof/>
                <w:webHidden/>
              </w:rPr>
              <w:fldChar w:fldCharType="begin"/>
            </w:r>
            <w:r w:rsidR="00E9351C">
              <w:rPr>
                <w:noProof/>
                <w:webHidden/>
              </w:rPr>
              <w:instrText xml:space="preserve"> PAGEREF _Toc141442773 \h </w:instrText>
            </w:r>
            <w:r w:rsidR="00E9351C">
              <w:rPr>
                <w:noProof/>
                <w:webHidden/>
              </w:rPr>
            </w:r>
            <w:r w:rsidR="00E9351C">
              <w:rPr>
                <w:noProof/>
                <w:webHidden/>
              </w:rPr>
              <w:fldChar w:fldCharType="separate"/>
            </w:r>
            <w:r w:rsidR="0060014A">
              <w:rPr>
                <w:noProof/>
                <w:webHidden/>
              </w:rPr>
              <w:t>8</w:t>
            </w:r>
            <w:r w:rsidR="00E9351C">
              <w:rPr>
                <w:noProof/>
                <w:webHidden/>
              </w:rPr>
              <w:fldChar w:fldCharType="end"/>
            </w:r>
          </w:hyperlink>
        </w:p>
        <w:p w14:paraId="6C41BDC5" w14:textId="14F7EEEC" w:rsidR="00E9351C" w:rsidRDefault="00000000" w:rsidP="00E9351C">
          <w:pPr>
            <w:pStyle w:val="TOC2"/>
            <w:rPr>
              <w:rFonts w:eastAsiaTheme="minorEastAsia"/>
              <w:noProof/>
              <w:kern w:val="2"/>
              <w:lang w:val="en-US"/>
              <w14:ligatures w14:val="standardContextual"/>
            </w:rPr>
          </w:pPr>
          <w:hyperlink w:anchor="_Toc141442774" w:history="1">
            <w:r w:rsidR="00E9351C" w:rsidRPr="00586FD2">
              <w:rPr>
                <w:rStyle w:val="Hyperlink"/>
                <w:noProof/>
              </w:rPr>
              <w:t>2.2.</w:t>
            </w:r>
            <w:r w:rsidR="00E9351C">
              <w:rPr>
                <w:rFonts w:eastAsiaTheme="minorEastAsia"/>
                <w:noProof/>
                <w:kern w:val="2"/>
                <w:lang w:val="en-US"/>
                <w14:ligatures w14:val="standardContextual"/>
              </w:rPr>
              <w:tab/>
            </w:r>
            <w:r w:rsidR="00E9351C" w:rsidRPr="00586FD2">
              <w:rPr>
                <w:rStyle w:val="Hyperlink"/>
                <w:noProof/>
              </w:rPr>
              <w:t>Prioritatea, Fondul, Obiectivul de politică, Obiectivul specific</w:t>
            </w:r>
            <w:r w:rsidR="00E9351C">
              <w:rPr>
                <w:noProof/>
                <w:webHidden/>
              </w:rPr>
              <w:tab/>
            </w:r>
            <w:r w:rsidR="00E9351C">
              <w:rPr>
                <w:noProof/>
                <w:webHidden/>
              </w:rPr>
              <w:fldChar w:fldCharType="begin"/>
            </w:r>
            <w:r w:rsidR="00E9351C">
              <w:rPr>
                <w:noProof/>
                <w:webHidden/>
              </w:rPr>
              <w:instrText xml:space="preserve"> PAGEREF _Toc141442774 \h </w:instrText>
            </w:r>
            <w:r w:rsidR="00E9351C">
              <w:rPr>
                <w:noProof/>
                <w:webHidden/>
              </w:rPr>
            </w:r>
            <w:r w:rsidR="00E9351C">
              <w:rPr>
                <w:noProof/>
                <w:webHidden/>
              </w:rPr>
              <w:fldChar w:fldCharType="separate"/>
            </w:r>
            <w:r w:rsidR="0060014A">
              <w:rPr>
                <w:noProof/>
                <w:webHidden/>
              </w:rPr>
              <w:t>8</w:t>
            </w:r>
            <w:r w:rsidR="00E9351C">
              <w:rPr>
                <w:noProof/>
                <w:webHidden/>
              </w:rPr>
              <w:fldChar w:fldCharType="end"/>
            </w:r>
          </w:hyperlink>
        </w:p>
        <w:p w14:paraId="311A2D0D" w14:textId="306B600F" w:rsidR="00E9351C" w:rsidRDefault="00000000" w:rsidP="00E9351C">
          <w:pPr>
            <w:pStyle w:val="TOC2"/>
            <w:rPr>
              <w:rFonts w:eastAsiaTheme="minorEastAsia"/>
              <w:noProof/>
              <w:kern w:val="2"/>
              <w:lang w:val="en-US"/>
              <w14:ligatures w14:val="standardContextual"/>
            </w:rPr>
          </w:pPr>
          <w:hyperlink w:anchor="_Toc141442775" w:history="1">
            <w:r w:rsidR="00E9351C" w:rsidRPr="00586FD2">
              <w:rPr>
                <w:rStyle w:val="Hyperlink"/>
                <w:noProof/>
              </w:rPr>
              <w:t>2.3.</w:t>
            </w:r>
            <w:r w:rsidR="00E9351C">
              <w:rPr>
                <w:rFonts w:eastAsiaTheme="minorEastAsia"/>
                <w:noProof/>
                <w:kern w:val="2"/>
                <w:lang w:val="en-US"/>
                <w14:ligatures w14:val="standardContextual"/>
              </w:rPr>
              <w:tab/>
            </w:r>
            <w:r w:rsidR="00E9351C" w:rsidRPr="00586FD2">
              <w:rPr>
                <w:rStyle w:val="Hyperlink"/>
                <w:noProof/>
              </w:rPr>
              <w:t>Reglementări europene și naționale, cadru strategic, documente programatice aplicabile</w:t>
            </w:r>
            <w:r w:rsidR="00E9351C">
              <w:rPr>
                <w:noProof/>
                <w:webHidden/>
              </w:rPr>
              <w:tab/>
            </w:r>
            <w:r w:rsidR="00E9351C">
              <w:rPr>
                <w:noProof/>
                <w:webHidden/>
              </w:rPr>
              <w:fldChar w:fldCharType="begin"/>
            </w:r>
            <w:r w:rsidR="00E9351C">
              <w:rPr>
                <w:noProof/>
                <w:webHidden/>
              </w:rPr>
              <w:instrText xml:space="preserve"> PAGEREF _Toc141442775 \h </w:instrText>
            </w:r>
            <w:r w:rsidR="00E9351C">
              <w:rPr>
                <w:noProof/>
                <w:webHidden/>
              </w:rPr>
            </w:r>
            <w:r w:rsidR="00E9351C">
              <w:rPr>
                <w:noProof/>
                <w:webHidden/>
              </w:rPr>
              <w:fldChar w:fldCharType="separate"/>
            </w:r>
            <w:r w:rsidR="0060014A">
              <w:rPr>
                <w:noProof/>
                <w:webHidden/>
              </w:rPr>
              <w:t>9</w:t>
            </w:r>
            <w:r w:rsidR="00E9351C">
              <w:rPr>
                <w:noProof/>
                <w:webHidden/>
              </w:rPr>
              <w:fldChar w:fldCharType="end"/>
            </w:r>
          </w:hyperlink>
        </w:p>
        <w:p w14:paraId="543F074A" w14:textId="161C8D35" w:rsidR="00E9351C" w:rsidRDefault="00000000">
          <w:pPr>
            <w:pStyle w:val="TOC1"/>
            <w:rPr>
              <w:rFonts w:eastAsiaTheme="minorEastAsia"/>
              <w:noProof/>
              <w:kern w:val="2"/>
              <w:lang w:val="en-US"/>
              <w14:ligatures w14:val="standardContextual"/>
            </w:rPr>
          </w:pPr>
          <w:hyperlink w:anchor="_Toc141442776" w:history="1">
            <w:r w:rsidR="00E9351C" w:rsidRPr="00586FD2">
              <w:rPr>
                <w:rStyle w:val="Hyperlink"/>
                <w:iCs/>
                <w:noProof/>
              </w:rPr>
              <w:t>3.</w:t>
            </w:r>
            <w:r w:rsidR="00E9351C">
              <w:rPr>
                <w:rFonts w:eastAsiaTheme="minorEastAsia"/>
                <w:noProof/>
                <w:kern w:val="2"/>
                <w:lang w:val="en-US"/>
                <w14:ligatures w14:val="standardContextual"/>
              </w:rPr>
              <w:tab/>
            </w:r>
            <w:r w:rsidR="00E9351C" w:rsidRPr="00586FD2">
              <w:rPr>
                <w:rStyle w:val="Hyperlink"/>
                <w:noProof/>
              </w:rPr>
              <w:t>ASPECTE SPECIFICE APELULUI DE PROIECTE</w:t>
            </w:r>
            <w:r w:rsidR="00E9351C">
              <w:rPr>
                <w:noProof/>
                <w:webHidden/>
              </w:rPr>
              <w:tab/>
            </w:r>
            <w:r w:rsidR="00E9351C">
              <w:rPr>
                <w:noProof/>
                <w:webHidden/>
              </w:rPr>
              <w:fldChar w:fldCharType="begin"/>
            </w:r>
            <w:r w:rsidR="00E9351C">
              <w:rPr>
                <w:noProof/>
                <w:webHidden/>
              </w:rPr>
              <w:instrText xml:space="preserve"> PAGEREF _Toc141442776 \h </w:instrText>
            </w:r>
            <w:r w:rsidR="00E9351C">
              <w:rPr>
                <w:noProof/>
                <w:webHidden/>
              </w:rPr>
            </w:r>
            <w:r w:rsidR="00E9351C">
              <w:rPr>
                <w:noProof/>
                <w:webHidden/>
              </w:rPr>
              <w:fldChar w:fldCharType="separate"/>
            </w:r>
            <w:r w:rsidR="0060014A">
              <w:rPr>
                <w:noProof/>
                <w:webHidden/>
              </w:rPr>
              <w:t>11</w:t>
            </w:r>
            <w:r w:rsidR="00E9351C">
              <w:rPr>
                <w:noProof/>
                <w:webHidden/>
              </w:rPr>
              <w:fldChar w:fldCharType="end"/>
            </w:r>
          </w:hyperlink>
        </w:p>
        <w:p w14:paraId="11078B3C" w14:textId="25700183" w:rsidR="00E9351C" w:rsidRDefault="00000000" w:rsidP="00E9351C">
          <w:pPr>
            <w:pStyle w:val="TOC2"/>
            <w:rPr>
              <w:rFonts w:eastAsiaTheme="minorEastAsia"/>
              <w:noProof/>
              <w:kern w:val="2"/>
              <w:lang w:val="en-US"/>
              <w14:ligatures w14:val="standardContextual"/>
            </w:rPr>
          </w:pPr>
          <w:hyperlink w:anchor="_Toc141442777" w:history="1">
            <w:r w:rsidR="00E9351C" w:rsidRPr="00586FD2">
              <w:rPr>
                <w:rStyle w:val="Hyperlink"/>
                <w:noProof/>
              </w:rPr>
              <w:t>3.1</w:t>
            </w:r>
            <w:r w:rsidR="00E9351C">
              <w:rPr>
                <w:rFonts w:eastAsiaTheme="minorEastAsia"/>
                <w:noProof/>
                <w:kern w:val="2"/>
                <w:lang w:val="en-US"/>
                <w14:ligatures w14:val="standardContextual"/>
              </w:rPr>
              <w:tab/>
            </w:r>
            <w:r w:rsidR="00E9351C" w:rsidRPr="00586FD2">
              <w:rPr>
                <w:rStyle w:val="Hyperlink"/>
                <w:noProof/>
              </w:rPr>
              <w:t>Tipul de apel de proiecte</w:t>
            </w:r>
            <w:r w:rsidR="00E9351C">
              <w:rPr>
                <w:noProof/>
                <w:webHidden/>
              </w:rPr>
              <w:tab/>
            </w:r>
            <w:r w:rsidR="00E9351C">
              <w:rPr>
                <w:noProof/>
                <w:webHidden/>
              </w:rPr>
              <w:fldChar w:fldCharType="begin"/>
            </w:r>
            <w:r w:rsidR="00E9351C">
              <w:rPr>
                <w:noProof/>
                <w:webHidden/>
              </w:rPr>
              <w:instrText xml:space="preserve"> PAGEREF _Toc141442777 \h </w:instrText>
            </w:r>
            <w:r w:rsidR="00E9351C">
              <w:rPr>
                <w:noProof/>
                <w:webHidden/>
              </w:rPr>
            </w:r>
            <w:r w:rsidR="00E9351C">
              <w:rPr>
                <w:noProof/>
                <w:webHidden/>
              </w:rPr>
              <w:fldChar w:fldCharType="separate"/>
            </w:r>
            <w:r w:rsidR="0060014A">
              <w:rPr>
                <w:noProof/>
                <w:webHidden/>
              </w:rPr>
              <w:t>11</w:t>
            </w:r>
            <w:r w:rsidR="00E9351C">
              <w:rPr>
                <w:noProof/>
                <w:webHidden/>
              </w:rPr>
              <w:fldChar w:fldCharType="end"/>
            </w:r>
          </w:hyperlink>
        </w:p>
        <w:p w14:paraId="69753F1B" w14:textId="1B5B76D6" w:rsidR="00E9351C" w:rsidRDefault="00000000" w:rsidP="00E9351C">
          <w:pPr>
            <w:pStyle w:val="TOC2"/>
            <w:rPr>
              <w:rFonts w:eastAsiaTheme="minorEastAsia"/>
              <w:noProof/>
              <w:kern w:val="2"/>
              <w:lang w:val="en-US"/>
              <w14:ligatures w14:val="standardContextual"/>
            </w:rPr>
          </w:pPr>
          <w:hyperlink w:anchor="_Toc141442778" w:history="1">
            <w:r w:rsidR="00E9351C" w:rsidRPr="00586FD2">
              <w:rPr>
                <w:rStyle w:val="Hyperlink"/>
                <w:noProof/>
              </w:rPr>
              <w:t>3.2</w:t>
            </w:r>
            <w:r w:rsidR="00E9351C">
              <w:rPr>
                <w:rFonts w:eastAsiaTheme="minorEastAsia"/>
                <w:noProof/>
                <w:kern w:val="2"/>
                <w:lang w:val="en-US"/>
                <w14:ligatures w14:val="standardContextual"/>
              </w:rPr>
              <w:tab/>
            </w:r>
            <w:r w:rsidR="00E9351C" w:rsidRPr="00586FD2">
              <w:rPr>
                <w:rStyle w:val="Hyperlink"/>
                <w:noProof/>
              </w:rPr>
              <w:t>Forma de sprijin (grant)</w:t>
            </w:r>
            <w:r w:rsidR="00E9351C">
              <w:rPr>
                <w:noProof/>
                <w:webHidden/>
              </w:rPr>
              <w:tab/>
            </w:r>
            <w:r w:rsidR="00E9351C">
              <w:rPr>
                <w:noProof/>
                <w:webHidden/>
              </w:rPr>
              <w:fldChar w:fldCharType="begin"/>
            </w:r>
            <w:r w:rsidR="00E9351C">
              <w:rPr>
                <w:noProof/>
                <w:webHidden/>
              </w:rPr>
              <w:instrText xml:space="preserve"> PAGEREF _Toc141442778 \h </w:instrText>
            </w:r>
            <w:r w:rsidR="00E9351C">
              <w:rPr>
                <w:noProof/>
                <w:webHidden/>
              </w:rPr>
            </w:r>
            <w:r w:rsidR="00E9351C">
              <w:rPr>
                <w:noProof/>
                <w:webHidden/>
              </w:rPr>
              <w:fldChar w:fldCharType="separate"/>
            </w:r>
            <w:r w:rsidR="0060014A">
              <w:rPr>
                <w:noProof/>
                <w:webHidden/>
              </w:rPr>
              <w:t>11</w:t>
            </w:r>
            <w:r w:rsidR="00E9351C">
              <w:rPr>
                <w:noProof/>
                <w:webHidden/>
              </w:rPr>
              <w:fldChar w:fldCharType="end"/>
            </w:r>
          </w:hyperlink>
        </w:p>
        <w:p w14:paraId="5202E57F" w14:textId="2C19BAC8" w:rsidR="00E9351C" w:rsidRDefault="00000000" w:rsidP="00E9351C">
          <w:pPr>
            <w:pStyle w:val="TOC2"/>
            <w:rPr>
              <w:rFonts w:eastAsiaTheme="minorEastAsia"/>
              <w:noProof/>
              <w:kern w:val="2"/>
              <w:lang w:val="en-US"/>
              <w14:ligatures w14:val="standardContextual"/>
            </w:rPr>
          </w:pPr>
          <w:hyperlink w:anchor="_Toc141442779" w:history="1">
            <w:r w:rsidR="00E9351C" w:rsidRPr="00586FD2">
              <w:rPr>
                <w:rStyle w:val="Hyperlink"/>
                <w:noProof/>
              </w:rPr>
              <w:t>3.3</w:t>
            </w:r>
            <w:r w:rsidR="00E9351C">
              <w:rPr>
                <w:rFonts w:eastAsiaTheme="minorEastAsia"/>
                <w:noProof/>
                <w:kern w:val="2"/>
                <w:lang w:val="en-US"/>
                <w14:ligatures w14:val="standardContextual"/>
              </w:rPr>
              <w:tab/>
            </w:r>
            <w:r w:rsidR="00E9351C" w:rsidRPr="00586FD2">
              <w:rPr>
                <w:rStyle w:val="Hyperlink"/>
                <w:noProof/>
              </w:rPr>
              <w:t>Bugetul alocat apelului de proiecte</w:t>
            </w:r>
            <w:r w:rsidR="00E9351C">
              <w:rPr>
                <w:noProof/>
                <w:webHidden/>
              </w:rPr>
              <w:tab/>
            </w:r>
            <w:r w:rsidR="00E9351C">
              <w:rPr>
                <w:noProof/>
                <w:webHidden/>
              </w:rPr>
              <w:fldChar w:fldCharType="begin"/>
            </w:r>
            <w:r w:rsidR="00E9351C">
              <w:rPr>
                <w:noProof/>
                <w:webHidden/>
              </w:rPr>
              <w:instrText xml:space="preserve"> PAGEREF _Toc141442779 \h </w:instrText>
            </w:r>
            <w:r w:rsidR="00E9351C">
              <w:rPr>
                <w:noProof/>
                <w:webHidden/>
              </w:rPr>
            </w:r>
            <w:r w:rsidR="00E9351C">
              <w:rPr>
                <w:noProof/>
                <w:webHidden/>
              </w:rPr>
              <w:fldChar w:fldCharType="separate"/>
            </w:r>
            <w:r w:rsidR="0060014A">
              <w:rPr>
                <w:noProof/>
                <w:webHidden/>
              </w:rPr>
              <w:t>11</w:t>
            </w:r>
            <w:r w:rsidR="00E9351C">
              <w:rPr>
                <w:noProof/>
                <w:webHidden/>
              </w:rPr>
              <w:fldChar w:fldCharType="end"/>
            </w:r>
          </w:hyperlink>
        </w:p>
        <w:p w14:paraId="542B082F" w14:textId="38765849" w:rsidR="00E9351C" w:rsidRDefault="00000000">
          <w:pPr>
            <w:pStyle w:val="TOC3"/>
            <w:rPr>
              <w:rFonts w:eastAsiaTheme="minorEastAsia"/>
              <w:noProof/>
              <w:kern w:val="2"/>
              <w:lang w:val="en-US"/>
              <w14:ligatures w14:val="standardContextual"/>
            </w:rPr>
          </w:pPr>
          <w:hyperlink w:anchor="_Toc141442780" w:history="1">
            <w:r w:rsidR="00E9351C" w:rsidRPr="00586FD2">
              <w:rPr>
                <w:rStyle w:val="Hyperlink"/>
                <w:noProof/>
              </w:rPr>
              <w:t>Alocare apel de proiecte (mil. euro UE si buget de stat)</w:t>
            </w:r>
            <w:r w:rsidR="00E9351C">
              <w:rPr>
                <w:noProof/>
                <w:webHidden/>
              </w:rPr>
              <w:tab/>
            </w:r>
            <w:r w:rsidR="00E9351C">
              <w:rPr>
                <w:noProof/>
                <w:webHidden/>
              </w:rPr>
              <w:fldChar w:fldCharType="begin"/>
            </w:r>
            <w:r w:rsidR="00E9351C">
              <w:rPr>
                <w:noProof/>
                <w:webHidden/>
              </w:rPr>
              <w:instrText xml:space="preserve"> PAGEREF _Toc141442780 \h </w:instrText>
            </w:r>
            <w:r w:rsidR="00E9351C">
              <w:rPr>
                <w:noProof/>
                <w:webHidden/>
              </w:rPr>
            </w:r>
            <w:r w:rsidR="00E9351C">
              <w:rPr>
                <w:noProof/>
                <w:webHidden/>
              </w:rPr>
              <w:fldChar w:fldCharType="separate"/>
            </w:r>
            <w:r w:rsidR="0060014A">
              <w:rPr>
                <w:noProof/>
                <w:webHidden/>
              </w:rPr>
              <w:t>12</w:t>
            </w:r>
            <w:r w:rsidR="00E9351C">
              <w:rPr>
                <w:noProof/>
                <w:webHidden/>
              </w:rPr>
              <w:fldChar w:fldCharType="end"/>
            </w:r>
          </w:hyperlink>
        </w:p>
        <w:p w14:paraId="11E5E51E" w14:textId="54D7E987" w:rsidR="00E9351C" w:rsidRDefault="00000000" w:rsidP="00E9351C">
          <w:pPr>
            <w:pStyle w:val="TOC2"/>
            <w:rPr>
              <w:rFonts w:eastAsiaTheme="minorEastAsia"/>
              <w:noProof/>
              <w:kern w:val="2"/>
              <w:lang w:val="en-US"/>
              <w14:ligatures w14:val="standardContextual"/>
            </w:rPr>
          </w:pPr>
          <w:hyperlink w:anchor="_Toc141442781" w:history="1">
            <w:r w:rsidR="00E9351C" w:rsidRPr="00586FD2">
              <w:rPr>
                <w:rStyle w:val="Hyperlink"/>
                <w:noProof/>
              </w:rPr>
              <w:t>3.4</w:t>
            </w:r>
            <w:r w:rsidR="00E9351C">
              <w:rPr>
                <w:rFonts w:eastAsiaTheme="minorEastAsia"/>
                <w:noProof/>
                <w:kern w:val="2"/>
                <w:lang w:val="en-US"/>
                <w14:ligatures w14:val="standardContextual"/>
              </w:rPr>
              <w:tab/>
            </w:r>
            <w:r w:rsidR="00E9351C" w:rsidRPr="00586FD2">
              <w:rPr>
                <w:rStyle w:val="Hyperlink"/>
                <w:noProof/>
              </w:rPr>
              <w:t>Rata de cofinanțare</w:t>
            </w:r>
            <w:r w:rsidR="00E9351C">
              <w:rPr>
                <w:noProof/>
                <w:webHidden/>
              </w:rPr>
              <w:tab/>
            </w:r>
            <w:r w:rsidR="00E9351C">
              <w:rPr>
                <w:noProof/>
                <w:webHidden/>
              </w:rPr>
              <w:fldChar w:fldCharType="begin"/>
            </w:r>
            <w:r w:rsidR="00E9351C">
              <w:rPr>
                <w:noProof/>
                <w:webHidden/>
              </w:rPr>
              <w:instrText xml:space="preserve"> PAGEREF _Toc141442781 \h </w:instrText>
            </w:r>
            <w:r w:rsidR="00E9351C">
              <w:rPr>
                <w:noProof/>
                <w:webHidden/>
              </w:rPr>
            </w:r>
            <w:r w:rsidR="00E9351C">
              <w:rPr>
                <w:noProof/>
                <w:webHidden/>
              </w:rPr>
              <w:fldChar w:fldCharType="separate"/>
            </w:r>
            <w:r w:rsidR="0060014A">
              <w:rPr>
                <w:noProof/>
                <w:webHidden/>
              </w:rPr>
              <w:t>12</w:t>
            </w:r>
            <w:r w:rsidR="00E9351C">
              <w:rPr>
                <w:noProof/>
                <w:webHidden/>
              </w:rPr>
              <w:fldChar w:fldCharType="end"/>
            </w:r>
          </w:hyperlink>
        </w:p>
        <w:p w14:paraId="3B9374E8" w14:textId="3A7C675C" w:rsidR="00E9351C" w:rsidRDefault="00000000">
          <w:pPr>
            <w:pStyle w:val="TOC3"/>
            <w:rPr>
              <w:rFonts w:eastAsiaTheme="minorEastAsia"/>
              <w:noProof/>
              <w:kern w:val="2"/>
              <w:lang w:val="en-US"/>
              <w14:ligatures w14:val="standardContextual"/>
            </w:rPr>
          </w:pPr>
          <w:hyperlink w:anchor="_Toc141442782" w:history="1">
            <w:r w:rsidR="00E9351C" w:rsidRPr="00586FD2">
              <w:rPr>
                <w:rStyle w:val="Hyperlink"/>
                <w:noProof/>
              </w:rPr>
              <w:t>Regiuni mai putin dezvoltate</w:t>
            </w:r>
            <w:r w:rsidR="00E9351C">
              <w:rPr>
                <w:noProof/>
                <w:webHidden/>
              </w:rPr>
              <w:tab/>
            </w:r>
            <w:r w:rsidR="00E9351C">
              <w:rPr>
                <w:noProof/>
                <w:webHidden/>
              </w:rPr>
              <w:fldChar w:fldCharType="begin"/>
            </w:r>
            <w:r w:rsidR="00E9351C">
              <w:rPr>
                <w:noProof/>
                <w:webHidden/>
              </w:rPr>
              <w:instrText xml:space="preserve"> PAGEREF _Toc141442782 \h </w:instrText>
            </w:r>
            <w:r w:rsidR="00E9351C">
              <w:rPr>
                <w:noProof/>
                <w:webHidden/>
              </w:rPr>
            </w:r>
            <w:r w:rsidR="00E9351C">
              <w:rPr>
                <w:noProof/>
                <w:webHidden/>
              </w:rPr>
              <w:fldChar w:fldCharType="separate"/>
            </w:r>
            <w:r w:rsidR="0060014A">
              <w:rPr>
                <w:noProof/>
                <w:webHidden/>
              </w:rPr>
              <w:t>12</w:t>
            </w:r>
            <w:r w:rsidR="00E9351C">
              <w:rPr>
                <w:noProof/>
                <w:webHidden/>
              </w:rPr>
              <w:fldChar w:fldCharType="end"/>
            </w:r>
          </w:hyperlink>
        </w:p>
        <w:p w14:paraId="22F8CD49" w14:textId="057CE8B4" w:rsidR="00E9351C" w:rsidRDefault="00000000" w:rsidP="00E9351C">
          <w:pPr>
            <w:pStyle w:val="TOC2"/>
            <w:rPr>
              <w:rFonts w:eastAsiaTheme="minorEastAsia"/>
              <w:noProof/>
              <w:kern w:val="2"/>
              <w:lang w:val="en-US"/>
              <w14:ligatures w14:val="standardContextual"/>
            </w:rPr>
          </w:pPr>
          <w:hyperlink w:anchor="_Toc141442783" w:history="1">
            <w:r w:rsidR="00E9351C" w:rsidRPr="00586FD2">
              <w:rPr>
                <w:rStyle w:val="Hyperlink"/>
                <w:noProof/>
              </w:rPr>
              <w:t>3.5</w:t>
            </w:r>
            <w:r w:rsidR="00E9351C">
              <w:rPr>
                <w:rFonts w:eastAsiaTheme="minorEastAsia"/>
                <w:noProof/>
                <w:kern w:val="2"/>
                <w:lang w:val="en-US"/>
                <w14:ligatures w14:val="standardContextual"/>
              </w:rPr>
              <w:tab/>
            </w:r>
            <w:r w:rsidR="00E9351C" w:rsidRPr="00586FD2">
              <w:rPr>
                <w:rStyle w:val="Hyperlink"/>
                <w:noProof/>
              </w:rPr>
              <w:t>Zonele geografice vizate de apelul de proiecte</w:t>
            </w:r>
            <w:r w:rsidR="00E9351C">
              <w:rPr>
                <w:noProof/>
                <w:webHidden/>
              </w:rPr>
              <w:tab/>
            </w:r>
            <w:r w:rsidR="00E9351C">
              <w:rPr>
                <w:noProof/>
                <w:webHidden/>
              </w:rPr>
              <w:fldChar w:fldCharType="begin"/>
            </w:r>
            <w:r w:rsidR="00E9351C">
              <w:rPr>
                <w:noProof/>
                <w:webHidden/>
              </w:rPr>
              <w:instrText xml:space="preserve"> PAGEREF _Toc141442783 \h </w:instrText>
            </w:r>
            <w:r w:rsidR="00E9351C">
              <w:rPr>
                <w:noProof/>
                <w:webHidden/>
              </w:rPr>
            </w:r>
            <w:r w:rsidR="00E9351C">
              <w:rPr>
                <w:noProof/>
                <w:webHidden/>
              </w:rPr>
              <w:fldChar w:fldCharType="separate"/>
            </w:r>
            <w:r w:rsidR="0060014A">
              <w:rPr>
                <w:noProof/>
                <w:webHidden/>
              </w:rPr>
              <w:t>12</w:t>
            </w:r>
            <w:r w:rsidR="00E9351C">
              <w:rPr>
                <w:noProof/>
                <w:webHidden/>
              </w:rPr>
              <w:fldChar w:fldCharType="end"/>
            </w:r>
          </w:hyperlink>
        </w:p>
        <w:p w14:paraId="3DE83DAA" w14:textId="7BEF6981" w:rsidR="00E9351C" w:rsidRDefault="00000000" w:rsidP="00E9351C">
          <w:pPr>
            <w:pStyle w:val="TOC2"/>
            <w:rPr>
              <w:rFonts w:eastAsiaTheme="minorEastAsia"/>
              <w:noProof/>
              <w:kern w:val="2"/>
              <w:lang w:val="en-US"/>
              <w14:ligatures w14:val="standardContextual"/>
            </w:rPr>
          </w:pPr>
          <w:hyperlink w:anchor="_Toc141442784" w:history="1">
            <w:r w:rsidR="00E9351C" w:rsidRPr="00586FD2">
              <w:rPr>
                <w:rStyle w:val="Hyperlink"/>
                <w:noProof/>
              </w:rPr>
              <w:t>3.6</w:t>
            </w:r>
            <w:r w:rsidR="00E9351C">
              <w:rPr>
                <w:rFonts w:eastAsiaTheme="minorEastAsia"/>
                <w:noProof/>
                <w:kern w:val="2"/>
                <w:lang w:val="en-US"/>
                <w14:ligatures w14:val="standardContextual"/>
              </w:rPr>
              <w:tab/>
            </w:r>
            <w:r w:rsidR="00E9351C" w:rsidRPr="00586FD2">
              <w:rPr>
                <w:rStyle w:val="Hyperlink"/>
                <w:noProof/>
              </w:rPr>
              <w:t>Acțiuni sprijinite în cadrul apelului</w:t>
            </w:r>
            <w:r w:rsidR="00E9351C">
              <w:rPr>
                <w:noProof/>
                <w:webHidden/>
              </w:rPr>
              <w:tab/>
            </w:r>
            <w:r w:rsidR="00E9351C">
              <w:rPr>
                <w:noProof/>
                <w:webHidden/>
              </w:rPr>
              <w:fldChar w:fldCharType="begin"/>
            </w:r>
            <w:r w:rsidR="00E9351C">
              <w:rPr>
                <w:noProof/>
                <w:webHidden/>
              </w:rPr>
              <w:instrText xml:space="preserve"> PAGEREF _Toc141442784 \h </w:instrText>
            </w:r>
            <w:r w:rsidR="00E9351C">
              <w:rPr>
                <w:noProof/>
                <w:webHidden/>
              </w:rPr>
            </w:r>
            <w:r w:rsidR="00E9351C">
              <w:rPr>
                <w:noProof/>
                <w:webHidden/>
              </w:rPr>
              <w:fldChar w:fldCharType="separate"/>
            </w:r>
            <w:r w:rsidR="0060014A">
              <w:rPr>
                <w:noProof/>
                <w:webHidden/>
              </w:rPr>
              <w:t>12</w:t>
            </w:r>
            <w:r w:rsidR="00E9351C">
              <w:rPr>
                <w:noProof/>
                <w:webHidden/>
              </w:rPr>
              <w:fldChar w:fldCharType="end"/>
            </w:r>
          </w:hyperlink>
        </w:p>
        <w:p w14:paraId="11927BED" w14:textId="290D2E5F" w:rsidR="00E9351C" w:rsidRDefault="00000000" w:rsidP="00E9351C">
          <w:pPr>
            <w:pStyle w:val="TOC2"/>
            <w:rPr>
              <w:rFonts w:eastAsiaTheme="minorEastAsia"/>
              <w:noProof/>
              <w:kern w:val="2"/>
              <w:lang w:val="en-US"/>
              <w14:ligatures w14:val="standardContextual"/>
            </w:rPr>
          </w:pPr>
          <w:hyperlink w:anchor="_Toc141442785" w:history="1">
            <w:r w:rsidR="00E9351C" w:rsidRPr="00586FD2">
              <w:rPr>
                <w:rStyle w:val="Hyperlink"/>
                <w:noProof/>
              </w:rPr>
              <w:t>3.7</w:t>
            </w:r>
            <w:r w:rsidR="00E9351C">
              <w:rPr>
                <w:rFonts w:eastAsiaTheme="minorEastAsia"/>
                <w:noProof/>
                <w:kern w:val="2"/>
                <w:lang w:val="en-US"/>
                <w14:ligatures w14:val="standardContextual"/>
              </w:rPr>
              <w:tab/>
            </w:r>
            <w:r w:rsidR="00E9351C" w:rsidRPr="00586FD2">
              <w:rPr>
                <w:rStyle w:val="Hyperlink"/>
                <w:noProof/>
              </w:rPr>
              <w:t>Grupul țintă vizat de apelul de proiecte</w:t>
            </w:r>
            <w:r w:rsidR="00E9351C">
              <w:rPr>
                <w:noProof/>
                <w:webHidden/>
              </w:rPr>
              <w:tab/>
            </w:r>
            <w:r w:rsidR="00E9351C">
              <w:rPr>
                <w:noProof/>
                <w:webHidden/>
              </w:rPr>
              <w:fldChar w:fldCharType="begin"/>
            </w:r>
            <w:r w:rsidR="00E9351C">
              <w:rPr>
                <w:noProof/>
                <w:webHidden/>
              </w:rPr>
              <w:instrText xml:space="preserve"> PAGEREF _Toc141442785 \h </w:instrText>
            </w:r>
            <w:r w:rsidR="00E9351C">
              <w:rPr>
                <w:noProof/>
                <w:webHidden/>
              </w:rPr>
            </w:r>
            <w:r w:rsidR="00E9351C">
              <w:rPr>
                <w:noProof/>
                <w:webHidden/>
              </w:rPr>
              <w:fldChar w:fldCharType="separate"/>
            </w:r>
            <w:r w:rsidR="0060014A">
              <w:rPr>
                <w:noProof/>
                <w:webHidden/>
              </w:rPr>
              <w:t>14</w:t>
            </w:r>
            <w:r w:rsidR="00E9351C">
              <w:rPr>
                <w:noProof/>
                <w:webHidden/>
              </w:rPr>
              <w:fldChar w:fldCharType="end"/>
            </w:r>
          </w:hyperlink>
        </w:p>
        <w:p w14:paraId="3BA8EC6B" w14:textId="40D51242" w:rsidR="00E9351C" w:rsidRDefault="00000000" w:rsidP="00E9351C">
          <w:pPr>
            <w:pStyle w:val="TOC2"/>
            <w:rPr>
              <w:rFonts w:eastAsiaTheme="minorEastAsia"/>
              <w:noProof/>
              <w:kern w:val="2"/>
              <w:lang w:val="en-US"/>
              <w14:ligatures w14:val="standardContextual"/>
            </w:rPr>
          </w:pPr>
          <w:hyperlink w:anchor="_Toc141442786" w:history="1">
            <w:r w:rsidR="00E9351C" w:rsidRPr="00586FD2">
              <w:rPr>
                <w:rStyle w:val="Hyperlink"/>
                <w:noProof/>
              </w:rPr>
              <w:t>3.8</w:t>
            </w:r>
            <w:r w:rsidR="00E9351C">
              <w:rPr>
                <w:rFonts w:eastAsiaTheme="minorEastAsia"/>
                <w:noProof/>
                <w:kern w:val="2"/>
                <w:lang w:val="en-US"/>
                <w14:ligatures w14:val="standardContextual"/>
              </w:rPr>
              <w:tab/>
            </w:r>
            <w:r w:rsidR="00E9351C" w:rsidRPr="00586FD2">
              <w:rPr>
                <w:rStyle w:val="Hyperlink"/>
                <w:noProof/>
              </w:rPr>
              <w:t>Indicatori</w:t>
            </w:r>
            <w:r w:rsidR="00E9351C">
              <w:rPr>
                <w:noProof/>
                <w:webHidden/>
              </w:rPr>
              <w:tab/>
            </w:r>
            <w:r w:rsidR="00E9351C">
              <w:rPr>
                <w:noProof/>
                <w:webHidden/>
              </w:rPr>
              <w:fldChar w:fldCharType="begin"/>
            </w:r>
            <w:r w:rsidR="00E9351C">
              <w:rPr>
                <w:noProof/>
                <w:webHidden/>
              </w:rPr>
              <w:instrText xml:space="preserve"> PAGEREF _Toc141442786 \h </w:instrText>
            </w:r>
            <w:r w:rsidR="00E9351C">
              <w:rPr>
                <w:noProof/>
                <w:webHidden/>
              </w:rPr>
            </w:r>
            <w:r w:rsidR="00E9351C">
              <w:rPr>
                <w:noProof/>
                <w:webHidden/>
              </w:rPr>
              <w:fldChar w:fldCharType="separate"/>
            </w:r>
            <w:r w:rsidR="0060014A">
              <w:rPr>
                <w:noProof/>
                <w:webHidden/>
              </w:rPr>
              <w:t>14</w:t>
            </w:r>
            <w:r w:rsidR="00E9351C">
              <w:rPr>
                <w:noProof/>
                <w:webHidden/>
              </w:rPr>
              <w:fldChar w:fldCharType="end"/>
            </w:r>
          </w:hyperlink>
        </w:p>
        <w:p w14:paraId="5A829CFC" w14:textId="73714CDB" w:rsidR="00E9351C" w:rsidRDefault="00000000">
          <w:pPr>
            <w:pStyle w:val="TOC3"/>
            <w:rPr>
              <w:rFonts w:eastAsiaTheme="minorEastAsia"/>
              <w:noProof/>
              <w:kern w:val="2"/>
              <w:lang w:val="en-US"/>
              <w14:ligatures w14:val="standardContextual"/>
            </w:rPr>
          </w:pPr>
          <w:hyperlink w:anchor="_Toc141442787" w:history="1">
            <w:r w:rsidR="00E9351C" w:rsidRPr="00586FD2">
              <w:rPr>
                <w:rStyle w:val="Hyperlink"/>
                <w:noProof/>
              </w:rPr>
              <w:t>3.8.1.</w:t>
            </w:r>
            <w:r w:rsidR="00E9351C">
              <w:rPr>
                <w:rFonts w:eastAsiaTheme="minorEastAsia"/>
                <w:noProof/>
                <w:kern w:val="2"/>
                <w:lang w:val="en-US"/>
                <w14:ligatures w14:val="standardContextual"/>
              </w:rPr>
              <w:tab/>
            </w:r>
            <w:r w:rsidR="00E9351C" w:rsidRPr="00586FD2">
              <w:rPr>
                <w:rStyle w:val="Hyperlink"/>
                <w:noProof/>
              </w:rPr>
              <w:t>Indicatori de realizare</w:t>
            </w:r>
            <w:r w:rsidR="00E9351C">
              <w:rPr>
                <w:noProof/>
                <w:webHidden/>
              </w:rPr>
              <w:tab/>
            </w:r>
            <w:r w:rsidR="00E9351C">
              <w:rPr>
                <w:noProof/>
                <w:webHidden/>
              </w:rPr>
              <w:fldChar w:fldCharType="begin"/>
            </w:r>
            <w:r w:rsidR="00E9351C">
              <w:rPr>
                <w:noProof/>
                <w:webHidden/>
              </w:rPr>
              <w:instrText xml:space="preserve"> PAGEREF _Toc141442787 \h </w:instrText>
            </w:r>
            <w:r w:rsidR="00E9351C">
              <w:rPr>
                <w:noProof/>
                <w:webHidden/>
              </w:rPr>
            </w:r>
            <w:r w:rsidR="00E9351C">
              <w:rPr>
                <w:noProof/>
                <w:webHidden/>
              </w:rPr>
              <w:fldChar w:fldCharType="separate"/>
            </w:r>
            <w:r w:rsidR="0060014A">
              <w:rPr>
                <w:noProof/>
                <w:webHidden/>
              </w:rPr>
              <w:t>14</w:t>
            </w:r>
            <w:r w:rsidR="00E9351C">
              <w:rPr>
                <w:noProof/>
                <w:webHidden/>
              </w:rPr>
              <w:fldChar w:fldCharType="end"/>
            </w:r>
          </w:hyperlink>
        </w:p>
        <w:p w14:paraId="5FCD60C3" w14:textId="459D9B4F" w:rsidR="00E9351C" w:rsidRDefault="00000000">
          <w:pPr>
            <w:pStyle w:val="TOC3"/>
            <w:rPr>
              <w:rFonts w:eastAsiaTheme="minorEastAsia"/>
              <w:noProof/>
              <w:kern w:val="2"/>
              <w:lang w:val="en-US"/>
              <w14:ligatures w14:val="standardContextual"/>
            </w:rPr>
          </w:pPr>
          <w:hyperlink w:anchor="_Toc141442788" w:history="1">
            <w:r w:rsidR="00E9351C" w:rsidRPr="00586FD2">
              <w:rPr>
                <w:rStyle w:val="Hyperlink"/>
                <w:noProof/>
              </w:rPr>
              <w:t>3.8.2.</w:t>
            </w:r>
            <w:r w:rsidR="00E9351C">
              <w:rPr>
                <w:rFonts w:eastAsiaTheme="minorEastAsia"/>
                <w:noProof/>
                <w:kern w:val="2"/>
                <w:lang w:val="en-US"/>
                <w14:ligatures w14:val="standardContextual"/>
              </w:rPr>
              <w:tab/>
            </w:r>
            <w:r w:rsidR="00E9351C" w:rsidRPr="00586FD2">
              <w:rPr>
                <w:rStyle w:val="Hyperlink"/>
                <w:noProof/>
              </w:rPr>
              <w:t>Indicatori de rezultat</w:t>
            </w:r>
            <w:r w:rsidR="00E9351C">
              <w:rPr>
                <w:noProof/>
                <w:webHidden/>
              </w:rPr>
              <w:tab/>
            </w:r>
            <w:r w:rsidR="00E9351C">
              <w:rPr>
                <w:noProof/>
                <w:webHidden/>
              </w:rPr>
              <w:fldChar w:fldCharType="begin"/>
            </w:r>
            <w:r w:rsidR="00E9351C">
              <w:rPr>
                <w:noProof/>
                <w:webHidden/>
              </w:rPr>
              <w:instrText xml:space="preserve"> PAGEREF _Toc141442788 \h </w:instrText>
            </w:r>
            <w:r w:rsidR="00E9351C">
              <w:rPr>
                <w:noProof/>
                <w:webHidden/>
              </w:rPr>
            </w:r>
            <w:r w:rsidR="00E9351C">
              <w:rPr>
                <w:noProof/>
                <w:webHidden/>
              </w:rPr>
              <w:fldChar w:fldCharType="separate"/>
            </w:r>
            <w:r w:rsidR="0060014A">
              <w:rPr>
                <w:noProof/>
                <w:webHidden/>
              </w:rPr>
              <w:t>15</w:t>
            </w:r>
            <w:r w:rsidR="00E9351C">
              <w:rPr>
                <w:noProof/>
                <w:webHidden/>
              </w:rPr>
              <w:fldChar w:fldCharType="end"/>
            </w:r>
          </w:hyperlink>
        </w:p>
        <w:p w14:paraId="65060449" w14:textId="48192F47" w:rsidR="00E9351C" w:rsidRDefault="00000000">
          <w:pPr>
            <w:pStyle w:val="TOC3"/>
            <w:rPr>
              <w:rFonts w:eastAsiaTheme="minorEastAsia"/>
              <w:noProof/>
              <w:kern w:val="2"/>
              <w:lang w:val="en-US"/>
              <w14:ligatures w14:val="standardContextual"/>
            </w:rPr>
          </w:pPr>
          <w:hyperlink w:anchor="_Toc141442789" w:history="1">
            <w:r w:rsidR="00E9351C" w:rsidRPr="00586FD2">
              <w:rPr>
                <w:rStyle w:val="Hyperlink"/>
                <w:noProof/>
              </w:rPr>
              <w:t>3.8.3.</w:t>
            </w:r>
            <w:r w:rsidR="00E9351C">
              <w:rPr>
                <w:rFonts w:eastAsiaTheme="minorEastAsia"/>
                <w:noProof/>
                <w:kern w:val="2"/>
                <w:lang w:val="en-US"/>
                <w14:ligatures w14:val="standardContextual"/>
              </w:rPr>
              <w:tab/>
            </w:r>
            <w:r w:rsidR="00E9351C" w:rsidRPr="00586FD2">
              <w:rPr>
                <w:rStyle w:val="Hyperlink"/>
                <w:noProof/>
              </w:rPr>
              <w:t>Indicatori suplimentari specifici Apelului de Proiecte</w:t>
            </w:r>
            <w:r w:rsidR="00E9351C">
              <w:rPr>
                <w:noProof/>
                <w:webHidden/>
              </w:rPr>
              <w:tab/>
            </w:r>
            <w:r w:rsidR="00E9351C">
              <w:rPr>
                <w:noProof/>
                <w:webHidden/>
              </w:rPr>
              <w:fldChar w:fldCharType="begin"/>
            </w:r>
            <w:r w:rsidR="00E9351C">
              <w:rPr>
                <w:noProof/>
                <w:webHidden/>
              </w:rPr>
              <w:instrText xml:space="preserve"> PAGEREF _Toc141442789 \h </w:instrText>
            </w:r>
            <w:r w:rsidR="00E9351C">
              <w:rPr>
                <w:noProof/>
                <w:webHidden/>
              </w:rPr>
            </w:r>
            <w:r w:rsidR="00E9351C">
              <w:rPr>
                <w:noProof/>
                <w:webHidden/>
              </w:rPr>
              <w:fldChar w:fldCharType="separate"/>
            </w:r>
            <w:r w:rsidR="0060014A">
              <w:rPr>
                <w:noProof/>
                <w:webHidden/>
              </w:rPr>
              <w:t>16</w:t>
            </w:r>
            <w:r w:rsidR="00E9351C">
              <w:rPr>
                <w:noProof/>
                <w:webHidden/>
              </w:rPr>
              <w:fldChar w:fldCharType="end"/>
            </w:r>
          </w:hyperlink>
        </w:p>
        <w:p w14:paraId="32DF507E" w14:textId="325E57EA" w:rsidR="00E9351C" w:rsidRDefault="00000000" w:rsidP="00E9351C">
          <w:pPr>
            <w:pStyle w:val="TOC2"/>
            <w:rPr>
              <w:rFonts w:eastAsiaTheme="minorEastAsia"/>
              <w:noProof/>
              <w:kern w:val="2"/>
              <w:lang w:val="en-US"/>
              <w14:ligatures w14:val="standardContextual"/>
            </w:rPr>
          </w:pPr>
          <w:hyperlink w:anchor="_Toc141442790" w:history="1">
            <w:r w:rsidR="00E9351C" w:rsidRPr="00586FD2">
              <w:rPr>
                <w:rStyle w:val="Hyperlink"/>
                <w:noProof/>
              </w:rPr>
              <w:t>3.9.</w:t>
            </w:r>
            <w:r w:rsidR="00E9351C">
              <w:rPr>
                <w:rFonts w:eastAsiaTheme="minorEastAsia"/>
                <w:noProof/>
                <w:kern w:val="2"/>
                <w:lang w:val="en-US"/>
                <w14:ligatures w14:val="standardContextual"/>
              </w:rPr>
              <w:tab/>
            </w:r>
            <w:r w:rsidR="00E9351C" w:rsidRPr="00586FD2">
              <w:rPr>
                <w:rStyle w:val="Hyperlink"/>
                <w:noProof/>
              </w:rPr>
              <w:t>Rezultatele așteptate</w:t>
            </w:r>
            <w:r w:rsidR="00E9351C">
              <w:rPr>
                <w:noProof/>
                <w:webHidden/>
              </w:rPr>
              <w:tab/>
            </w:r>
            <w:r w:rsidR="00E9351C">
              <w:rPr>
                <w:noProof/>
                <w:webHidden/>
              </w:rPr>
              <w:fldChar w:fldCharType="begin"/>
            </w:r>
            <w:r w:rsidR="00E9351C">
              <w:rPr>
                <w:noProof/>
                <w:webHidden/>
              </w:rPr>
              <w:instrText xml:space="preserve"> PAGEREF _Toc141442790 \h </w:instrText>
            </w:r>
            <w:r w:rsidR="00E9351C">
              <w:rPr>
                <w:noProof/>
                <w:webHidden/>
              </w:rPr>
            </w:r>
            <w:r w:rsidR="00E9351C">
              <w:rPr>
                <w:noProof/>
                <w:webHidden/>
              </w:rPr>
              <w:fldChar w:fldCharType="separate"/>
            </w:r>
            <w:r w:rsidR="0060014A">
              <w:rPr>
                <w:noProof/>
                <w:webHidden/>
              </w:rPr>
              <w:t>16</w:t>
            </w:r>
            <w:r w:rsidR="00E9351C">
              <w:rPr>
                <w:noProof/>
                <w:webHidden/>
              </w:rPr>
              <w:fldChar w:fldCharType="end"/>
            </w:r>
          </w:hyperlink>
        </w:p>
        <w:p w14:paraId="3C1FC1CC" w14:textId="324E56A3" w:rsidR="00E9351C" w:rsidRDefault="00000000" w:rsidP="00E9351C">
          <w:pPr>
            <w:pStyle w:val="TOC2"/>
            <w:rPr>
              <w:rFonts w:eastAsiaTheme="minorEastAsia"/>
              <w:noProof/>
              <w:kern w:val="2"/>
              <w:lang w:val="en-US"/>
              <w14:ligatures w14:val="standardContextual"/>
            </w:rPr>
          </w:pPr>
          <w:hyperlink w:anchor="_Toc141442791" w:history="1">
            <w:r w:rsidR="00E9351C" w:rsidRPr="00586FD2">
              <w:rPr>
                <w:rStyle w:val="Hyperlink"/>
                <w:noProof/>
              </w:rPr>
              <w:t>3.10. Operațiune de importanță strategică</w:t>
            </w:r>
            <w:r w:rsidR="00E9351C">
              <w:rPr>
                <w:noProof/>
                <w:webHidden/>
              </w:rPr>
              <w:tab/>
            </w:r>
            <w:r w:rsidR="00E9351C">
              <w:rPr>
                <w:noProof/>
                <w:webHidden/>
              </w:rPr>
              <w:fldChar w:fldCharType="begin"/>
            </w:r>
            <w:r w:rsidR="00E9351C">
              <w:rPr>
                <w:noProof/>
                <w:webHidden/>
              </w:rPr>
              <w:instrText xml:space="preserve"> PAGEREF _Toc141442791 \h </w:instrText>
            </w:r>
            <w:r w:rsidR="00E9351C">
              <w:rPr>
                <w:noProof/>
                <w:webHidden/>
              </w:rPr>
            </w:r>
            <w:r w:rsidR="00E9351C">
              <w:rPr>
                <w:noProof/>
                <w:webHidden/>
              </w:rPr>
              <w:fldChar w:fldCharType="separate"/>
            </w:r>
            <w:r w:rsidR="0060014A">
              <w:rPr>
                <w:noProof/>
                <w:webHidden/>
              </w:rPr>
              <w:t>17</w:t>
            </w:r>
            <w:r w:rsidR="00E9351C">
              <w:rPr>
                <w:noProof/>
                <w:webHidden/>
              </w:rPr>
              <w:fldChar w:fldCharType="end"/>
            </w:r>
          </w:hyperlink>
        </w:p>
        <w:p w14:paraId="295A88A7" w14:textId="7C96B91D" w:rsidR="00E9351C" w:rsidRDefault="00000000" w:rsidP="00E9351C">
          <w:pPr>
            <w:pStyle w:val="TOC2"/>
            <w:rPr>
              <w:rFonts w:eastAsiaTheme="minorEastAsia"/>
              <w:noProof/>
              <w:kern w:val="2"/>
              <w:lang w:val="en-US"/>
              <w14:ligatures w14:val="standardContextual"/>
            </w:rPr>
          </w:pPr>
          <w:hyperlink w:anchor="_Toc141442792" w:history="1">
            <w:r w:rsidR="00E9351C" w:rsidRPr="00586FD2">
              <w:rPr>
                <w:rStyle w:val="Hyperlink"/>
                <w:noProof/>
              </w:rPr>
              <w:t>3.11. Investiții teritoriale integrate</w:t>
            </w:r>
            <w:r w:rsidR="00E9351C">
              <w:rPr>
                <w:noProof/>
                <w:webHidden/>
              </w:rPr>
              <w:tab/>
            </w:r>
            <w:r w:rsidR="00E9351C">
              <w:rPr>
                <w:noProof/>
                <w:webHidden/>
              </w:rPr>
              <w:fldChar w:fldCharType="begin"/>
            </w:r>
            <w:r w:rsidR="00E9351C">
              <w:rPr>
                <w:noProof/>
                <w:webHidden/>
              </w:rPr>
              <w:instrText xml:space="preserve"> PAGEREF _Toc141442792 \h </w:instrText>
            </w:r>
            <w:r w:rsidR="00E9351C">
              <w:rPr>
                <w:noProof/>
                <w:webHidden/>
              </w:rPr>
            </w:r>
            <w:r w:rsidR="00E9351C">
              <w:rPr>
                <w:noProof/>
                <w:webHidden/>
              </w:rPr>
              <w:fldChar w:fldCharType="separate"/>
            </w:r>
            <w:r w:rsidR="0060014A">
              <w:rPr>
                <w:noProof/>
                <w:webHidden/>
              </w:rPr>
              <w:t>17</w:t>
            </w:r>
            <w:r w:rsidR="00E9351C">
              <w:rPr>
                <w:noProof/>
                <w:webHidden/>
              </w:rPr>
              <w:fldChar w:fldCharType="end"/>
            </w:r>
          </w:hyperlink>
        </w:p>
        <w:p w14:paraId="11392478" w14:textId="1FD7BDED" w:rsidR="00E9351C" w:rsidRDefault="00000000" w:rsidP="00E9351C">
          <w:pPr>
            <w:pStyle w:val="TOC2"/>
            <w:rPr>
              <w:rFonts w:eastAsiaTheme="minorEastAsia"/>
              <w:noProof/>
              <w:kern w:val="2"/>
              <w:lang w:val="en-US"/>
              <w14:ligatures w14:val="standardContextual"/>
            </w:rPr>
          </w:pPr>
          <w:hyperlink w:anchor="_Toc141442793" w:history="1">
            <w:r w:rsidR="00E9351C" w:rsidRPr="00586FD2">
              <w:rPr>
                <w:rStyle w:val="Hyperlink"/>
                <w:noProof/>
              </w:rPr>
              <w:t>3.12 Dezvoltare locală plasată sub responsabilitatea comunității</w:t>
            </w:r>
            <w:r w:rsidR="00E9351C">
              <w:rPr>
                <w:noProof/>
                <w:webHidden/>
              </w:rPr>
              <w:tab/>
            </w:r>
            <w:r w:rsidR="00E9351C">
              <w:rPr>
                <w:noProof/>
                <w:webHidden/>
              </w:rPr>
              <w:fldChar w:fldCharType="begin"/>
            </w:r>
            <w:r w:rsidR="00E9351C">
              <w:rPr>
                <w:noProof/>
                <w:webHidden/>
              </w:rPr>
              <w:instrText xml:space="preserve"> PAGEREF _Toc141442793 \h </w:instrText>
            </w:r>
            <w:r w:rsidR="00E9351C">
              <w:rPr>
                <w:noProof/>
                <w:webHidden/>
              </w:rPr>
            </w:r>
            <w:r w:rsidR="00E9351C">
              <w:rPr>
                <w:noProof/>
                <w:webHidden/>
              </w:rPr>
              <w:fldChar w:fldCharType="separate"/>
            </w:r>
            <w:r w:rsidR="0060014A">
              <w:rPr>
                <w:noProof/>
                <w:webHidden/>
              </w:rPr>
              <w:t>17</w:t>
            </w:r>
            <w:r w:rsidR="00E9351C">
              <w:rPr>
                <w:noProof/>
                <w:webHidden/>
              </w:rPr>
              <w:fldChar w:fldCharType="end"/>
            </w:r>
          </w:hyperlink>
        </w:p>
        <w:p w14:paraId="5838D31A" w14:textId="70217D86" w:rsidR="00E9351C" w:rsidRDefault="00000000" w:rsidP="00E9351C">
          <w:pPr>
            <w:pStyle w:val="TOC2"/>
            <w:rPr>
              <w:rFonts w:eastAsiaTheme="minorEastAsia"/>
              <w:noProof/>
              <w:kern w:val="2"/>
              <w:lang w:val="en-US"/>
              <w14:ligatures w14:val="standardContextual"/>
            </w:rPr>
          </w:pPr>
          <w:hyperlink w:anchor="_Toc141442794" w:history="1">
            <w:r w:rsidR="00E9351C" w:rsidRPr="00586FD2">
              <w:rPr>
                <w:rStyle w:val="Hyperlink"/>
                <w:noProof/>
              </w:rPr>
              <w:t>3.13.</w:t>
            </w:r>
            <w:r w:rsidR="00E9351C">
              <w:rPr>
                <w:rFonts w:eastAsiaTheme="minorEastAsia"/>
                <w:noProof/>
                <w:kern w:val="2"/>
                <w:lang w:val="en-US"/>
                <w14:ligatures w14:val="standardContextual"/>
              </w:rPr>
              <w:tab/>
            </w:r>
            <w:r w:rsidR="00E9351C" w:rsidRPr="00586FD2">
              <w:rPr>
                <w:rStyle w:val="Hyperlink"/>
                <w:noProof/>
              </w:rPr>
              <w:t>Aplicarea regulilor privind ajutorul de stat</w:t>
            </w:r>
            <w:r w:rsidR="00E9351C">
              <w:rPr>
                <w:noProof/>
                <w:webHidden/>
              </w:rPr>
              <w:tab/>
            </w:r>
            <w:r w:rsidR="00E9351C">
              <w:rPr>
                <w:noProof/>
                <w:webHidden/>
              </w:rPr>
              <w:fldChar w:fldCharType="begin"/>
            </w:r>
            <w:r w:rsidR="00E9351C">
              <w:rPr>
                <w:noProof/>
                <w:webHidden/>
              </w:rPr>
              <w:instrText xml:space="preserve"> PAGEREF _Toc141442794 \h </w:instrText>
            </w:r>
            <w:r w:rsidR="00E9351C">
              <w:rPr>
                <w:noProof/>
                <w:webHidden/>
              </w:rPr>
            </w:r>
            <w:r w:rsidR="00E9351C">
              <w:rPr>
                <w:noProof/>
                <w:webHidden/>
              </w:rPr>
              <w:fldChar w:fldCharType="separate"/>
            </w:r>
            <w:r w:rsidR="0060014A">
              <w:rPr>
                <w:noProof/>
                <w:webHidden/>
              </w:rPr>
              <w:t>17</w:t>
            </w:r>
            <w:r w:rsidR="00E9351C">
              <w:rPr>
                <w:noProof/>
                <w:webHidden/>
              </w:rPr>
              <w:fldChar w:fldCharType="end"/>
            </w:r>
          </w:hyperlink>
        </w:p>
        <w:p w14:paraId="17077F8A" w14:textId="665D31CF" w:rsidR="00E9351C" w:rsidRDefault="00000000" w:rsidP="00E9351C">
          <w:pPr>
            <w:pStyle w:val="TOC2"/>
            <w:rPr>
              <w:rFonts w:eastAsiaTheme="minorEastAsia"/>
              <w:noProof/>
              <w:kern w:val="2"/>
              <w:lang w:val="en-US"/>
              <w14:ligatures w14:val="standardContextual"/>
            </w:rPr>
          </w:pPr>
          <w:hyperlink w:anchor="_Toc141442795" w:history="1">
            <w:r w:rsidR="00E9351C" w:rsidRPr="00586FD2">
              <w:rPr>
                <w:rStyle w:val="Hyperlink"/>
                <w:noProof/>
              </w:rPr>
              <w:t>3.14 Reguli privind instrumentele financiare</w:t>
            </w:r>
            <w:r w:rsidR="00E9351C">
              <w:rPr>
                <w:noProof/>
                <w:webHidden/>
              </w:rPr>
              <w:tab/>
            </w:r>
            <w:r w:rsidR="00E9351C">
              <w:rPr>
                <w:noProof/>
                <w:webHidden/>
              </w:rPr>
              <w:fldChar w:fldCharType="begin"/>
            </w:r>
            <w:r w:rsidR="00E9351C">
              <w:rPr>
                <w:noProof/>
                <w:webHidden/>
              </w:rPr>
              <w:instrText xml:space="preserve"> PAGEREF _Toc141442795 \h </w:instrText>
            </w:r>
            <w:r w:rsidR="00E9351C">
              <w:rPr>
                <w:noProof/>
                <w:webHidden/>
              </w:rPr>
            </w:r>
            <w:r w:rsidR="00E9351C">
              <w:rPr>
                <w:noProof/>
                <w:webHidden/>
              </w:rPr>
              <w:fldChar w:fldCharType="separate"/>
            </w:r>
            <w:r w:rsidR="0060014A">
              <w:rPr>
                <w:noProof/>
                <w:webHidden/>
              </w:rPr>
              <w:t>18</w:t>
            </w:r>
            <w:r w:rsidR="00E9351C">
              <w:rPr>
                <w:noProof/>
                <w:webHidden/>
              </w:rPr>
              <w:fldChar w:fldCharType="end"/>
            </w:r>
          </w:hyperlink>
        </w:p>
        <w:p w14:paraId="15B4849D" w14:textId="3AFD4FF3" w:rsidR="00E9351C" w:rsidRDefault="00000000" w:rsidP="00E9351C">
          <w:pPr>
            <w:pStyle w:val="TOC2"/>
            <w:rPr>
              <w:rFonts w:eastAsiaTheme="minorEastAsia"/>
              <w:noProof/>
              <w:kern w:val="2"/>
              <w:lang w:val="en-US"/>
              <w14:ligatures w14:val="standardContextual"/>
            </w:rPr>
          </w:pPr>
          <w:hyperlink w:anchor="_Toc141442796" w:history="1">
            <w:r w:rsidR="00E9351C" w:rsidRPr="00586FD2">
              <w:rPr>
                <w:rStyle w:val="Hyperlink"/>
                <w:noProof/>
              </w:rPr>
              <w:t>3.15 Acțiuni interregionale, transfrontaliere și transnaționale</w:t>
            </w:r>
            <w:r w:rsidR="00E9351C">
              <w:rPr>
                <w:noProof/>
                <w:webHidden/>
              </w:rPr>
              <w:tab/>
            </w:r>
            <w:r w:rsidR="00E9351C">
              <w:rPr>
                <w:noProof/>
                <w:webHidden/>
              </w:rPr>
              <w:fldChar w:fldCharType="begin"/>
            </w:r>
            <w:r w:rsidR="00E9351C">
              <w:rPr>
                <w:noProof/>
                <w:webHidden/>
              </w:rPr>
              <w:instrText xml:space="preserve"> PAGEREF _Toc141442796 \h </w:instrText>
            </w:r>
            <w:r w:rsidR="00E9351C">
              <w:rPr>
                <w:noProof/>
                <w:webHidden/>
              </w:rPr>
            </w:r>
            <w:r w:rsidR="00E9351C">
              <w:rPr>
                <w:noProof/>
                <w:webHidden/>
              </w:rPr>
              <w:fldChar w:fldCharType="separate"/>
            </w:r>
            <w:r w:rsidR="0060014A">
              <w:rPr>
                <w:noProof/>
                <w:webHidden/>
              </w:rPr>
              <w:t>18</w:t>
            </w:r>
            <w:r w:rsidR="00E9351C">
              <w:rPr>
                <w:noProof/>
                <w:webHidden/>
              </w:rPr>
              <w:fldChar w:fldCharType="end"/>
            </w:r>
          </w:hyperlink>
        </w:p>
        <w:p w14:paraId="49502658" w14:textId="0EFD85D4" w:rsidR="00E9351C" w:rsidRDefault="00000000" w:rsidP="00E9351C">
          <w:pPr>
            <w:pStyle w:val="TOC2"/>
            <w:rPr>
              <w:rFonts w:eastAsiaTheme="minorEastAsia"/>
              <w:noProof/>
              <w:kern w:val="2"/>
              <w:lang w:val="en-US"/>
              <w14:ligatures w14:val="standardContextual"/>
            </w:rPr>
          </w:pPr>
          <w:hyperlink w:anchor="_Toc141442797" w:history="1">
            <w:r w:rsidR="00E9351C" w:rsidRPr="00586FD2">
              <w:rPr>
                <w:rStyle w:val="Hyperlink"/>
                <w:noProof/>
              </w:rPr>
              <w:t>3.16 Principii orizontale</w:t>
            </w:r>
            <w:r w:rsidR="00E9351C">
              <w:rPr>
                <w:noProof/>
                <w:webHidden/>
              </w:rPr>
              <w:tab/>
            </w:r>
            <w:r w:rsidR="00E9351C">
              <w:rPr>
                <w:noProof/>
                <w:webHidden/>
              </w:rPr>
              <w:fldChar w:fldCharType="begin"/>
            </w:r>
            <w:r w:rsidR="00E9351C">
              <w:rPr>
                <w:noProof/>
                <w:webHidden/>
              </w:rPr>
              <w:instrText xml:space="preserve"> PAGEREF _Toc141442797 \h </w:instrText>
            </w:r>
            <w:r w:rsidR="00E9351C">
              <w:rPr>
                <w:noProof/>
                <w:webHidden/>
              </w:rPr>
            </w:r>
            <w:r w:rsidR="00E9351C">
              <w:rPr>
                <w:noProof/>
                <w:webHidden/>
              </w:rPr>
              <w:fldChar w:fldCharType="separate"/>
            </w:r>
            <w:r w:rsidR="0060014A">
              <w:rPr>
                <w:noProof/>
                <w:webHidden/>
              </w:rPr>
              <w:t>18</w:t>
            </w:r>
            <w:r w:rsidR="00E9351C">
              <w:rPr>
                <w:noProof/>
                <w:webHidden/>
              </w:rPr>
              <w:fldChar w:fldCharType="end"/>
            </w:r>
          </w:hyperlink>
        </w:p>
        <w:p w14:paraId="22DBD75C" w14:textId="3E27E606" w:rsidR="00E9351C" w:rsidRDefault="00000000" w:rsidP="00E9351C">
          <w:pPr>
            <w:pStyle w:val="TOC2"/>
            <w:rPr>
              <w:rFonts w:eastAsiaTheme="minorEastAsia"/>
              <w:noProof/>
              <w:kern w:val="2"/>
              <w:lang w:val="en-US"/>
              <w14:ligatures w14:val="standardContextual"/>
            </w:rPr>
          </w:pPr>
          <w:hyperlink w:anchor="_Toc141442798" w:history="1">
            <w:r w:rsidR="00E9351C" w:rsidRPr="00586FD2">
              <w:rPr>
                <w:rStyle w:val="Hyperlink"/>
                <w:noProof/>
              </w:rPr>
              <w:t>3.17. Aspecte de mediu (inclusiv aplicarea Directivei 2011/92/UE a Parlamentului European și a Consiliului). Aplicarea principiului  DNSH. Imunizarea la schimbările climatice</w:t>
            </w:r>
            <w:r w:rsidR="00E9351C">
              <w:rPr>
                <w:noProof/>
                <w:webHidden/>
              </w:rPr>
              <w:tab/>
            </w:r>
            <w:r w:rsidR="00E9351C">
              <w:rPr>
                <w:noProof/>
                <w:webHidden/>
              </w:rPr>
              <w:fldChar w:fldCharType="begin"/>
            </w:r>
            <w:r w:rsidR="00E9351C">
              <w:rPr>
                <w:noProof/>
                <w:webHidden/>
              </w:rPr>
              <w:instrText xml:space="preserve"> PAGEREF _Toc141442798 \h </w:instrText>
            </w:r>
            <w:r w:rsidR="00E9351C">
              <w:rPr>
                <w:noProof/>
                <w:webHidden/>
              </w:rPr>
            </w:r>
            <w:r w:rsidR="00E9351C">
              <w:rPr>
                <w:noProof/>
                <w:webHidden/>
              </w:rPr>
              <w:fldChar w:fldCharType="separate"/>
            </w:r>
            <w:r w:rsidR="0060014A">
              <w:rPr>
                <w:noProof/>
                <w:webHidden/>
              </w:rPr>
              <w:t>19</w:t>
            </w:r>
            <w:r w:rsidR="00E9351C">
              <w:rPr>
                <w:noProof/>
                <w:webHidden/>
              </w:rPr>
              <w:fldChar w:fldCharType="end"/>
            </w:r>
          </w:hyperlink>
        </w:p>
        <w:p w14:paraId="66E1B2A5" w14:textId="5737B5C5" w:rsidR="00E9351C" w:rsidRDefault="00000000" w:rsidP="00E9351C">
          <w:pPr>
            <w:pStyle w:val="TOC2"/>
            <w:rPr>
              <w:rFonts w:eastAsiaTheme="minorEastAsia"/>
              <w:noProof/>
              <w:kern w:val="2"/>
              <w:lang w:val="en-US"/>
              <w14:ligatures w14:val="standardContextual"/>
            </w:rPr>
          </w:pPr>
          <w:hyperlink w:anchor="_Toc141442799" w:history="1">
            <w:r w:rsidR="00E9351C" w:rsidRPr="00586FD2">
              <w:rPr>
                <w:rStyle w:val="Hyperlink"/>
                <w:noProof/>
              </w:rPr>
              <w:t>3.18. Caracterul durabil al proiectului</w:t>
            </w:r>
            <w:r w:rsidR="00E9351C">
              <w:rPr>
                <w:noProof/>
                <w:webHidden/>
              </w:rPr>
              <w:tab/>
            </w:r>
            <w:r w:rsidR="00E9351C">
              <w:rPr>
                <w:noProof/>
                <w:webHidden/>
              </w:rPr>
              <w:fldChar w:fldCharType="begin"/>
            </w:r>
            <w:r w:rsidR="00E9351C">
              <w:rPr>
                <w:noProof/>
                <w:webHidden/>
              </w:rPr>
              <w:instrText xml:space="preserve"> PAGEREF _Toc141442799 \h </w:instrText>
            </w:r>
            <w:r w:rsidR="00E9351C">
              <w:rPr>
                <w:noProof/>
                <w:webHidden/>
              </w:rPr>
            </w:r>
            <w:r w:rsidR="00E9351C">
              <w:rPr>
                <w:noProof/>
                <w:webHidden/>
              </w:rPr>
              <w:fldChar w:fldCharType="separate"/>
            </w:r>
            <w:r w:rsidR="0060014A">
              <w:rPr>
                <w:noProof/>
                <w:webHidden/>
              </w:rPr>
              <w:t>20</w:t>
            </w:r>
            <w:r w:rsidR="00E9351C">
              <w:rPr>
                <w:noProof/>
                <w:webHidden/>
              </w:rPr>
              <w:fldChar w:fldCharType="end"/>
            </w:r>
          </w:hyperlink>
        </w:p>
        <w:p w14:paraId="7B8F560E" w14:textId="6B889579" w:rsidR="00E9351C" w:rsidRDefault="00000000" w:rsidP="00E9351C">
          <w:pPr>
            <w:pStyle w:val="TOC2"/>
            <w:rPr>
              <w:rFonts w:eastAsiaTheme="minorEastAsia"/>
              <w:noProof/>
              <w:kern w:val="2"/>
              <w:lang w:val="en-US"/>
              <w14:ligatures w14:val="standardContextual"/>
            </w:rPr>
          </w:pPr>
          <w:hyperlink w:anchor="_Toc141442800" w:history="1">
            <w:r w:rsidR="00E9351C" w:rsidRPr="00586FD2">
              <w:rPr>
                <w:rStyle w:val="Hyperlink"/>
                <w:noProof/>
              </w:rPr>
              <w:t>3.19.</w:t>
            </w:r>
            <w:r w:rsidR="00E9351C">
              <w:rPr>
                <w:rFonts w:eastAsiaTheme="minorEastAsia"/>
                <w:noProof/>
                <w:kern w:val="2"/>
                <w:lang w:val="en-US"/>
                <w14:ligatures w14:val="standardContextual"/>
              </w:rPr>
              <w:tab/>
            </w:r>
            <w:r w:rsidR="00E9351C" w:rsidRPr="00586FD2">
              <w:rPr>
                <w:rStyle w:val="Hyperlink"/>
                <w:noProof/>
              </w:rPr>
              <w:t>Acțiuni menite să garanteze egalitatea de șanse, de gen, incluziunea și nediscriminarea</w:t>
            </w:r>
            <w:r w:rsidR="00E9351C">
              <w:rPr>
                <w:noProof/>
                <w:webHidden/>
              </w:rPr>
              <w:tab/>
            </w:r>
            <w:r w:rsidR="00E9351C">
              <w:rPr>
                <w:noProof/>
                <w:webHidden/>
              </w:rPr>
              <w:fldChar w:fldCharType="begin"/>
            </w:r>
            <w:r w:rsidR="00E9351C">
              <w:rPr>
                <w:noProof/>
                <w:webHidden/>
              </w:rPr>
              <w:instrText xml:space="preserve"> PAGEREF _Toc141442800 \h </w:instrText>
            </w:r>
            <w:r w:rsidR="00E9351C">
              <w:rPr>
                <w:noProof/>
                <w:webHidden/>
              </w:rPr>
            </w:r>
            <w:r w:rsidR="00E9351C">
              <w:rPr>
                <w:noProof/>
                <w:webHidden/>
              </w:rPr>
              <w:fldChar w:fldCharType="separate"/>
            </w:r>
            <w:r w:rsidR="0060014A">
              <w:rPr>
                <w:noProof/>
                <w:webHidden/>
              </w:rPr>
              <w:t>20</w:t>
            </w:r>
            <w:r w:rsidR="00E9351C">
              <w:rPr>
                <w:noProof/>
                <w:webHidden/>
              </w:rPr>
              <w:fldChar w:fldCharType="end"/>
            </w:r>
          </w:hyperlink>
        </w:p>
        <w:p w14:paraId="44E5496D" w14:textId="03FFA9D2" w:rsidR="00E9351C" w:rsidRDefault="00000000" w:rsidP="00E9351C">
          <w:pPr>
            <w:pStyle w:val="TOC2"/>
            <w:rPr>
              <w:rFonts w:eastAsiaTheme="minorEastAsia"/>
              <w:noProof/>
              <w:kern w:val="2"/>
              <w:lang w:val="en-US"/>
              <w14:ligatures w14:val="standardContextual"/>
            </w:rPr>
          </w:pPr>
          <w:hyperlink w:anchor="_Toc141442801" w:history="1">
            <w:r w:rsidR="00E9351C" w:rsidRPr="00586FD2">
              <w:rPr>
                <w:rStyle w:val="Hyperlink"/>
                <w:noProof/>
              </w:rPr>
              <w:t>3.20.</w:t>
            </w:r>
            <w:r w:rsidR="00E9351C">
              <w:rPr>
                <w:rFonts w:eastAsiaTheme="minorEastAsia"/>
                <w:noProof/>
                <w:kern w:val="2"/>
                <w:lang w:val="en-US"/>
                <w14:ligatures w14:val="standardContextual"/>
              </w:rPr>
              <w:tab/>
            </w:r>
            <w:r w:rsidR="00E9351C" w:rsidRPr="00586FD2">
              <w:rPr>
                <w:rStyle w:val="Hyperlink"/>
                <w:noProof/>
              </w:rPr>
              <w:t>Teme secundare</w:t>
            </w:r>
            <w:r w:rsidR="00E9351C">
              <w:rPr>
                <w:noProof/>
                <w:webHidden/>
              </w:rPr>
              <w:tab/>
            </w:r>
            <w:r w:rsidR="00E9351C">
              <w:rPr>
                <w:noProof/>
                <w:webHidden/>
              </w:rPr>
              <w:fldChar w:fldCharType="begin"/>
            </w:r>
            <w:r w:rsidR="00E9351C">
              <w:rPr>
                <w:noProof/>
                <w:webHidden/>
              </w:rPr>
              <w:instrText xml:space="preserve"> PAGEREF _Toc141442801 \h </w:instrText>
            </w:r>
            <w:r w:rsidR="00E9351C">
              <w:rPr>
                <w:noProof/>
                <w:webHidden/>
              </w:rPr>
            </w:r>
            <w:r w:rsidR="00E9351C">
              <w:rPr>
                <w:noProof/>
                <w:webHidden/>
              </w:rPr>
              <w:fldChar w:fldCharType="separate"/>
            </w:r>
            <w:r w:rsidR="0060014A">
              <w:rPr>
                <w:noProof/>
                <w:webHidden/>
              </w:rPr>
              <w:t>21</w:t>
            </w:r>
            <w:r w:rsidR="00E9351C">
              <w:rPr>
                <w:noProof/>
                <w:webHidden/>
              </w:rPr>
              <w:fldChar w:fldCharType="end"/>
            </w:r>
          </w:hyperlink>
        </w:p>
        <w:p w14:paraId="2B3EBBA2" w14:textId="02608928" w:rsidR="00E9351C" w:rsidRDefault="00000000" w:rsidP="00E9351C">
          <w:pPr>
            <w:pStyle w:val="TOC2"/>
            <w:rPr>
              <w:rFonts w:eastAsiaTheme="minorEastAsia"/>
              <w:noProof/>
              <w:kern w:val="2"/>
              <w:lang w:val="en-US"/>
              <w14:ligatures w14:val="standardContextual"/>
            </w:rPr>
          </w:pPr>
          <w:hyperlink w:anchor="_Toc141442802" w:history="1">
            <w:r w:rsidR="00E9351C" w:rsidRPr="00586FD2">
              <w:rPr>
                <w:rStyle w:val="Hyperlink"/>
                <w:noProof/>
              </w:rPr>
              <w:t>3.21.</w:t>
            </w:r>
            <w:r w:rsidR="00E9351C">
              <w:rPr>
                <w:rFonts w:eastAsiaTheme="minorEastAsia"/>
                <w:noProof/>
                <w:kern w:val="2"/>
                <w:lang w:val="en-US"/>
                <w14:ligatures w14:val="standardContextual"/>
              </w:rPr>
              <w:tab/>
            </w:r>
            <w:r w:rsidR="00E9351C" w:rsidRPr="00586FD2">
              <w:rPr>
                <w:rStyle w:val="Hyperlink"/>
                <w:noProof/>
              </w:rPr>
              <w:t>Informarea și vizibilitatea sprijinului din fonduri</w:t>
            </w:r>
            <w:r w:rsidR="00E9351C">
              <w:rPr>
                <w:noProof/>
                <w:webHidden/>
              </w:rPr>
              <w:tab/>
            </w:r>
            <w:r w:rsidR="00E9351C">
              <w:rPr>
                <w:noProof/>
                <w:webHidden/>
              </w:rPr>
              <w:fldChar w:fldCharType="begin"/>
            </w:r>
            <w:r w:rsidR="00E9351C">
              <w:rPr>
                <w:noProof/>
                <w:webHidden/>
              </w:rPr>
              <w:instrText xml:space="preserve"> PAGEREF _Toc141442802 \h </w:instrText>
            </w:r>
            <w:r w:rsidR="00E9351C">
              <w:rPr>
                <w:noProof/>
                <w:webHidden/>
              </w:rPr>
            </w:r>
            <w:r w:rsidR="00E9351C">
              <w:rPr>
                <w:noProof/>
                <w:webHidden/>
              </w:rPr>
              <w:fldChar w:fldCharType="separate"/>
            </w:r>
            <w:r w:rsidR="0060014A">
              <w:rPr>
                <w:noProof/>
                <w:webHidden/>
              </w:rPr>
              <w:t>21</w:t>
            </w:r>
            <w:r w:rsidR="00E9351C">
              <w:rPr>
                <w:noProof/>
                <w:webHidden/>
              </w:rPr>
              <w:fldChar w:fldCharType="end"/>
            </w:r>
          </w:hyperlink>
        </w:p>
        <w:p w14:paraId="20B0F1F2" w14:textId="106B3974" w:rsidR="00E9351C" w:rsidRDefault="00000000">
          <w:pPr>
            <w:pStyle w:val="TOC1"/>
            <w:rPr>
              <w:rFonts w:eastAsiaTheme="minorEastAsia"/>
              <w:noProof/>
              <w:kern w:val="2"/>
              <w:lang w:val="en-US"/>
              <w14:ligatures w14:val="standardContextual"/>
            </w:rPr>
          </w:pPr>
          <w:hyperlink w:anchor="_Toc141442803" w:history="1">
            <w:r w:rsidR="00E9351C" w:rsidRPr="00586FD2">
              <w:rPr>
                <w:rStyle w:val="Hyperlink"/>
                <w:iCs/>
                <w:noProof/>
              </w:rPr>
              <w:t>4.</w:t>
            </w:r>
            <w:r w:rsidR="00E9351C">
              <w:rPr>
                <w:rFonts w:eastAsiaTheme="minorEastAsia"/>
                <w:noProof/>
                <w:kern w:val="2"/>
                <w:lang w:val="en-US"/>
                <w14:ligatures w14:val="standardContextual"/>
              </w:rPr>
              <w:tab/>
            </w:r>
            <w:r w:rsidR="00E9351C" w:rsidRPr="00586FD2">
              <w:rPr>
                <w:rStyle w:val="Hyperlink"/>
                <w:noProof/>
              </w:rPr>
              <w:t>INFORMAȚII ADMINISTRATIVE DESPRE APELUL DE PROIECTE</w:t>
            </w:r>
            <w:r w:rsidR="00E9351C">
              <w:rPr>
                <w:noProof/>
                <w:webHidden/>
              </w:rPr>
              <w:tab/>
            </w:r>
            <w:r w:rsidR="00E9351C">
              <w:rPr>
                <w:noProof/>
                <w:webHidden/>
              </w:rPr>
              <w:fldChar w:fldCharType="begin"/>
            </w:r>
            <w:r w:rsidR="00E9351C">
              <w:rPr>
                <w:noProof/>
                <w:webHidden/>
              </w:rPr>
              <w:instrText xml:space="preserve"> PAGEREF _Toc141442803 \h </w:instrText>
            </w:r>
            <w:r w:rsidR="00E9351C">
              <w:rPr>
                <w:noProof/>
                <w:webHidden/>
              </w:rPr>
            </w:r>
            <w:r w:rsidR="00E9351C">
              <w:rPr>
                <w:noProof/>
                <w:webHidden/>
              </w:rPr>
              <w:fldChar w:fldCharType="separate"/>
            </w:r>
            <w:r w:rsidR="0060014A">
              <w:rPr>
                <w:noProof/>
                <w:webHidden/>
              </w:rPr>
              <w:t>22</w:t>
            </w:r>
            <w:r w:rsidR="00E9351C">
              <w:rPr>
                <w:noProof/>
                <w:webHidden/>
              </w:rPr>
              <w:fldChar w:fldCharType="end"/>
            </w:r>
          </w:hyperlink>
        </w:p>
        <w:p w14:paraId="3F3E9E51" w14:textId="00DF3C4A" w:rsidR="00E9351C" w:rsidRDefault="00000000" w:rsidP="00E9351C">
          <w:pPr>
            <w:pStyle w:val="TOC2"/>
            <w:rPr>
              <w:rFonts w:eastAsiaTheme="minorEastAsia"/>
              <w:noProof/>
              <w:kern w:val="2"/>
              <w:lang w:val="en-US"/>
              <w14:ligatures w14:val="standardContextual"/>
            </w:rPr>
          </w:pPr>
          <w:hyperlink w:anchor="_Toc141442804" w:history="1">
            <w:r w:rsidR="00E9351C" w:rsidRPr="00586FD2">
              <w:rPr>
                <w:rStyle w:val="Hyperlink"/>
                <w:noProof/>
              </w:rPr>
              <w:t>4.1</w:t>
            </w:r>
            <w:r w:rsidR="00E9351C">
              <w:rPr>
                <w:rFonts w:eastAsiaTheme="minorEastAsia"/>
                <w:noProof/>
                <w:kern w:val="2"/>
                <w:lang w:val="en-US"/>
                <w14:ligatures w14:val="standardContextual"/>
              </w:rPr>
              <w:tab/>
            </w:r>
            <w:r w:rsidR="00E9351C" w:rsidRPr="00586FD2">
              <w:rPr>
                <w:rStyle w:val="Hyperlink"/>
                <w:noProof/>
              </w:rPr>
              <w:t>Data deschiderii apelului de proiecte</w:t>
            </w:r>
            <w:r w:rsidR="00E9351C">
              <w:rPr>
                <w:noProof/>
                <w:webHidden/>
              </w:rPr>
              <w:tab/>
            </w:r>
            <w:r w:rsidR="00E9351C">
              <w:rPr>
                <w:noProof/>
                <w:webHidden/>
              </w:rPr>
              <w:fldChar w:fldCharType="begin"/>
            </w:r>
            <w:r w:rsidR="00E9351C">
              <w:rPr>
                <w:noProof/>
                <w:webHidden/>
              </w:rPr>
              <w:instrText xml:space="preserve"> PAGEREF _Toc141442804 \h </w:instrText>
            </w:r>
            <w:r w:rsidR="00E9351C">
              <w:rPr>
                <w:noProof/>
                <w:webHidden/>
              </w:rPr>
            </w:r>
            <w:r w:rsidR="00E9351C">
              <w:rPr>
                <w:noProof/>
                <w:webHidden/>
              </w:rPr>
              <w:fldChar w:fldCharType="separate"/>
            </w:r>
            <w:r w:rsidR="0060014A">
              <w:rPr>
                <w:noProof/>
                <w:webHidden/>
              </w:rPr>
              <w:t>22</w:t>
            </w:r>
            <w:r w:rsidR="00E9351C">
              <w:rPr>
                <w:noProof/>
                <w:webHidden/>
              </w:rPr>
              <w:fldChar w:fldCharType="end"/>
            </w:r>
          </w:hyperlink>
        </w:p>
        <w:p w14:paraId="604C5540" w14:textId="3D641810" w:rsidR="00E9351C" w:rsidRDefault="00000000" w:rsidP="00E9351C">
          <w:pPr>
            <w:pStyle w:val="TOC2"/>
            <w:rPr>
              <w:rFonts w:eastAsiaTheme="minorEastAsia"/>
              <w:noProof/>
              <w:kern w:val="2"/>
              <w:lang w:val="en-US"/>
              <w14:ligatures w14:val="standardContextual"/>
            </w:rPr>
          </w:pPr>
          <w:hyperlink w:anchor="_Toc141442805" w:history="1">
            <w:r w:rsidR="00E9351C" w:rsidRPr="00586FD2">
              <w:rPr>
                <w:rStyle w:val="Hyperlink"/>
                <w:noProof/>
              </w:rPr>
              <w:t>4.2</w:t>
            </w:r>
            <w:r w:rsidR="00E9351C">
              <w:rPr>
                <w:rFonts w:eastAsiaTheme="minorEastAsia"/>
                <w:noProof/>
                <w:kern w:val="2"/>
                <w:lang w:val="en-US"/>
                <w14:ligatures w14:val="standardContextual"/>
              </w:rPr>
              <w:tab/>
            </w:r>
            <w:r w:rsidR="00E9351C" w:rsidRPr="00586FD2">
              <w:rPr>
                <w:rStyle w:val="Hyperlink"/>
                <w:noProof/>
              </w:rPr>
              <w:t>Perioada de pregătire a proiectelor</w:t>
            </w:r>
            <w:r w:rsidR="00E9351C">
              <w:rPr>
                <w:noProof/>
                <w:webHidden/>
              </w:rPr>
              <w:tab/>
            </w:r>
            <w:r w:rsidR="00E9351C">
              <w:rPr>
                <w:noProof/>
                <w:webHidden/>
              </w:rPr>
              <w:fldChar w:fldCharType="begin"/>
            </w:r>
            <w:r w:rsidR="00E9351C">
              <w:rPr>
                <w:noProof/>
                <w:webHidden/>
              </w:rPr>
              <w:instrText xml:space="preserve"> PAGEREF _Toc141442805 \h </w:instrText>
            </w:r>
            <w:r w:rsidR="00E9351C">
              <w:rPr>
                <w:noProof/>
                <w:webHidden/>
              </w:rPr>
            </w:r>
            <w:r w:rsidR="00E9351C">
              <w:rPr>
                <w:noProof/>
                <w:webHidden/>
              </w:rPr>
              <w:fldChar w:fldCharType="separate"/>
            </w:r>
            <w:r w:rsidR="0060014A">
              <w:rPr>
                <w:noProof/>
                <w:webHidden/>
              </w:rPr>
              <w:t>22</w:t>
            </w:r>
            <w:r w:rsidR="00E9351C">
              <w:rPr>
                <w:noProof/>
                <w:webHidden/>
              </w:rPr>
              <w:fldChar w:fldCharType="end"/>
            </w:r>
          </w:hyperlink>
        </w:p>
        <w:p w14:paraId="6B6F718E" w14:textId="310FC935" w:rsidR="00E9351C" w:rsidRDefault="00000000" w:rsidP="00E9351C">
          <w:pPr>
            <w:pStyle w:val="TOC2"/>
            <w:rPr>
              <w:rFonts w:eastAsiaTheme="minorEastAsia"/>
              <w:noProof/>
              <w:kern w:val="2"/>
              <w:lang w:val="en-US"/>
              <w14:ligatures w14:val="standardContextual"/>
            </w:rPr>
          </w:pPr>
          <w:hyperlink w:anchor="_Toc141442806" w:history="1">
            <w:r w:rsidR="00E9351C" w:rsidRPr="00586FD2">
              <w:rPr>
                <w:rStyle w:val="Hyperlink"/>
                <w:noProof/>
              </w:rPr>
              <w:t>4.3</w:t>
            </w:r>
            <w:r w:rsidR="00E9351C">
              <w:rPr>
                <w:rFonts w:eastAsiaTheme="minorEastAsia"/>
                <w:noProof/>
                <w:kern w:val="2"/>
                <w:lang w:val="en-US"/>
                <w14:ligatures w14:val="standardContextual"/>
              </w:rPr>
              <w:tab/>
            </w:r>
            <w:r w:rsidR="00E9351C" w:rsidRPr="00586FD2">
              <w:rPr>
                <w:rStyle w:val="Hyperlink"/>
                <w:noProof/>
              </w:rPr>
              <w:t>Perioada de depunere a proiectelor</w:t>
            </w:r>
            <w:r w:rsidR="00E9351C">
              <w:rPr>
                <w:noProof/>
                <w:webHidden/>
              </w:rPr>
              <w:tab/>
            </w:r>
            <w:r w:rsidR="00E9351C">
              <w:rPr>
                <w:noProof/>
                <w:webHidden/>
              </w:rPr>
              <w:fldChar w:fldCharType="begin"/>
            </w:r>
            <w:r w:rsidR="00E9351C">
              <w:rPr>
                <w:noProof/>
                <w:webHidden/>
              </w:rPr>
              <w:instrText xml:space="preserve"> PAGEREF _Toc141442806 \h </w:instrText>
            </w:r>
            <w:r w:rsidR="00E9351C">
              <w:rPr>
                <w:noProof/>
                <w:webHidden/>
              </w:rPr>
            </w:r>
            <w:r w:rsidR="00E9351C">
              <w:rPr>
                <w:noProof/>
                <w:webHidden/>
              </w:rPr>
              <w:fldChar w:fldCharType="separate"/>
            </w:r>
            <w:r w:rsidR="0060014A">
              <w:rPr>
                <w:noProof/>
                <w:webHidden/>
              </w:rPr>
              <w:t>22</w:t>
            </w:r>
            <w:r w:rsidR="00E9351C">
              <w:rPr>
                <w:noProof/>
                <w:webHidden/>
              </w:rPr>
              <w:fldChar w:fldCharType="end"/>
            </w:r>
          </w:hyperlink>
        </w:p>
        <w:p w14:paraId="2D6457B6" w14:textId="28AA1B80" w:rsidR="00E9351C" w:rsidRDefault="00000000">
          <w:pPr>
            <w:pStyle w:val="TOC3"/>
            <w:rPr>
              <w:rFonts w:eastAsiaTheme="minorEastAsia"/>
              <w:noProof/>
              <w:kern w:val="2"/>
              <w:lang w:val="en-US"/>
              <w14:ligatures w14:val="standardContextual"/>
            </w:rPr>
          </w:pPr>
          <w:hyperlink w:anchor="_Toc141442807" w:history="1">
            <w:r w:rsidR="00E9351C" w:rsidRPr="00586FD2">
              <w:rPr>
                <w:rStyle w:val="Hyperlink"/>
                <w:noProof/>
              </w:rPr>
              <w:t>4.3.1. Data și ora pentru începerea depunerii de proiecte</w:t>
            </w:r>
            <w:r w:rsidR="00E9351C">
              <w:rPr>
                <w:noProof/>
                <w:webHidden/>
              </w:rPr>
              <w:tab/>
            </w:r>
            <w:r w:rsidR="00E9351C">
              <w:rPr>
                <w:noProof/>
                <w:webHidden/>
              </w:rPr>
              <w:fldChar w:fldCharType="begin"/>
            </w:r>
            <w:r w:rsidR="00E9351C">
              <w:rPr>
                <w:noProof/>
                <w:webHidden/>
              </w:rPr>
              <w:instrText xml:space="preserve"> PAGEREF _Toc141442807 \h </w:instrText>
            </w:r>
            <w:r w:rsidR="00E9351C">
              <w:rPr>
                <w:noProof/>
                <w:webHidden/>
              </w:rPr>
            </w:r>
            <w:r w:rsidR="00E9351C">
              <w:rPr>
                <w:noProof/>
                <w:webHidden/>
              </w:rPr>
              <w:fldChar w:fldCharType="separate"/>
            </w:r>
            <w:r w:rsidR="0060014A">
              <w:rPr>
                <w:noProof/>
                <w:webHidden/>
              </w:rPr>
              <w:t>22</w:t>
            </w:r>
            <w:r w:rsidR="00E9351C">
              <w:rPr>
                <w:noProof/>
                <w:webHidden/>
              </w:rPr>
              <w:fldChar w:fldCharType="end"/>
            </w:r>
          </w:hyperlink>
        </w:p>
        <w:p w14:paraId="7D85B628" w14:textId="5C79D829" w:rsidR="00E9351C" w:rsidRDefault="00000000">
          <w:pPr>
            <w:pStyle w:val="TOC3"/>
            <w:rPr>
              <w:rFonts w:eastAsiaTheme="minorEastAsia"/>
              <w:noProof/>
              <w:kern w:val="2"/>
              <w:lang w:val="en-US"/>
              <w14:ligatures w14:val="standardContextual"/>
            </w:rPr>
          </w:pPr>
          <w:hyperlink w:anchor="_Toc141442808" w:history="1">
            <w:r w:rsidR="00E9351C" w:rsidRPr="00586FD2">
              <w:rPr>
                <w:rStyle w:val="Hyperlink"/>
                <w:noProof/>
              </w:rPr>
              <w:t>4.3.2 Data și ora închiderii apelului de proiecte</w:t>
            </w:r>
            <w:r w:rsidR="00E9351C">
              <w:rPr>
                <w:noProof/>
                <w:webHidden/>
              </w:rPr>
              <w:tab/>
            </w:r>
            <w:r w:rsidR="00E9351C">
              <w:rPr>
                <w:noProof/>
                <w:webHidden/>
              </w:rPr>
              <w:fldChar w:fldCharType="begin"/>
            </w:r>
            <w:r w:rsidR="00E9351C">
              <w:rPr>
                <w:noProof/>
                <w:webHidden/>
              </w:rPr>
              <w:instrText xml:space="preserve"> PAGEREF _Toc141442808 \h </w:instrText>
            </w:r>
            <w:r w:rsidR="00E9351C">
              <w:rPr>
                <w:noProof/>
                <w:webHidden/>
              </w:rPr>
            </w:r>
            <w:r w:rsidR="00E9351C">
              <w:rPr>
                <w:noProof/>
                <w:webHidden/>
              </w:rPr>
              <w:fldChar w:fldCharType="separate"/>
            </w:r>
            <w:r w:rsidR="0060014A">
              <w:rPr>
                <w:noProof/>
                <w:webHidden/>
              </w:rPr>
              <w:t>22</w:t>
            </w:r>
            <w:r w:rsidR="00E9351C">
              <w:rPr>
                <w:noProof/>
                <w:webHidden/>
              </w:rPr>
              <w:fldChar w:fldCharType="end"/>
            </w:r>
          </w:hyperlink>
        </w:p>
        <w:p w14:paraId="0DAA22F5" w14:textId="7BA9532C" w:rsidR="00E9351C" w:rsidRDefault="00000000" w:rsidP="00E9351C">
          <w:pPr>
            <w:pStyle w:val="TOC2"/>
            <w:rPr>
              <w:rFonts w:eastAsiaTheme="minorEastAsia"/>
              <w:noProof/>
              <w:kern w:val="2"/>
              <w:lang w:val="en-US"/>
              <w14:ligatures w14:val="standardContextual"/>
            </w:rPr>
          </w:pPr>
          <w:hyperlink w:anchor="_Toc141442809" w:history="1">
            <w:r w:rsidR="00E9351C" w:rsidRPr="00586FD2">
              <w:rPr>
                <w:rStyle w:val="Hyperlink"/>
                <w:noProof/>
              </w:rPr>
              <w:t>4.4.</w:t>
            </w:r>
            <w:r w:rsidR="00E9351C">
              <w:rPr>
                <w:rFonts w:eastAsiaTheme="minorEastAsia"/>
                <w:noProof/>
                <w:kern w:val="2"/>
                <w:lang w:val="en-US"/>
                <w14:ligatures w14:val="standardContextual"/>
              </w:rPr>
              <w:tab/>
            </w:r>
            <w:r w:rsidR="00E9351C" w:rsidRPr="00586FD2">
              <w:rPr>
                <w:rStyle w:val="Hyperlink"/>
                <w:noProof/>
              </w:rPr>
              <w:t>Modalitatea de depunere a proiectelor</w:t>
            </w:r>
            <w:r w:rsidR="00E9351C">
              <w:rPr>
                <w:noProof/>
                <w:webHidden/>
              </w:rPr>
              <w:tab/>
            </w:r>
            <w:r w:rsidR="00E9351C">
              <w:rPr>
                <w:noProof/>
                <w:webHidden/>
              </w:rPr>
              <w:fldChar w:fldCharType="begin"/>
            </w:r>
            <w:r w:rsidR="00E9351C">
              <w:rPr>
                <w:noProof/>
                <w:webHidden/>
              </w:rPr>
              <w:instrText xml:space="preserve"> PAGEREF _Toc141442809 \h </w:instrText>
            </w:r>
            <w:r w:rsidR="00E9351C">
              <w:rPr>
                <w:noProof/>
                <w:webHidden/>
              </w:rPr>
            </w:r>
            <w:r w:rsidR="00E9351C">
              <w:rPr>
                <w:noProof/>
                <w:webHidden/>
              </w:rPr>
              <w:fldChar w:fldCharType="separate"/>
            </w:r>
            <w:r w:rsidR="0060014A">
              <w:rPr>
                <w:noProof/>
                <w:webHidden/>
              </w:rPr>
              <w:t>22</w:t>
            </w:r>
            <w:r w:rsidR="00E9351C">
              <w:rPr>
                <w:noProof/>
                <w:webHidden/>
              </w:rPr>
              <w:fldChar w:fldCharType="end"/>
            </w:r>
          </w:hyperlink>
        </w:p>
        <w:p w14:paraId="530BBF62" w14:textId="5F29BB22" w:rsidR="00E9351C" w:rsidRDefault="00000000">
          <w:pPr>
            <w:pStyle w:val="TOC1"/>
            <w:rPr>
              <w:rFonts w:eastAsiaTheme="minorEastAsia"/>
              <w:noProof/>
              <w:kern w:val="2"/>
              <w:lang w:val="en-US"/>
              <w14:ligatures w14:val="standardContextual"/>
            </w:rPr>
          </w:pPr>
          <w:hyperlink w:anchor="_Toc141442810" w:history="1">
            <w:r w:rsidR="00E9351C" w:rsidRPr="00586FD2">
              <w:rPr>
                <w:rStyle w:val="Hyperlink"/>
                <w:noProof/>
              </w:rPr>
              <w:t>5.</w:t>
            </w:r>
            <w:r w:rsidR="00E9351C">
              <w:rPr>
                <w:rFonts w:eastAsiaTheme="minorEastAsia"/>
                <w:noProof/>
                <w:kern w:val="2"/>
                <w:lang w:val="en-US"/>
                <w14:ligatures w14:val="standardContextual"/>
              </w:rPr>
              <w:tab/>
            </w:r>
            <w:r w:rsidR="00E9351C" w:rsidRPr="00586FD2">
              <w:rPr>
                <w:rStyle w:val="Hyperlink"/>
                <w:noProof/>
              </w:rPr>
              <w:t>CRITERII DE ELIGIBILITATE</w:t>
            </w:r>
            <w:r w:rsidR="00E9351C">
              <w:rPr>
                <w:noProof/>
                <w:webHidden/>
              </w:rPr>
              <w:tab/>
            </w:r>
            <w:r w:rsidR="00E9351C">
              <w:rPr>
                <w:noProof/>
                <w:webHidden/>
              </w:rPr>
              <w:fldChar w:fldCharType="begin"/>
            </w:r>
            <w:r w:rsidR="00E9351C">
              <w:rPr>
                <w:noProof/>
                <w:webHidden/>
              </w:rPr>
              <w:instrText xml:space="preserve"> PAGEREF _Toc141442810 \h </w:instrText>
            </w:r>
            <w:r w:rsidR="00E9351C">
              <w:rPr>
                <w:noProof/>
                <w:webHidden/>
              </w:rPr>
            </w:r>
            <w:r w:rsidR="00E9351C">
              <w:rPr>
                <w:noProof/>
                <w:webHidden/>
              </w:rPr>
              <w:fldChar w:fldCharType="separate"/>
            </w:r>
            <w:r w:rsidR="0060014A">
              <w:rPr>
                <w:noProof/>
                <w:webHidden/>
              </w:rPr>
              <w:t>23</w:t>
            </w:r>
            <w:r w:rsidR="00E9351C">
              <w:rPr>
                <w:noProof/>
                <w:webHidden/>
              </w:rPr>
              <w:fldChar w:fldCharType="end"/>
            </w:r>
          </w:hyperlink>
        </w:p>
        <w:p w14:paraId="04B9FD27" w14:textId="29A22095" w:rsidR="00E9351C" w:rsidRDefault="00000000" w:rsidP="00E9351C">
          <w:pPr>
            <w:pStyle w:val="TOC2"/>
            <w:rPr>
              <w:rFonts w:eastAsiaTheme="minorEastAsia"/>
              <w:noProof/>
              <w:kern w:val="2"/>
              <w:lang w:val="en-US"/>
              <w14:ligatures w14:val="standardContextual"/>
            </w:rPr>
          </w:pPr>
          <w:hyperlink w:anchor="_Toc141442811" w:history="1">
            <w:r w:rsidR="00E9351C" w:rsidRPr="00586FD2">
              <w:rPr>
                <w:rStyle w:val="Hyperlink"/>
                <w:noProof/>
              </w:rPr>
              <w:t>5.1.</w:t>
            </w:r>
            <w:r w:rsidR="00E9351C">
              <w:rPr>
                <w:rFonts w:eastAsiaTheme="minorEastAsia"/>
                <w:noProof/>
                <w:kern w:val="2"/>
                <w:lang w:val="en-US"/>
                <w14:ligatures w14:val="standardContextual"/>
              </w:rPr>
              <w:tab/>
            </w:r>
            <w:r w:rsidR="00E9351C" w:rsidRPr="00586FD2">
              <w:rPr>
                <w:rStyle w:val="Hyperlink"/>
                <w:noProof/>
              </w:rPr>
              <w:t>Eligibilitatea solicitanților  și partenerilor</w:t>
            </w:r>
            <w:r w:rsidR="00E9351C">
              <w:rPr>
                <w:noProof/>
                <w:webHidden/>
              </w:rPr>
              <w:tab/>
            </w:r>
            <w:r w:rsidR="00E9351C">
              <w:rPr>
                <w:noProof/>
                <w:webHidden/>
              </w:rPr>
              <w:fldChar w:fldCharType="begin"/>
            </w:r>
            <w:r w:rsidR="00E9351C">
              <w:rPr>
                <w:noProof/>
                <w:webHidden/>
              </w:rPr>
              <w:instrText xml:space="preserve"> PAGEREF _Toc141442811 \h </w:instrText>
            </w:r>
            <w:r w:rsidR="00E9351C">
              <w:rPr>
                <w:noProof/>
                <w:webHidden/>
              </w:rPr>
            </w:r>
            <w:r w:rsidR="00E9351C">
              <w:rPr>
                <w:noProof/>
                <w:webHidden/>
              </w:rPr>
              <w:fldChar w:fldCharType="separate"/>
            </w:r>
            <w:r w:rsidR="0060014A">
              <w:rPr>
                <w:noProof/>
                <w:webHidden/>
              </w:rPr>
              <w:t>23</w:t>
            </w:r>
            <w:r w:rsidR="00E9351C">
              <w:rPr>
                <w:noProof/>
                <w:webHidden/>
              </w:rPr>
              <w:fldChar w:fldCharType="end"/>
            </w:r>
          </w:hyperlink>
        </w:p>
        <w:p w14:paraId="6E317FE1" w14:textId="6EC6B4F7" w:rsidR="00E9351C" w:rsidRDefault="00000000">
          <w:pPr>
            <w:pStyle w:val="TOC3"/>
            <w:rPr>
              <w:rFonts w:eastAsiaTheme="minorEastAsia"/>
              <w:noProof/>
              <w:kern w:val="2"/>
              <w:lang w:val="en-US"/>
              <w14:ligatures w14:val="standardContextual"/>
            </w:rPr>
          </w:pPr>
          <w:hyperlink w:anchor="_Toc141442812" w:history="1">
            <w:r w:rsidR="00E9351C" w:rsidRPr="00586FD2">
              <w:rPr>
                <w:rStyle w:val="Hyperlink"/>
                <w:noProof/>
              </w:rPr>
              <w:t>5.1.1. Cerințe privind elibigilitatea solicitanților și partenerilor</w:t>
            </w:r>
            <w:r w:rsidR="00E9351C">
              <w:rPr>
                <w:noProof/>
                <w:webHidden/>
              </w:rPr>
              <w:tab/>
            </w:r>
            <w:r w:rsidR="00E9351C">
              <w:rPr>
                <w:noProof/>
                <w:webHidden/>
              </w:rPr>
              <w:fldChar w:fldCharType="begin"/>
            </w:r>
            <w:r w:rsidR="00E9351C">
              <w:rPr>
                <w:noProof/>
                <w:webHidden/>
              </w:rPr>
              <w:instrText xml:space="preserve"> PAGEREF _Toc141442812 \h </w:instrText>
            </w:r>
            <w:r w:rsidR="00E9351C">
              <w:rPr>
                <w:noProof/>
                <w:webHidden/>
              </w:rPr>
            </w:r>
            <w:r w:rsidR="00E9351C">
              <w:rPr>
                <w:noProof/>
                <w:webHidden/>
              </w:rPr>
              <w:fldChar w:fldCharType="separate"/>
            </w:r>
            <w:r w:rsidR="0060014A">
              <w:rPr>
                <w:noProof/>
                <w:webHidden/>
              </w:rPr>
              <w:t>23</w:t>
            </w:r>
            <w:r w:rsidR="00E9351C">
              <w:rPr>
                <w:noProof/>
                <w:webHidden/>
              </w:rPr>
              <w:fldChar w:fldCharType="end"/>
            </w:r>
          </w:hyperlink>
        </w:p>
        <w:p w14:paraId="7C03DC36" w14:textId="6030FEF4" w:rsidR="00E9351C" w:rsidRDefault="00000000">
          <w:pPr>
            <w:pStyle w:val="TOC3"/>
            <w:rPr>
              <w:rFonts w:eastAsiaTheme="minorEastAsia"/>
              <w:noProof/>
              <w:kern w:val="2"/>
              <w:lang w:val="en-US"/>
              <w14:ligatures w14:val="standardContextual"/>
            </w:rPr>
          </w:pPr>
          <w:hyperlink w:anchor="_Toc141442813" w:history="1">
            <w:r w:rsidR="00E9351C" w:rsidRPr="00586FD2">
              <w:rPr>
                <w:rStyle w:val="Hyperlink"/>
                <w:noProof/>
              </w:rPr>
              <w:t>5.1.2 Categorii de solicitanți eligibili</w:t>
            </w:r>
            <w:r w:rsidR="00E9351C">
              <w:rPr>
                <w:noProof/>
                <w:webHidden/>
              </w:rPr>
              <w:tab/>
            </w:r>
            <w:r w:rsidR="00E9351C">
              <w:rPr>
                <w:noProof/>
                <w:webHidden/>
              </w:rPr>
              <w:fldChar w:fldCharType="begin"/>
            </w:r>
            <w:r w:rsidR="00E9351C">
              <w:rPr>
                <w:noProof/>
                <w:webHidden/>
              </w:rPr>
              <w:instrText xml:space="preserve"> PAGEREF _Toc141442813 \h </w:instrText>
            </w:r>
            <w:r w:rsidR="00E9351C">
              <w:rPr>
                <w:noProof/>
                <w:webHidden/>
              </w:rPr>
            </w:r>
            <w:r w:rsidR="00E9351C">
              <w:rPr>
                <w:noProof/>
                <w:webHidden/>
              </w:rPr>
              <w:fldChar w:fldCharType="separate"/>
            </w:r>
            <w:r w:rsidR="0060014A">
              <w:rPr>
                <w:noProof/>
                <w:webHidden/>
              </w:rPr>
              <w:t>28</w:t>
            </w:r>
            <w:r w:rsidR="00E9351C">
              <w:rPr>
                <w:noProof/>
                <w:webHidden/>
              </w:rPr>
              <w:fldChar w:fldCharType="end"/>
            </w:r>
          </w:hyperlink>
        </w:p>
        <w:p w14:paraId="3B23FF06" w14:textId="2471BF02" w:rsidR="00E9351C" w:rsidRDefault="00000000">
          <w:pPr>
            <w:pStyle w:val="TOC3"/>
            <w:rPr>
              <w:rFonts w:eastAsiaTheme="minorEastAsia"/>
              <w:noProof/>
              <w:kern w:val="2"/>
              <w:lang w:val="en-US"/>
              <w14:ligatures w14:val="standardContextual"/>
            </w:rPr>
          </w:pPr>
          <w:hyperlink w:anchor="_Toc141442814" w:history="1">
            <w:r w:rsidR="00E9351C" w:rsidRPr="00586FD2">
              <w:rPr>
                <w:rStyle w:val="Hyperlink"/>
                <w:noProof/>
              </w:rPr>
              <w:t>Alocare apel de proiecte (mil. euro UE si buget de stat)</w:t>
            </w:r>
            <w:r w:rsidR="00E9351C">
              <w:rPr>
                <w:noProof/>
                <w:webHidden/>
              </w:rPr>
              <w:tab/>
            </w:r>
            <w:r w:rsidR="00E9351C">
              <w:rPr>
                <w:noProof/>
                <w:webHidden/>
              </w:rPr>
              <w:fldChar w:fldCharType="begin"/>
            </w:r>
            <w:r w:rsidR="00E9351C">
              <w:rPr>
                <w:noProof/>
                <w:webHidden/>
              </w:rPr>
              <w:instrText xml:space="preserve"> PAGEREF _Toc141442814 \h </w:instrText>
            </w:r>
            <w:r w:rsidR="00E9351C">
              <w:rPr>
                <w:noProof/>
                <w:webHidden/>
              </w:rPr>
            </w:r>
            <w:r w:rsidR="00E9351C">
              <w:rPr>
                <w:noProof/>
                <w:webHidden/>
              </w:rPr>
              <w:fldChar w:fldCharType="separate"/>
            </w:r>
            <w:r w:rsidR="0060014A">
              <w:rPr>
                <w:b/>
                <w:bCs/>
                <w:noProof/>
                <w:webHidden/>
                <w:lang w:val="en-US"/>
              </w:rPr>
              <w:t>Error! Bookmark not defined.</w:t>
            </w:r>
            <w:r w:rsidR="00E9351C">
              <w:rPr>
                <w:noProof/>
                <w:webHidden/>
              </w:rPr>
              <w:fldChar w:fldCharType="end"/>
            </w:r>
          </w:hyperlink>
        </w:p>
        <w:p w14:paraId="6EFB694F" w14:textId="75FA09BB" w:rsidR="00E9351C" w:rsidRDefault="00000000">
          <w:pPr>
            <w:pStyle w:val="TOC3"/>
            <w:rPr>
              <w:rFonts w:eastAsiaTheme="minorEastAsia"/>
              <w:noProof/>
              <w:kern w:val="2"/>
              <w:lang w:val="en-US"/>
              <w14:ligatures w14:val="standardContextual"/>
            </w:rPr>
          </w:pPr>
          <w:hyperlink w:anchor="_Toc141442815" w:history="1">
            <w:r w:rsidR="00E9351C" w:rsidRPr="00586FD2">
              <w:rPr>
                <w:rStyle w:val="Hyperlink"/>
                <w:noProof/>
              </w:rPr>
              <w:t>5.1.3 Categorii de parteneri eligibili</w:t>
            </w:r>
            <w:r w:rsidR="00E9351C">
              <w:rPr>
                <w:noProof/>
                <w:webHidden/>
              </w:rPr>
              <w:tab/>
            </w:r>
            <w:r w:rsidR="00E9351C">
              <w:rPr>
                <w:noProof/>
                <w:webHidden/>
              </w:rPr>
              <w:fldChar w:fldCharType="begin"/>
            </w:r>
            <w:r w:rsidR="00E9351C">
              <w:rPr>
                <w:noProof/>
                <w:webHidden/>
              </w:rPr>
              <w:instrText xml:space="preserve"> PAGEREF _Toc141442815 \h </w:instrText>
            </w:r>
            <w:r w:rsidR="00E9351C">
              <w:rPr>
                <w:noProof/>
                <w:webHidden/>
              </w:rPr>
            </w:r>
            <w:r w:rsidR="00E9351C">
              <w:rPr>
                <w:noProof/>
                <w:webHidden/>
              </w:rPr>
              <w:fldChar w:fldCharType="separate"/>
            </w:r>
            <w:r w:rsidR="0060014A">
              <w:rPr>
                <w:noProof/>
                <w:webHidden/>
              </w:rPr>
              <w:t>28</w:t>
            </w:r>
            <w:r w:rsidR="00E9351C">
              <w:rPr>
                <w:noProof/>
                <w:webHidden/>
              </w:rPr>
              <w:fldChar w:fldCharType="end"/>
            </w:r>
          </w:hyperlink>
        </w:p>
        <w:p w14:paraId="3E03FDA0" w14:textId="7FD09B19" w:rsidR="00E9351C" w:rsidRDefault="00000000">
          <w:pPr>
            <w:pStyle w:val="TOC3"/>
            <w:rPr>
              <w:rFonts w:eastAsiaTheme="minorEastAsia"/>
              <w:noProof/>
              <w:kern w:val="2"/>
              <w:lang w:val="en-US"/>
              <w14:ligatures w14:val="standardContextual"/>
            </w:rPr>
          </w:pPr>
          <w:hyperlink w:anchor="_Toc141442816" w:history="1">
            <w:r w:rsidR="00E9351C" w:rsidRPr="00586FD2">
              <w:rPr>
                <w:rStyle w:val="Hyperlink"/>
                <w:noProof/>
              </w:rPr>
              <w:t>5.1.4 Reguli și cerințe privind parteneriatul</w:t>
            </w:r>
            <w:r w:rsidR="00E9351C">
              <w:rPr>
                <w:noProof/>
                <w:webHidden/>
              </w:rPr>
              <w:tab/>
            </w:r>
            <w:r w:rsidR="00E9351C">
              <w:rPr>
                <w:noProof/>
                <w:webHidden/>
              </w:rPr>
              <w:fldChar w:fldCharType="begin"/>
            </w:r>
            <w:r w:rsidR="00E9351C">
              <w:rPr>
                <w:noProof/>
                <w:webHidden/>
              </w:rPr>
              <w:instrText xml:space="preserve"> PAGEREF _Toc141442816 \h </w:instrText>
            </w:r>
            <w:r w:rsidR="00E9351C">
              <w:rPr>
                <w:noProof/>
                <w:webHidden/>
              </w:rPr>
            </w:r>
            <w:r w:rsidR="00E9351C">
              <w:rPr>
                <w:noProof/>
                <w:webHidden/>
              </w:rPr>
              <w:fldChar w:fldCharType="separate"/>
            </w:r>
            <w:r w:rsidR="0060014A">
              <w:rPr>
                <w:noProof/>
                <w:webHidden/>
              </w:rPr>
              <w:t>28</w:t>
            </w:r>
            <w:r w:rsidR="00E9351C">
              <w:rPr>
                <w:noProof/>
                <w:webHidden/>
              </w:rPr>
              <w:fldChar w:fldCharType="end"/>
            </w:r>
          </w:hyperlink>
        </w:p>
        <w:p w14:paraId="3A25BBC4" w14:textId="6DD142EC" w:rsidR="00E9351C" w:rsidRDefault="00000000" w:rsidP="00E9351C">
          <w:pPr>
            <w:pStyle w:val="TOC2"/>
            <w:rPr>
              <w:rFonts w:eastAsiaTheme="minorEastAsia"/>
              <w:noProof/>
              <w:kern w:val="2"/>
              <w:lang w:val="en-US"/>
              <w14:ligatures w14:val="standardContextual"/>
            </w:rPr>
          </w:pPr>
          <w:hyperlink w:anchor="_Toc141442817" w:history="1">
            <w:r w:rsidR="00E9351C" w:rsidRPr="00586FD2">
              <w:rPr>
                <w:rStyle w:val="Hyperlink"/>
                <w:noProof/>
              </w:rPr>
              <w:t>5.2.</w:t>
            </w:r>
            <w:r w:rsidR="00E9351C">
              <w:rPr>
                <w:rFonts w:eastAsiaTheme="minorEastAsia"/>
                <w:noProof/>
                <w:kern w:val="2"/>
                <w:lang w:val="en-US"/>
                <w14:ligatures w14:val="standardContextual"/>
              </w:rPr>
              <w:tab/>
            </w:r>
            <w:r w:rsidR="00E9351C" w:rsidRPr="00586FD2">
              <w:rPr>
                <w:rStyle w:val="Hyperlink"/>
                <w:noProof/>
              </w:rPr>
              <w:t>Eligibilitatea activităților</w:t>
            </w:r>
            <w:r w:rsidR="00E9351C">
              <w:rPr>
                <w:noProof/>
                <w:webHidden/>
              </w:rPr>
              <w:tab/>
            </w:r>
            <w:r w:rsidR="00E9351C">
              <w:rPr>
                <w:noProof/>
                <w:webHidden/>
              </w:rPr>
              <w:fldChar w:fldCharType="begin"/>
            </w:r>
            <w:r w:rsidR="00E9351C">
              <w:rPr>
                <w:noProof/>
                <w:webHidden/>
              </w:rPr>
              <w:instrText xml:space="preserve"> PAGEREF _Toc141442817 \h </w:instrText>
            </w:r>
            <w:r w:rsidR="00E9351C">
              <w:rPr>
                <w:noProof/>
                <w:webHidden/>
              </w:rPr>
            </w:r>
            <w:r w:rsidR="00E9351C">
              <w:rPr>
                <w:noProof/>
                <w:webHidden/>
              </w:rPr>
              <w:fldChar w:fldCharType="separate"/>
            </w:r>
            <w:r w:rsidR="0060014A">
              <w:rPr>
                <w:noProof/>
                <w:webHidden/>
              </w:rPr>
              <w:t>29</w:t>
            </w:r>
            <w:r w:rsidR="00E9351C">
              <w:rPr>
                <w:noProof/>
                <w:webHidden/>
              </w:rPr>
              <w:fldChar w:fldCharType="end"/>
            </w:r>
          </w:hyperlink>
        </w:p>
        <w:p w14:paraId="54A12378" w14:textId="1E0A95BD" w:rsidR="00E9351C" w:rsidRDefault="00000000">
          <w:pPr>
            <w:pStyle w:val="TOC3"/>
            <w:rPr>
              <w:rFonts w:eastAsiaTheme="minorEastAsia"/>
              <w:noProof/>
              <w:kern w:val="2"/>
              <w:lang w:val="en-US"/>
              <w14:ligatures w14:val="standardContextual"/>
            </w:rPr>
          </w:pPr>
          <w:hyperlink w:anchor="_Toc141442818" w:history="1">
            <w:r w:rsidR="00E9351C" w:rsidRPr="00586FD2">
              <w:rPr>
                <w:rStyle w:val="Hyperlink"/>
                <w:noProof/>
              </w:rPr>
              <w:t>5.2.1 Cerințe generale privind elibigilitatea activităților</w:t>
            </w:r>
            <w:r w:rsidR="00E9351C">
              <w:rPr>
                <w:noProof/>
                <w:webHidden/>
              </w:rPr>
              <w:tab/>
            </w:r>
            <w:r w:rsidR="00E9351C">
              <w:rPr>
                <w:noProof/>
                <w:webHidden/>
              </w:rPr>
              <w:fldChar w:fldCharType="begin"/>
            </w:r>
            <w:r w:rsidR="00E9351C">
              <w:rPr>
                <w:noProof/>
                <w:webHidden/>
              </w:rPr>
              <w:instrText xml:space="preserve"> PAGEREF _Toc141442818 \h </w:instrText>
            </w:r>
            <w:r w:rsidR="00E9351C">
              <w:rPr>
                <w:noProof/>
                <w:webHidden/>
              </w:rPr>
            </w:r>
            <w:r w:rsidR="00E9351C">
              <w:rPr>
                <w:noProof/>
                <w:webHidden/>
              </w:rPr>
              <w:fldChar w:fldCharType="separate"/>
            </w:r>
            <w:r w:rsidR="0060014A">
              <w:rPr>
                <w:noProof/>
                <w:webHidden/>
              </w:rPr>
              <w:t>29</w:t>
            </w:r>
            <w:r w:rsidR="00E9351C">
              <w:rPr>
                <w:noProof/>
                <w:webHidden/>
              </w:rPr>
              <w:fldChar w:fldCharType="end"/>
            </w:r>
          </w:hyperlink>
        </w:p>
        <w:p w14:paraId="44DAA78F" w14:textId="2277CC84" w:rsidR="00E9351C" w:rsidRDefault="00000000">
          <w:pPr>
            <w:pStyle w:val="TOC3"/>
            <w:rPr>
              <w:rFonts w:eastAsiaTheme="minorEastAsia"/>
              <w:noProof/>
              <w:kern w:val="2"/>
              <w:lang w:val="en-US"/>
              <w14:ligatures w14:val="standardContextual"/>
            </w:rPr>
          </w:pPr>
          <w:hyperlink w:anchor="_Toc141442819" w:history="1">
            <w:r w:rsidR="00E9351C" w:rsidRPr="00586FD2">
              <w:rPr>
                <w:rStyle w:val="Hyperlink"/>
                <w:noProof/>
              </w:rPr>
              <w:t>5.2.2 Activități eligibile</w:t>
            </w:r>
            <w:r w:rsidR="00E9351C">
              <w:rPr>
                <w:noProof/>
                <w:webHidden/>
              </w:rPr>
              <w:tab/>
            </w:r>
            <w:r w:rsidR="00E9351C">
              <w:rPr>
                <w:noProof/>
                <w:webHidden/>
              </w:rPr>
              <w:fldChar w:fldCharType="begin"/>
            </w:r>
            <w:r w:rsidR="00E9351C">
              <w:rPr>
                <w:noProof/>
                <w:webHidden/>
              </w:rPr>
              <w:instrText xml:space="preserve"> PAGEREF _Toc141442819 \h </w:instrText>
            </w:r>
            <w:r w:rsidR="00E9351C">
              <w:rPr>
                <w:noProof/>
                <w:webHidden/>
              </w:rPr>
            </w:r>
            <w:r w:rsidR="00E9351C">
              <w:rPr>
                <w:noProof/>
                <w:webHidden/>
              </w:rPr>
              <w:fldChar w:fldCharType="separate"/>
            </w:r>
            <w:r w:rsidR="0060014A">
              <w:rPr>
                <w:noProof/>
                <w:webHidden/>
              </w:rPr>
              <w:t>30</w:t>
            </w:r>
            <w:r w:rsidR="00E9351C">
              <w:rPr>
                <w:noProof/>
                <w:webHidden/>
              </w:rPr>
              <w:fldChar w:fldCharType="end"/>
            </w:r>
          </w:hyperlink>
        </w:p>
        <w:p w14:paraId="135AE12F" w14:textId="017D5E9B" w:rsidR="00E9351C" w:rsidRDefault="00000000">
          <w:pPr>
            <w:pStyle w:val="TOC3"/>
            <w:rPr>
              <w:rFonts w:eastAsiaTheme="minorEastAsia"/>
              <w:noProof/>
              <w:kern w:val="2"/>
              <w:lang w:val="en-US"/>
              <w14:ligatures w14:val="standardContextual"/>
            </w:rPr>
          </w:pPr>
          <w:hyperlink w:anchor="_Toc141442820" w:history="1">
            <w:r w:rsidR="00E9351C" w:rsidRPr="00586FD2">
              <w:rPr>
                <w:rStyle w:val="Hyperlink"/>
                <w:noProof/>
              </w:rPr>
              <w:t>5.2.3. Activitatea de bază</w:t>
            </w:r>
            <w:r w:rsidR="00E9351C">
              <w:rPr>
                <w:noProof/>
                <w:webHidden/>
              </w:rPr>
              <w:tab/>
            </w:r>
            <w:r w:rsidR="00E9351C">
              <w:rPr>
                <w:noProof/>
                <w:webHidden/>
              </w:rPr>
              <w:fldChar w:fldCharType="begin"/>
            </w:r>
            <w:r w:rsidR="00E9351C">
              <w:rPr>
                <w:noProof/>
                <w:webHidden/>
              </w:rPr>
              <w:instrText xml:space="preserve"> PAGEREF _Toc141442820 \h </w:instrText>
            </w:r>
            <w:r w:rsidR="00E9351C">
              <w:rPr>
                <w:noProof/>
                <w:webHidden/>
              </w:rPr>
            </w:r>
            <w:r w:rsidR="00E9351C">
              <w:rPr>
                <w:noProof/>
                <w:webHidden/>
              </w:rPr>
              <w:fldChar w:fldCharType="separate"/>
            </w:r>
            <w:r w:rsidR="0060014A">
              <w:rPr>
                <w:noProof/>
                <w:webHidden/>
              </w:rPr>
              <w:t>31</w:t>
            </w:r>
            <w:r w:rsidR="00E9351C">
              <w:rPr>
                <w:noProof/>
                <w:webHidden/>
              </w:rPr>
              <w:fldChar w:fldCharType="end"/>
            </w:r>
          </w:hyperlink>
        </w:p>
        <w:p w14:paraId="207D7F73" w14:textId="28AAF2A7" w:rsidR="00E9351C" w:rsidRDefault="00000000">
          <w:pPr>
            <w:pStyle w:val="TOC3"/>
            <w:rPr>
              <w:rFonts w:eastAsiaTheme="minorEastAsia"/>
              <w:noProof/>
              <w:kern w:val="2"/>
              <w:lang w:val="en-US"/>
              <w14:ligatures w14:val="standardContextual"/>
            </w:rPr>
          </w:pPr>
          <w:hyperlink w:anchor="_Toc141442821" w:history="1">
            <w:r w:rsidR="00E9351C" w:rsidRPr="00586FD2">
              <w:rPr>
                <w:rStyle w:val="Hyperlink"/>
                <w:noProof/>
              </w:rPr>
              <w:t>5.2.4 Activități ne-eligibile</w:t>
            </w:r>
            <w:r w:rsidR="00E9351C">
              <w:rPr>
                <w:noProof/>
                <w:webHidden/>
              </w:rPr>
              <w:tab/>
            </w:r>
            <w:r w:rsidR="00E9351C">
              <w:rPr>
                <w:noProof/>
                <w:webHidden/>
              </w:rPr>
              <w:fldChar w:fldCharType="begin"/>
            </w:r>
            <w:r w:rsidR="00E9351C">
              <w:rPr>
                <w:noProof/>
                <w:webHidden/>
              </w:rPr>
              <w:instrText xml:space="preserve"> PAGEREF _Toc141442821 \h </w:instrText>
            </w:r>
            <w:r w:rsidR="00E9351C">
              <w:rPr>
                <w:noProof/>
                <w:webHidden/>
              </w:rPr>
            </w:r>
            <w:r w:rsidR="00E9351C">
              <w:rPr>
                <w:noProof/>
                <w:webHidden/>
              </w:rPr>
              <w:fldChar w:fldCharType="separate"/>
            </w:r>
            <w:r w:rsidR="0060014A">
              <w:rPr>
                <w:noProof/>
                <w:webHidden/>
              </w:rPr>
              <w:t>31</w:t>
            </w:r>
            <w:r w:rsidR="00E9351C">
              <w:rPr>
                <w:noProof/>
                <w:webHidden/>
              </w:rPr>
              <w:fldChar w:fldCharType="end"/>
            </w:r>
          </w:hyperlink>
        </w:p>
        <w:p w14:paraId="098F1B2C" w14:textId="42D4AAA6" w:rsidR="00E9351C" w:rsidRDefault="00000000" w:rsidP="00E9351C">
          <w:pPr>
            <w:pStyle w:val="TOC2"/>
            <w:rPr>
              <w:rFonts w:eastAsiaTheme="minorEastAsia"/>
              <w:noProof/>
              <w:kern w:val="2"/>
              <w:lang w:val="en-US"/>
              <w14:ligatures w14:val="standardContextual"/>
            </w:rPr>
          </w:pPr>
          <w:hyperlink w:anchor="_Toc141442822" w:history="1">
            <w:r w:rsidR="00E9351C" w:rsidRPr="00586FD2">
              <w:rPr>
                <w:rStyle w:val="Hyperlink"/>
                <w:noProof/>
              </w:rPr>
              <w:t>5.3.</w:t>
            </w:r>
            <w:r w:rsidR="00E9351C">
              <w:rPr>
                <w:rFonts w:eastAsiaTheme="minorEastAsia"/>
                <w:noProof/>
                <w:kern w:val="2"/>
                <w:lang w:val="en-US"/>
                <w14:ligatures w14:val="standardContextual"/>
              </w:rPr>
              <w:tab/>
            </w:r>
            <w:r w:rsidR="00E9351C" w:rsidRPr="00586FD2">
              <w:rPr>
                <w:rStyle w:val="Hyperlink"/>
                <w:noProof/>
              </w:rPr>
              <w:t>Eligibilitatea cheltuielilor</w:t>
            </w:r>
            <w:r w:rsidR="00E9351C">
              <w:rPr>
                <w:noProof/>
                <w:webHidden/>
              </w:rPr>
              <w:tab/>
            </w:r>
            <w:r w:rsidR="00E9351C">
              <w:rPr>
                <w:noProof/>
                <w:webHidden/>
              </w:rPr>
              <w:fldChar w:fldCharType="begin"/>
            </w:r>
            <w:r w:rsidR="00E9351C">
              <w:rPr>
                <w:noProof/>
                <w:webHidden/>
              </w:rPr>
              <w:instrText xml:space="preserve"> PAGEREF _Toc141442822 \h </w:instrText>
            </w:r>
            <w:r w:rsidR="00E9351C">
              <w:rPr>
                <w:noProof/>
                <w:webHidden/>
              </w:rPr>
            </w:r>
            <w:r w:rsidR="00E9351C">
              <w:rPr>
                <w:noProof/>
                <w:webHidden/>
              </w:rPr>
              <w:fldChar w:fldCharType="separate"/>
            </w:r>
            <w:r w:rsidR="0060014A">
              <w:rPr>
                <w:noProof/>
                <w:webHidden/>
              </w:rPr>
              <w:t>31</w:t>
            </w:r>
            <w:r w:rsidR="00E9351C">
              <w:rPr>
                <w:noProof/>
                <w:webHidden/>
              </w:rPr>
              <w:fldChar w:fldCharType="end"/>
            </w:r>
          </w:hyperlink>
        </w:p>
        <w:p w14:paraId="521229E5" w14:textId="5FAB0276" w:rsidR="00E9351C" w:rsidRDefault="00000000">
          <w:pPr>
            <w:pStyle w:val="TOC3"/>
            <w:rPr>
              <w:rFonts w:eastAsiaTheme="minorEastAsia"/>
              <w:noProof/>
              <w:kern w:val="2"/>
              <w:lang w:val="en-US"/>
              <w14:ligatures w14:val="standardContextual"/>
            </w:rPr>
          </w:pPr>
          <w:hyperlink w:anchor="_Toc141442823" w:history="1">
            <w:r w:rsidR="00E9351C" w:rsidRPr="00586FD2">
              <w:rPr>
                <w:rStyle w:val="Hyperlink"/>
                <w:noProof/>
              </w:rPr>
              <w:t>5.3.1.</w:t>
            </w:r>
            <w:r w:rsidR="00E9351C">
              <w:rPr>
                <w:rFonts w:eastAsiaTheme="minorEastAsia"/>
                <w:noProof/>
                <w:kern w:val="2"/>
                <w:lang w:val="en-US"/>
                <w14:ligatures w14:val="standardContextual"/>
              </w:rPr>
              <w:tab/>
            </w:r>
            <w:r w:rsidR="00E9351C" w:rsidRPr="00586FD2">
              <w:rPr>
                <w:rStyle w:val="Hyperlink"/>
                <w:noProof/>
              </w:rPr>
              <w:t>Baza legală pentru stabilirea eligibilității cheltuielilor</w:t>
            </w:r>
            <w:r w:rsidR="00E9351C">
              <w:rPr>
                <w:noProof/>
                <w:webHidden/>
              </w:rPr>
              <w:tab/>
            </w:r>
            <w:r w:rsidR="00E9351C">
              <w:rPr>
                <w:noProof/>
                <w:webHidden/>
              </w:rPr>
              <w:fldChar w:fldCharType="begin"/>
            </w:r>
            <w:r w:rsidR="00E9351C">
              <w:rPr>
                <w:noProof/>
                <w:webHidden/>
              </w:rPr>
              <w:instrText xml:space="preserve"> PAGEREF _Toc141442823 \h </w:instrText>
            </w:r>
            <w:r w:rsidR="00E9351C">
              <w:rPr>
                <w:noProof/>
                <w:webHidden/>
              </w:rPr>
            </w:r>
            <w:r w:rsidR="00E9351C">
              <w:rPr>
                <w:noProof/>
                <w:webHidden/>
              </w:rPr>
              <w:fldChar w:fldCharType="separate"/>
            </w:r>
            <w:r w:rsidR="0060014A">
              <w:rPr>
                <w:noProof/>
                <w:webHidden/>
              </w:rPr>
              <w:t>32</w:t>
            </w:r>
            <w:r w:rsidR="00E9351C">
              <w:rPr>
                <w:noProof/>
                <w:webHidden/>
              </w:rPr>
              <w:fldChar w:fldCharType="end"/>
            </w:r>
          </w:hyperlink>
        </w:p>
        <w:p w14:paraId="1DDE17E6" w14:textId="5972E852" w:rsidR="00E9351C" w:rsidRDefault="00000000">
          <w:pPr>
            <w:pStyle w:val="TOC3"/>
            <w:rPr>
              <w:rFonts w:eastAsiaTheme="minorEastAsia"/>
              <w:noProof/>
              <w:kern w:val="2"/>
              <w:lang w:val="en-US"/>
              <w14:ligatures w14:val="standardContextual"/>
            </w:rPr>
          </w:pPr>
          <w:hyperlink w:anchor="_Toc141442824" w:history="1">
            <w:r w:rsidR="00E9351C" w:rsidRPr="00586FD2">
              <w:rPr>
                <w:rStyle w:val="Hyperlink"/>
                <w:noProof/>
              </w:rPr>
              <w:t>5.3.2 Categorii și plafoane de cheltuieli eligibile</w:t>
            </w:r>
            <w:r w:rsidR="00E9351C">
              <w:rPr>
                <w:noProof/>
                <w:webHidden/>
              </w:rPr>
              <w:tab/>
            </w:r>
            <w:r w:rsidR="00E9351C">
              <w:rPr>
                <w:noProof/>
                <w:webHidden/>
              </w:rPr>
              <w:fldChar w:fldCharType="begin"/>
            </w:r>
            <w:r w:rsidR="00E9351C">
              <w:rPr>
                <w:noProof/>
                <w:webHidden/>
              </w:rPr>
              <w:instrText xml:space="preserve"> PAGEREF _Toc141442824 \h </w:instrText>
            </w:r>
            <w:r w:rsidR="00E9351C">
              <w:rPr>
                <w:noProof/>
                <w:webHidden/>
              </w:rPr>
            </w:r>
            <w:r w:rsidR="00E9351C">
              <w:rPr>
                <w:noProof/>
                <w:webHidden/>
              </w:rPr>
              <w:fldChar w:fldCharType="separate"/>
            </w:r>
            <w:r w:rsidR="0060014A">
              <w:rPr>
                <w:noProof/>
                <w:webHidden/>
              </w:rPr>
              <w:t>33</w:t>
            </w:r>
            <w:r w:rsidR="00E9351C">
              <w:rPr>
                <w:noProof/>
                <w:webHidden/>
              </w:rPr>
              <w:fldChar w:fldCharType="end"/>
            </w:r>
          </w:hyperlink>
        </w:p>
        <w:p w14:paraId="6C47A6FF" w14:textId="59547600" w:rsidR="00E9351C" w:rsidRDefault="00000000">
          <w:pPr>
            <w:pStyle w:val="TOC3"/>
            <w:rPr>
              <w:rFonts w:eastAsiaTheme="minorEastAsia"/>
              <w:noProof/>
              <w:kern w:val="2"/>
              <w:lang w:val="en-US"/>
              <w14:ligatures w14:val="standardContextual"/>
            </w:rPr>
          </w:pPr>
          <w:hyperlink w:anchor="_Toc141442825" w:history="1">
            <w:r w:rsidR="00E9351C" w:rsidRPr="00586FD2">
              <w:rPr>
                <w:rStyle w:val="Hyperlink"/>
                <w:noProof/>
              </w:rPr>
              <w:t>5.3.3 Categorii de cheltuieli eligibile și ne-eligibile</w:t>
            </w:r>
            <w:r w:rsidR="00E9351C">
              <w:rPr>
                <w:noProof/>
                <w:webHidden/>
              </w:rPr>
              <w:tab/>
            </w:r>
            <w:r w:rsidR="00E9351C">
              <w:rPr>
                <w:noProof/>
                <w:webHidden/>
              </w:rPr>
              <w:fldChar w:fldCharType="begin"/>
            </w:r>
            <w:r w:rsidR="00E9351C">
              <w:rPr>
                <w:noProof/>
                <w:webHidden/>
              </w:rPr>
              <w:instrText xml:space="preserve"> PAGEREF _Toc141442825 \h </w:instrText>
            </w:r>
            <w:r w:rsidR="00E9351C">
              <w:rPr>
                <w:noProof/>
                <w:webHidden/>
              </w:rPr>
            </w:r>
            <w:r w:rsidR="00E9351C">
              <w:rPr>
                <w:noProof/>
                <w:webHidden/>
              </w:rPr>
              <w:fldChar w:fldCharType="separate"/>
            </w:r>
            <w:r w:rsidR="0060014A">
              <w:rPr>
                <w:noProof/>
                <w:webHidden/>
              </w:rPr>
              <w:t>33</w:t>
            </w:r>
            <w:r w:rsidR="00E9351C">
              <w:rPr>
                <w:noProof/>
                <w:webHidden/>
              </w:rPr>
              <w:fldChar w:fldCharType="end"/>
            </w:r>
          </w:hyperlink>
        </w:p>
        <w:p w14:paraId="13DE79AE" w14:textId="61F4E853" w:rsidR="00E9351C" w:rsidRDefault="00000000">
          <w:pPr>
            <w:pStyle w:val="TOC3"/>
            <w:rPr>
              <w:rFonts w:eastAsiaTheme="minorEastAsia"/>
              <w:noProof/>
              <w:kern w:val="2"/>
              <w:lang w:val="en-US"/>
              <w14:ligatures w14:val="standardContextual"/>
            </w:rPr>
          </w:pPr>
          <w:hyperlink w:anchor="_Toc141442826" w:history="1">
            <w:r w:rsidR="00E9351C" w:rsidRPr="00586FD2">
              <w:rPr>
                <w:rStyle w:val="Hyperlink"/>
                <w:noProof/>
              </w:rPr>
              <w:t>5.3.4 Opțiuni de costuri simplificate. Costuri directe și costuri indirecte</w:t>
            </w:r>
            <w:r w:rsidR="00E9351C">
              <w:rPr>
                <w:noProof/>
                <w:webHidden/>
              </w:rPr>
              <w:tab/>
            </w:r>
            <w:r w:rsidR="00E9351C">
              <w:rPr>
                <w:noProof/>
                <w:webHidden/>
              </w:rPr>
              <w:fldChar w:fldCharType="begin"/>
            </w:r>
            <w:r w:rsidR="00E9351C">
              <w:rPr>
                <w:noProof/>
                <w:webHidden/>
              </w:rPr>
              <w:instrText xml:space="preserve"> PAGEREF _Toc141442826 \h </w:instrText>
            </w:r>
            <w:r w:rsidR="00E9351C">
              <w:rPr>
                <w:noProof/>
                <w:webHidden/>
              </w:rPr>
            </w:r>
            <w:r w:rsidR="00E9351C">
              <w:rPr>
                <w:noProof/>
                <w:webHidden/>
              </w:rPr>
              <w:fldChar w:fldCharType="separate"/>
            </w:r>
            <w:r w:rsidR="0060014A">
              <w:rPr>
                <w:noProof/>
                <w:webHidden/>
              </w:rPr>
              <w:t>34</w:t>
            </w:r>
            <w:r w:rsidR="00E9351C">
              <w:rPr>
                <w:noProof/>
                <w:webHidden/>
              </w:rPr>
              <w:fldChar w:fldCharType="end"/>
            </w:r>
          </w:hyperlink>
        </w:p>
        <w:p w14:paraId="58EEB132" w14:textId="06D5B769" w:rsidR="00E9351C" w:rsidRDefault="00000000">
          <w:pPr>
            <w:pStyle w:val="TOC3"/>
            <w:rPr>
              <w:rFonts w:eastAsiaTheme="minorEastAsia"/>
              <w:noProof/>
              <w:kern w:val="2"/>
              <w:lang w:val="en-US"/>
              <w14:ligatures w14:val="standardContextual"/>
            </w:rPr>
          </w:pPr>
          <w:hyperlink w:anchor="_Toc141442827" w:history="1">
            <w:r w:rsidR="00E9351C" w:rsidRPr="00586FD2">
              <w:rPr>
                <w:rStyle w:val="Hyperlink"/>
                <w:noProof/>
              </w:rPr>
              <w:t>5.3.5</w:t>
            </w:r>
            <w:r w:rsidR="00E9351C">
              <w:rPr>
                <w:rFonts w:eastAsiaTheme="minorEastAsia"/>
                <w:noProof/>
                <w:kern w:val="2"/>
                <w:lang w:val="en-US"/>
                <w14:ligatures w14:val="standardContextual"/>
              </w:rPr>
              <w:tab/>
            </w:r>
            <w:r w:rsidR="00E9351C" w:rsidRPr="00586FD2">
              <w:rPr>
                <w:rStyle w:val="Hyperlink"/>
                <w:noProof/>
              </w:rPr>
              <w:t>Opțiuni de costuri simplificate.  Costuri unitare/sume forfetare și rate forfetare</w:t>
            </w:r>
            <w:r w:rsidR="00E9351C">
              <w:rPr>
                <w:noProof/>
                <w:webHidden/>
              </w:rPr>
              <w:tab/>
            </w:r>
            <w:r w:rsidR="00E9351C">
              <w:rPr>
                <w:noProof/>
                <w:webHidden/>
              </w:rPr>
              <w:fldChar w:fldCharType="begin"/>
            </w:r>
            <w:r w:rsidR="00E9351C">
              <w:rPr>
                <w:noProof/>
                <w:webHidden/>
              </w:rPr>
              <w:instrText xml:space="preserve"> PAGEREF _Toc141442827 \h </w:instrText>
            </w:r>
            <w:r w:rsidR="00E9351C">
              <w:rPr>
                <w:noProof/>
                <w:webHidden/>
              </w:rPr>
            </w:r>
            <w:r w:rsidR="00E9351C">
              <w:rPr>
                <w:noProof/>
                <w:webHidden/>
              </w:rPr>
              <w:fldChar w:fldCharType="separate"/>
            </w:r>
            <w:r w:rsidR="0060014A">
              <w:rPr>
                <w:noProof/>
                <w:webHidden/>
              </w:rPr>
              <w:t>34</w:t>
            </w:r>
            <w:r w:rsidR="00E9351C">
              <w:rPr>
                <w:noProof/>
                <w:webHidden/>
              </w:rPr>
              <w:fldChar w:fldCharType="end"/>
            </w:r>
          </w:hyperlink>
        </w:p>
        <w:p w14:paraId="5810B2B7" w14:textId="5E5E8A77" w:rsidR="00E9351C" w:rsidRDefault="00000000">
          <w:pPr>
            <w:pStyle w:val="TOC3"/>
            <w:rPr>
              <w:rFonts w:eastAsiaTheme="minorEastAsia"/>
              <w:noProof/>
              <w:kern w:val="2"/>
              <w:lang w:val="en-US"/>
              <w14:ligatures w14:val="standardContextual"/>
            </w:rPr>
          </w:pPr>
          <w:hyperlink w:anchor="_Toc141442828" w:history="1">
            <w:r w:rsidR="00E9351C" w:rsidRPr="00586FD2">
              <w:rPr>
                <w:rStyle w:val="Hyperlink"/>
                <w:noProof/>
              </w:rPr>
              <w:t>5.3.6</w:t>
            </w:r>
            <w:r w:rsidR="00E9351C">
              <w:rPr>
                <w:rFonts w:eastAsiaTheme="minorEastAsia"/>
                <w:noProof/>
                <w:kern w:val="2"/>
                <w:lang w:val="en-US"/>
                <w14:ligatures w14:val="standardContextual"/>
              </w:rPr>
              <w:tab/>
            </w:r>
            <w:r w:rsidR="00E9351C" w:rsidRPr="00586FD2">
              <w:rPr>
                <w:rStyle w:val="Hyperlink"/>
                <w:noProof/>
              </w:rPr>
              <w:t>Finanțare nelegată de costuri</w:t>
            </w:r>
            <w:r w:rsidR="00E9351C">
              <w:rPr>
                <w:noProof/>
                <w:webHidden/>
              </w:rPr>
              <w:tab/>
            </w:r>
            <w:r w:rsidR="00E9351C">
              <w:rPr>
                <w:noProof/>
                <w:webHidden/>
              </w:rPr>
              <w:fldChar w:fldCharType="begin"/>
            </w:r>
            <w:r w:rsidR="00E9351C">
              <w:rPr>
                <w:noProof/>
                <w:webHidden/>
              </w:rPr>
              <w:instrText xml:space="preserve"> PAGEREF _Toc141442828 \h </w:instrText>
            </w:r>
            <w:r w:rsidR="00E9351C">
              <w:rPr>
                <w:noProof/>
                <w:webHidden/>
              </w:rPr>
            </w:r>
            <w:r w:rsidR="00E9351C">
              <w:rPr>
                <w:noProof/>
                <w:webHidden/>
              </w:rPr>
              <w:fldChar w:fldCharType="separate"/>
            </w:r>
            <w:r w:rsidR="0060014A">
              <w:rPr>
                <w:noProof/>
                <w:webHidden/>
              </w:rPr>
              <w:t>34</w:t>
            </w:r>
            <w:r w:rsidR="00E9351C">
              <w:rPr>
                <w:noProof/>
                <w:webHidden/>
              </w:rPr>
              <w:fldChar w:fldCharType="end"/>
            </w:r>
          </w:hyperlink>
        </w:p>
        <w:p w14:paraId="13A4F15F" w14:textId="5CDE3620" w:rsidR="00E9351C" w:rsidRDefault="00000000" w:rsidP="00E9351C">
          <w:pPr>
            <w:pStyle w:val="TOC2"/>
            <w:rPr>
              <w:rFonts w:eastAsiaTheme="minorEastAsia"/>
              <w:noProof/>
              <w:kern w:val="2"/>
              <w:lang w:val="en-US"/>
              <w14:ligatures w14:val="standardContextual"/>
            </w:rPr>
          </w:pPr>
          <w:hyperlink w:anchor="_Toc141442829" w:history="1">
            <w:r w:rsidR="00E9351C" w:rsidRPr="00586FD2">
              <w:rPr>
                <w:rStyle w:val="Hyperlink"/>
                <w:noProof/>
              </w:rPr>
              <w:t>5.4. Valoarea minimă și maximă nerambursabilă a unui proiect</w:t>
            </w:r>
            <w:r w:rsidR="00E9351C">
              <w:rPr>
                <w:noProof/>
                <w:webHidden/>
              </w:rPr>
              <w:tab/>
            </w:r>
            <w:r w:rsidR="00E9351C">
              <w:rPr>
                <w:noProof/>
                <w:webHidden/>
              </w:rPr>
              <w:fldChar w:fldCharType="begin"/>
            </w:r>
            <w:r w:rsidR="00E9351C">
              <w:rPr>
                <w:noProof/>
                <w:webHidden/>
              </w:rPr>
              <w:instrText xml:space="preserve"> PAGEREF _Toc141442829 \h </w:instrText>
            </w:r>
            <w:r w:rsidR="00E9351C">
              <w:rPr>
                <w:noProof/>
                <w:webHidden/>
              </w:rPr>
            </w:r>
            <w:r w:rsidR="00E9351C">
              <w:rPr>
                <w:noProof/>
                <w:webHidden/>
              </w:rPr>
              <w:fldChar w:fldCharType="separate"/>
            </w:r>
            <w:r w:rsidR="0060014A">
              <w:rPr>
                <w:noProof/>
                <w:webHidden/>
              </w:rPr>
              <w:t>34</w:t>
            </w:r>
            <w:r w:rsidR="00E9351C">
              <w:rPr>
                <w:noProof/>
                <w:webHidden/>
              </w:rPr>
              <w:fldChar w:fldCharType="end"/>
            </w:r>
          </w:hyperlink>
        </w:p>
        <w:p w14:paraId="39CC89A7" w14:textId="51C3793F" w:rsidR="00E9351C" w:rsidRDefault="00000000" w:rsidP="00E9351C">
          <w:pPr>
            <w:pStyle w:val="TOC2"/>
            <w:rPr>
              <w:rFonts w:eastAsiaTheme="minorEastAsia"/>
              <w:noProof/>
              <w:kern w:val="2"/>
              <w:lang w:val="en-US"/>
              <w14:ligatures w14:val="standardContextual"/>
            </w:rPr>
          </w:pPr>
          <w:hyperlink w:anchor="_Toc141442830" w:history="1">
            <w:r w:rsidR="00E9351C" w:rsidRPr="00586FD2">
              <w:rPr>
                <w:rStyle w:val="Hyperlink"/>
                <w:noProof/>
              </w:rPr>
              <w:t>5.5. Cuantumul cofinanțării acordate</w:t>
            </w:r>
            <w:r w:rsidR="00E9351C">
              <w:rPr>
                <w:noProof/>
                <w:webHidden/>
              </w:rPr>
              <w:tab/>
            </w:r>
            <w:r w:rsidR="00E9351C">
              <w:rPr>
                <w:noProof/>
                <w:webHidden/>
              </w:rPr>
              <w:fldChar w:fldCharType="begin"/>
            </w:r>
            <w:r w:rsidR="00E9351C">
              <w:rPr>
                <w:noProof/>
                <w:webHidden/>
              </w:rPr>
              <w:instrText xml:space="preserve"> PAGEREF _Toc141442830 \h </w:instrText>
            </w:r>
            <w:r w:rsidR="00E9351C">
              <w:rPr>
                <w:noProof/>
                <w:webHidden/>
              </w:rPr>
            </w:r>
            <w:r w:rsidR="00E9351C">
              <w:rPr>
                <w:noProof/>
                <w:webHidden/>
              </w:rPr>
              <w:fldChar w:fldCharType="separate"/>
            </w:r>
            <w:r w:rsidR="0060014A">
              <w:rPr>
                <w:noProof/>
                <w:webHidden/>
              </w:rPr>
              <w:t>34</w:t>
            </w:r>
            <w:r w:rsidR="00E9351C">
              <w:rPr>
                <w:noProof/>
                <w:webHidden/>
              </w:rPr>
              <w:fldChar w:fldCharType="end"/>
            </w:r>
          </w:hyperlink>
        </w:p>
        <w:p w14:paraId="76C991B9" w14:textId="0BBECC3A" w:rsidR="00E9351C" w:rsidRDefault="00000000" w:rsidP="00E9351C">
          <w:pPr>
            <w:pStyle w:val="TOC2"/>
            <w:rPr>
              <w:rFonts w:eastAsiaTheme="minorEastAsia"/>
              <w:noProof/>
              <w:kern w:val="2"/>
              <w:lang w:val="en-US"/>
              <w14:ligatures w14:val="standardContextual"/>
            </w:rPr>
          </w:pPr>
          <w:hyperlink w:anchor="_Toc141442831" w:history="1">
            <w:r w:rsidR="00E9351C" w:rsidRPr="00586FD2">
              <w:rPr>
                <w:rStyle w:val="Hyperlink"/>
                <w:noProof/>
              </w:rPr>
              <w:t>5.6 Durata proiectului</w:t>
            </w:r>
            <w:r w:rsidR="00E9351C">
              <w:rPr>
                <w:noProof/>
                <w:webHidden/>
              </w:rPr>
              <w:tab/>
            </w:r>
            <w:r w:rsidR="00E9351C">
              <w:rPr>
                <w:noProof/>
                <w:webHidden/>
              </w:rPr>
              <w:fldChar w:fldCharType="begin"/>
            </w:r>
            <w:r w:rsidR="00E9351C">
              <w:rPr>
                <w:noProof/>
                <w:webHidden/>
              </w:rPr>
              <w:instrText xml:space="preserve"> PAGEREF _Toc141442831 \h </w:instrText>
            </w:r>
            <w:r w:rsidR="00E9351C">
              <w:rPr>
                <w:noProof/>
                <w:webHidden/>
              </w:rPr>
            </w:r>
            <w:r w:rsidR="00E9351C">
              <w:rPr>
                <w:noProof/>
                <w:webHidden/>
              </w:rPr>
              <w:fldChar w:fldCharType="separate"/>
            </w:r>
            <w:r w:rsidR="0060014A">
              <w:rPr>
                <w:noProof/>
                <w:webHidden/>
              </w:rPr>
              <w:t>34</w:t>
            </w:r>
            <w:r w:rsidR="00E9351C">
              <w:rPr>
                <w:noProof/>
                <w:webHidden/>
              </w:rPr>
              <w:fldChar w:fldCharType="end"/>
            </w:r>
          </w:hyperlink>
        </w:p>
        <w:p w14:paraId="2DE8600B" w14:textId="6A0C36CD" w:rsidR="00E9351C" w:rsidRDefault="00000000" w:rsidP="00E9351C">
          <w:pPr>
            <w:pStyle w:val="TOC2"/>
            <w:rPr>
              <w:rFonts w:eastAsiaTheme="minorEastAsia"/>
              <w:noProof/>
              <w:kern w:val="2"/>
              <w:lang w:val="en-US"/>
              <w14:ligatures w14:val="standardContextual"/>
            </w:rPr>
          </w:pPr>
          <w:hyperlink w:anchor="_Toc141442832" w:history="1">
            <w:r w:rsidR="00E9351C" w:rsidRPr="00586FD2">
              <w:rPr>
                <w:rStyle w:val="Hyperlink"/>
                <w:noProof/>
              </w:rPr>
              <w:t>5.7 Alte cerințe de eligibilitate a proiectului</w:t>
            </w:r>
            <w:r w:rsidR="00E9351C">
              <w:rPr>
                <w:noProof/>
                <w:webHidden/>
              </w:rPr>
              <w:tab/>
            </w:r>
            <w:r w:rsidR="00E9351C">
              <w:rPr>
                <w:noProof/>
                <w:webHidden/>
              </w:rPr>
              <w:fldChar w:fldCharType="begin"/>
            </w:r>
            <w:r w:rsidR="00E9351C">
              <w:rPr>
                <w:noProof/>
                <w:webHidden/>
              </w:rPr>
              <w:instrText xml:space="preserve"> PAGEREF _Toc141442832 \h </w:instrText>
            </w:r>
            <w:r w:rsidR="00E9351C">
              <w:rPr>
                <w:noProof/>
                <w:webHidden/>
              </w:rPr>
            </w:r>
            <w:r w:rsidR="00E9351C">
              <w:rPr>
                <w:noProof/>
                <w:webHidden/>
              </w:rPr>
              <w:fldChar w:fldCharType="separate"/>
            </w:r>
            <w:r w:rsidR="0060014A">
              <w:rPr>
                <w:noProof/>
                <w:webHidden/>
              </w:rPr>
              <w:t>34</w:t>
            </w:r>
            <w:r w:rsidR="00E9351C">
              <w:rPr>
                <w:noProof/>
                <w:webHidden/>
              </w:rPr>
              <w:fldChar w:fldCharType="end"/>
            </w:r>
          </w:hyperlink>
        </w:p>
        <w:p w14:paraId="46B946F5" w14:textId="0876C067" w:rsidR="00E9351C" w:rsidRDefault="00000000">
          <w:pPr>
            <w:pStyle w:val="TOC1"/>
            <w:rPr>
              <w:rFonts w:eastAsiaTheme="minorEastAsia"/>
              <w:noProof/>
              <w:kern w:val="2"/>
              <w:lang w:val="en-US"/>
              <w14:ligatures w14:val="standardContextual"/>
            </w:rPr>
          </w:pPr>
          <w:hyperlink w:anchor="_Toc141442833" w:history="1">
            <w:r w:rsidR="00E9351C" w:rsidRPr="00586FD2">
              <w:rPr>
                <w:rStyle w:val="Hyperlink"/>
                <w:noProof/>
              </w:rPr>
              <w:t>6.</w:t>
            </w:r>
            <w:r w:rsidR="00E9351C">
              <w:rPr>
                <w:rFonts w:eastAsiaTheme="minorEastAsia"/>
                <w:noProof/>
                <w:kern w:val="2"/>
                <w:lang w:val="en-US"/>
                <w14:ligatures w14:val="standardContextual"/>
              </w:rPr>
              <w:tab/>
            </w:r>
            <w:r w:rsidR="00E9351C" w:rsidRPr="00586FD2">
              <w:rPr>
                <w:rStyle w:val="Hyperlink"/>
                <w:noProof/>
              </w:rPr>
              <w:t>INDICATORI DE ETAPĂ</w:t>
            </w:r>
            <w:r w:rsidR="00E9351C">
              <w:rPr>
                <w:noProof/>
                <w:webHidden/>
              </w:rPr>
              <w:tab/>
            </w:r>
            <w:r w:rsidR="00E9351C">
              <w:rPr>
                <w:noProof/>
                <w:webHidden/>
              </w:rPr>
              <w:fldChar w:fldCharType="begin"/>
            </w:r>
            <w:r w:rsidR="00E9351C">
              <w:rPr>
                <w:noProof/>
                <w:webHidden/>
              </w:rPr>
              <w:instrText xml:space="preserve"> PAGEREF _Toc141442833 \h </w:instrText>
            </w:r>
            <w:r w:rsidR="00E9351C">
              <w:rPr>
                <w:noProof/>
                <w:webHidden/>
              </w:rPr>
            </w:r>
            <w:r w:rsidR="00E9351C">
              <w:rPr>
                <w:noProof/>
                <w:webHidden/>
              </w:rPr>
              <w:fldChar w:fldCharType="separate"/>
            </w:r>
            <w:r w:rsidR="0060014A">
              <w:rPr>
                <w:noProof/>
                <w:webHidden/>
              </w:rPr>
              <w:t>34</w:t>
            </w:r>
            <w:r w:rsidR="00E9351C">
              <w:rPr>
                <w:noProof/>
                <w:webHidden/>
              </w:rPr>
              <w:fldChar w:fldCharType="end"/>
            </w:r>
          </w:hyperlink>
        </w:p>
        <w:p w14:paraId="4CE4115A" w14:textId="33A6AEE6" w:rsidR="00E9351C" w:rsidRDefault="00000000">
          <w:pPr>
            <w:pStyle w:val="TOC1"/>
            <w:rPr>
              <w:rFonts w:eastAsiaTheme="minorEastAsia"/>
              <w:noProof/>
              <w:kern w:val="2"/>
              <w:lang w:val="en-US"/>
              <w14:ligatures w14:val="standardContextual"/>
            </w:rPr>
          </w:pPr>
          <w:hyperlink w:anchor="_Toc141442834" w:history="1">
            <w:r w:rsidR="00E9351C" w:rsidRPr="00586FD2">
              <w:rPr>
                <w:rStyle w:val="Hyperlink"/>
                <w:noProof/>
              </w:rPr>
              <w:t>7.</w:t>
            </w:r>
            <w:r w:rsidR="00E9351C">
              <w:rPr>
                <w:rFonts w:eastAsiaTheme="minorEastAsia"/>
                <w:noProof/>
                <w:kern w:val="2"/>
                <w:lang w:val="en-US"/>
                <w14:ligatures w14:val="standardContextual"/>
              </w:rPr>
              <w:tab/>
            </w:r>
            <w:r w:rsidR="00E9351C" w:rsidRPr="00586FD2">
              <w:rPr>
                <w:rStyle w:val="Hyperlink"/>
                <w:noProof/>
              </w:rPr>
              <w:t>COMPLETAREA CERERILOR DE FINANȚARE</w:t>
            </w:r>
            <w:r w:rsidR="00E9351C">
              <w:rPr>
                <w:noProof/>
                <w:webHidden/>
              </w:rPr>
              <w:tab/>
            </w:r>
            <w:r w:rsidR="00E9351C">
              <w:rPr>
                <w:noProof/>
                <w:webHidden/>
              </w:rPr>
              <w:fldChar w:fldCharType="begin"/>
            </w:r>
            <w:r w:rsidR="00E9351C">
              <w:rPr>
                <w:noProof/>
                <w:webHidden/>
              </w:rPr>
              <w:instrText xml:space="preserve"> PAGEREF _Toc141442834 \h </w:instrText>
            </w:r>
            <w:r w:rsidR="00E9351C">
              <w:rPr>
                <w:noProof/>
                <w:webHidden/>
              </w:rPr>
            </w:r>
            <w:r w:rsidR="00E9351C">
              <w:rPr>
                <w:noProof/>
                <w:webHidden/>
              </w:rPr>
              <w:fldChar w:fldCharType="separate"/>
            </w:r>
            <w:r w:rsidR="0060014A">
              <w:rPr>
                <w:noProof/>
                <w:webHidden/>
              </w:rPr>
              <w:t>35</w:t>
            </w:r>
            <w:r w:rsidR="00E9351C">
              <w:rPr>
                <w:noProof/>
                <w:webHidden/>
              </w:rPr>
              <w:fldChar w:fldCharType="end"/>
            </w:r>
          </w:hyperlink>
        </w:p>
        <w:p w14:paraId="647A7632" w14:textId="6C2067F8" w:rsidR="00E9351C" w:rsidRDefault="00000000" w:rsidP="00E9351C">
          <w:pPr>
            <w:pStyle w:val="TOC2"/>
            <w:rPr>
              <w:rFonts w:eastAsiaTheme="minorEastAsia"/>
              <w:noProof/>
              <w:kern w:val="2"/>
              <w:lang w:val="en-US"/>
              <w14:ligatures w14:val="standardContextual"/>
            </w:rPr>
          </w:pPr>
          <w:hyperlink w:anchor="_Toc141442835" w:history="1">
            <w:r w:rsidR="00E9351C" w:rsidRPr="00586FD2">
              <w:rPr>
                <w:rStyle w:val="Hyperlink"/>
                <w:noProof/>
              </w:rPr>
              <w:t>7.1.</w:t>
            </w:r>
            <w:r w:rsidR="00E9351C">
              <w:rPr>
                <w:rFonts w:eastAsiaTheme="minorEastAsia"/>
                <w:noProof/>
                <w:kern w:val="2"/>
                <w:lang w:val="en-US"/>
                <w14:ligatures w14:val="standardContextual"/>
              </w:rPr>
              <w:tab/>
            </w:r>
            <w:r w:rsidR="00E9351C" w:rsidRPr="00586FD2">
              <w:rPr>
                <w:rStyle w:val="Hyperlink"/>
                <w:noProof/>
              </w:rPr>
              <w:t>Completarea formularului cererii</w:t>
            </w:r>
            <w:r w:rsidR="00E9351C">
              <w:rPr>
                <w:noProof/>
                <w:webHidden/>
              </w:rPr>
              <w:tab/>
            </w:r>
            <w:r w:rsidR="00E9351C">
              <w:rPr>
                <w:noProof/>
                <w:webHidden/>
              </w:rPr>
              <w:fldChar w:fldCharType="begin"/>
            </w:r>
            <w:r w:rsidR="00E9351C">
              <w:rPr>
                <w:noProof/>
                <w:webHidden/>
              </w:rPr>
              <w:instrText xml:space="preserve"> PAGEREF _Toc141442835 \h </w:instrText>
            </w:r>
            <w:r w:rsidR="00E9351C">
              <w:rPr>
                <w:noProof/>
                <w:webHidden/>
              </w:rPr>
            </w:r>
            <w:r w:rsidR="00E9351C">
              <w:rPr>
                <w:noProof/>
                <w:webHidden/>
              </w:rPr>
              <w:fldChar w:fldCharType="separate"/>
            </w:r>
            <w:r w:rsidR="0060014A">
              <w:rPr>
                <w:noProof/>
                <w:webHidden/>
              </w:rPr>
              <w:t>35</w:t>
            </w:r>
            <w:r w:rsidR="00E9351C">
              <w:rPr>
                <w:noProof/>
                <w:webHidden/>
              </w:rPr>
              <w:fldChar w:fldCharType="end"/>
            </w:r>
          </w:hyperlink>
        </w:p>
        <w:p w14:paraId="49154776" w14:textId="176B68FB" w:rsidR="00E9351C" w:rsidRDefault="00000000" w:rsidP="00E9351C">
          <w:pPr>
            <w:pStyle w:val="TOC2"/>
            <w:rPr>
              <w:rFonts w:eastAsiaTheme="minorEastAsia"/>
              <w:noProof/>
              <w:kern w:val="2"/>
              <w:lang w:val="en-US"/>
              <w14:ligatures w14:val="standardContextual"/>
            </w:rPr>
          </w:pPr>
          <w:hyperlink w:anchor="_Toc141442836" w:history="1">
            <w:r w:rsidR="00E9351C" w:rsidRPr="00586FD2">
              <w:rPr>
                <w:rStyle w:val="Hyperlink"/>
                <w:noProof/>
              </w:rPr>
              <w:t>7.2</w:t>
            </w:r>
            <w:r w:rsidR="00E9351C">
              <w:rPr>
                <w:rFonts w:eastAsiaTheme="minorEastAsia"/>
                <w:noProof/>
                <w:kern w:val="2"/>
                <w:lang w:val="en-US"/>
                <w14:ligatures w14:val="standardContextual"/>
              </w:rPr>
              <w:tab/>
            </w:r>
            <w:r w:rsidR="00E9351C" w:rsidRPr="00586FD2">
              <w:rPr>
                <w:rStyle w:val="Hyperlink"/>
                <w:noProof/>
              </w:rPr>
              <w:t>Limba utilizată în completarea cererii de finanțare</w:t>
            </w:r>
            <w:r w:rsidR="00E9351C">
              <w:rPr>
                <w:noProof/>
                <w:webHidden/>
              </w:rPr>
              <w:tab/>
            </w:r>
            <w:r w:rsidR="00E9351C">
              <w:rPr>
                <w:noProof/>
                <w:webHidden/>
              </w:rPr>
              <w:fldChar w:fldCharType="begin"/>
            </w:r>
            <w:r w:rsidR="00E9351C">
              <w:rPr>
                <w:noProof/>
                <w:webHidden/>
              </w:rPr>
              <w:instrText xml:space="preserve"> PAGEREF _Toc141442836 \h </w:instrText>
            </w:r>
            <w:r w:rsidR="00E9351C">
              <w:rPr>
                <w:noProof/>
                <w:webHidden/>
              </w:rPr>
            </w:r>
            <w:r w:rsidR="00E9351C">
              <w:rPr>
                <w:noProof/>
                <w:webHidden/>
              </w:rPr>
              <w:fldChar w:fldCharType="separate"/>
            </w:r>
            <w:r w:rsidR="0060014A">
              <w:rPr>
                <w:noProof/>
                <w:webHidden/>
              </w:rPr>
              <w:t>36</w:t>
            </w:r>
            <w:r w:rsidR="00E9351C">
              <w:rPr>
                <w:noProof/>
                <w:webHidden/>
              </w:rPr>
              <w:fldChar w:fldCharType="end"/>
            </w:r>
          </w:hyperlink>
        </w:p>
        <w:p w14:paraId="506357E7" w14:textId="3F15D2C7" w:rsidR="00E9351C" w:rsidRDefault="00000000" w:rsidP="00E9351C">
          <w:pPr>
            <w:pStyle w:val="TOC2"/>
            <w:rPr>
              <w:rFonts w:eastAsiaTheme="minorEastAsia"/>
              <w:noProof/>
              <w:kern w:val="2"/>
              <w:lang w:val="en-US"/>
              <w14:ligatures w14:val="standardContextual"/>
            </w:rPr>
          </w:pPr>
          <w:hyperlink w:anchor="_Toc141442837" w:history="1">
            <w:r w:rsidR="00E9351C" w:rsidRPr="00586FD2">
              <w:rPr>
                <w:rStyle w:val="Hyperlink"/>
                <w:noProof/>
              </w:rPr>
              <w:t>7.3</w:t>
            </w:r>
            <w:r w:rsidR="00E9351C">
              <w:rPr>
                <w:rFonts w:eastAsiaTheme="minorEastAsia"/>
                <w:noProof/>
                <w:kern w:val="2"/>
                <w:lang w:val="en-US"/>
                <w14:ligatures w14:val="standardContextual"/>
              </w:rPr>
              <w:tab/>
            </w:r>
            <w:r w:rsidR="00E9351C" w:rsidRPr="00586FD2">
              <w:rPr>
                <w:rStyle w:val="Hyperlink"/>
                <w:noProof/>
              </w:rPr>
              <w:t>Metodologia de justificare și detaliere a bugetului cererii de finanțare</w:t>
            </w:r>
            <w:r w:rsidR="00E9351C">
              <w:rPr>
                <w:noProof/>
                <w:webHidden/>
              </w:rPr>
              <w:tab/>
            </w:r>
            <w:r w:rsidR="00E9351C">
              <w:rPr>
                <w:noProof/>
                <w:webHidden/>
              </w:rPr>
              <w:fldChar w:fldCharType="begin"/>
            </w:r>
            <w:r w:rsidR="00E9351C">
              <w:rPr>
                <w:noProof/>
                <w:webHidden/>
              </w:rPr>
              <w:instrText xml:space="preserve"> PAGEREF _Toc141442837 \h </w:instrText>
            </w:r>
            <w:r w:rsidR="00E9351C">
              <w:rPr>
                <w:noProof/>
                <w:webHidden/>
              </w:rPr>
            </w:r>
            <w:r w:rsidR="00E9351C">
              <w:rPr>
                <w:noProof/>
                <w:webHidden/>
              </w:rPr>
              <w:fldChar w:fldCharType="separate"/>
            </w:r>
            <w:r w:rsidR="0060014A">
              <w:rPr>
                <w:noProof/>
                <w:webHidden/>
              </w:rPr>
              <w:t>36</w:t>
            </w:r>
            <w:r w:rsidR="00E9351C">
              <w:rPr>
                <w:noProof/>
                <w:webHidden/>
              </w:rPr>
              <w:fldChar w:fldCharType="end"/>
            </w:r>
          </w:hyperlink>
        </w:p>
        <w:p w14:paraId="0E301130" w14:textId="207A3135" w:rsidR="00E9351C" w:rsidRDefault="00000000" w:rsidP="00E9351C">
          <w:pPr>
            <w:pStyle w:val="TOC2"/>
            <w:rPr>
              <w:rFonts w:eastAsiaTheme="minorEastAsia"/>
              <w:noProof/>
              <w:kern w:val="2"/>
              <w:lang w:val="en-US"/>
              <w14:ligatures w14:val="standardContextual"/>
            </w:rPr>
          </w:pPr>
          <w:hyperlink w:anchor="_Toc141442838" w:history="1">
            <w:r w:rsidR="00E9351C" w:rsidRPr="00586FD2">
              <w:rPr>
                <w:rStyle w:val="Hyperlink"/>
                <w:noProof/>
              </w:rPr>
              <w:t>7.4.</w:t>
            </w:r>
            <w:r w:rsidR="00E9351C">
              <w:rPr>
                <w:rFonts w:eastAsiaTheme="minorEastAsia"/>
                <w:noProof/>
                <w:kern w:val="2"/>
                <w:lang w:val="en-US"/>
                <w14:ligatures w14:val="standardContextual"/>
              </w:rPr>
              <w:tab/>
            </w:r>
            <w:r w:rsidR="00E9351C" w:rsidRPr="00586FD2">
              <w:rPr>
                <w:rStyle w:val="Hyperlink"/>
                <w:noProof/>
              </w:rPr>
              <w:t>Anexele și documente obligatorii la depunerea cererii</w:t>
            </w:r>
            <w:r w:rsidR="00E9351C">
              <w:rPr>
                <w:noProof/>
                <w:webHidden/>
              </w:rPr>
              <w:tab/>
            </w:r>
            <w:r w:rsidR="00E9351C">
              <w:rPr>
                <w:noProof/>
                <w:webHidden/>
              </w:rPr>
              <w:fldChar w:fldCharType="begin"/>
            </w:r>
            <w:r w:rsidR="00E9351C">
              <w:rPr>
                <w:noProof/>
                <w:webHidden/>
              </w:rPr>
              <w:instrText xml:space="preserve"> PAGEREF _Toc141442838 \h </w:instrText>
            </w:r>
            <w:r w:rsidR="00E9351C">
              <w:rPr>
                <w:noProof/>
                <w:webHidden/>
              </w:rPr>
            </w:r>
            <w:r w:rsidR="00E9351C">
              <w:rPr>
                <w:noProof/>
                <w:webHidden/>
              </w:rPr>
              <w:fldChar w:fldCharType="separate"/>
            </w:r>
            <w:r w:rsidR="0060014A">
              <w:rPr>
                <w:noProof/>
                <w:webHidden/>
              </w:rPr>
              <w:t>37</w:t>
            </w:r>
            <w:r w:rsidR="00E9351C">
              <w:rPr>
                <w:noProof/>
                <w:webHidden/>
              </w:rPr>
              <w:fldChar w:fldCharType="end"/>
            </w:r>
          </w:hyperlink>
        </w:p>
        <w:p w14:paraId="651010DD" w14:textId="4AA75BDE" w:rsidR="00E9351C" w:rsidRDefault="00000000" w:rsidP="00E9351C">
          <w:pPr>
            <w:pStyle w:val="TOC2"/>
            <w:rPr>
              <w:rFonts w:eastAsiaTheme="minorEastAsia"/>
              <w:noProof/>
              <w:kern w:val="2"/>
              <w:lang w:val="en-US"/>
              <w14:ligatures w14:val="standardContextual"/>
            </w:rPr>
          </w:pPr>
          <w:hyperlink w:anchor="_Toc141442839" w:history="1">
            <w:r w:rsidR="00E9351C" w:rsidRPr="00586FD2">
              <w:rPr>
                <w:rStyle w:val="Hyperlink"/>
                <w:noProof/>
              </w:rPr>
              <w:t>7.5 Aspecte administrative privind depunerea cererii de finanțare</w:t>
            </w:r>
            <w:r w:rsidR="00E9351C">
              <w:rPr>
                <w:noProof/>
                <w:webHidden/>
              </w:rPr>
              <w:tab/>
            </w:r>
            <w:r w:rsidR="00E9351C">
              <w:rPr>
                <w:noProof/>
                <w:webHidden/>
              </w:rPr>
              <w:fldChar w:fldCharType="begin"/>
            </w:r>
            <w:r w:rsidR="00E9351C">
              <w:rPr>
                <w:noProof/>
                <w:webHidden/>
              </w:rPr>
              <w:instrText xml:space="preserve"> PAGEREF _Toc141442839 \h </w:instrText>
            </w:r>
            <w:r w:rsidR="00E9351C">
              <w:rPr>
                <w:noProof/>
                <w:webHidden/>
              </w:rPr>
            </w:r>
            <w:r w:rsidR="00E9351C">
              <w:rPr>
                <w:noProof/>
                <w:webHidden/>
              </w:rPr>
              <w:fldChar w:fldCharType="separate"/>
            </w:r>
            <w:r w:rsidR="0060014A">
              <w:rPr>
                <w:noProof/>
                <w:webHidden/>
              </w:rPr>
              <w:t>39</w:t>
            </w:r>
            <w:r w:rsidR="00E9351C">
              <w:rPr>
                <w:noProof/>
                <w:webHidden/>
              </w:rPr>
              <w:fldChar w:fldCharType="end"/>
            </w:r>
          </w:hyperlink>
        </w:p>
        <w:p w14:paraId="3463D17E" w14:textId="64C73C1F" w:rsidR="00E9351C" w:rsidRDefault="00000000" w:rsidP="00E9351C">
          <w:pPr>
            <w:pStyle w:val="TOC2"/>
            <w:rPr>
              <w:rFonts w:eastAsiaTheme="minorEastAsia"/>
              <w:noProof/>
              <w:kern w:val="2"/>
              <w:lang w:val="en-US"/>
              <w14:ligatures w14:val="standardContextual"/>
            </w:rPr>
          </w:pPr>
          <w:hyperlink w:anchor="_Toc141442840" w:history="1">
            <w:r w:rsidR="00E9351C" w:rsidRPr="00586FD2">
              <w:rPr>
                <w:rStyle w:val="Hyperlink"/>
                <w:noProof/>
              </w:rPr>
              <w:t>7.6.</w:t>
            </w:r>
            <w:r w:rsidR="00E9351C">
              <w:rPr>
                <w:rFonts w:eastAsiaTheme="minorEastAsia"/>
                <w:noProof/>
                <w:kern w:val="2"/>
                <w:lang w:val="en-US"/>
                <w14:ligatures w14:val="standardContextual"/>
              </w:rPr>
              <w:tab/>
            </w:r>
            <w:r w:rsidR="00E9351C" w:rsidRPr="00586FD2">
              <w:rPr>
                <w:rStyle w:val="Hyperlink"/>
                <w:noProof/>
              </w:rPr>
              <w:t>Anexele și documente obligatorii la momentul semnării actului adițional</w:t>
            </w:r>
            <w:r w:rsidR="00E9351C">
              <w:rPr>
                <w:noProof/>
                <w:webHidden/>
              </w:rPr>
              <w:tab/>
            </w:r>
            <w:r w:rsidR="00E9351C">
              <w:rPr>
                <w:noProof/>
                <w:webHidden/>
              </w:rPr>
              <w:fldChar w:fldCharType="begin"/>
            </w:r>
            <w:r w:rsidR="00E9351C">
              <w:rPr>
                <w:noProof/>
                <w:webHidden/>
              </w:rPr>
              <w:instrText xml:space="preserve"> PAGEREF _Toc141442840 \h </w:instrText>
            </w:r>
            <w:r w:rsidR="00E9351C">
              <w:rPr>
                <w:noProof/>
                <w:webHidden/>
              </w:rPr>
            </w:r>
            <w:r w:rsidR="00E9351C">
              <w:rPr>
                <w:noProof/>
                <w:webHidden/>
              </w:rPr>
              <w:fldChar w:fldCharType="separate"/>
            </w:r>
            <w:r w:rsidR="0060014A">
              <w:rPr>
                <w:noProof/>
                <w:webHidden/>
              </w:rPr>
              <w:t>39</w:t>
            </w:r>
            <w:r w:rsidR="00E9351C">
              <w:rPr>
                <w:noProof/>
                <w:webHidden/>
              </w:rPr>
              <w:fldChar w:fldCharType="end"/>
            </w:r>
          </w:hyperlink>
        </w:p>
        <w:p w14:paraId="74689521" w14:textId="091EE6A9" w:rsidR="00E9351C" w:rsidRDefault="00000000" w:rsidP="00E9351C">
          <w:pPr>
            <w:pStyle w:val="TOC2"/>
            <w:rPr>
              <w:rFonts w:eastAsiaTheme="minorEastAsia"/>
              <w:noProof/>
              <w:kern w:val="2"/>
              <w:lang w:val="en-US"/>
              <w14:ligatures w14:val="standardContextual"/>
            </w:rPr>
          </w:pPr>
          <w:hyperlink w:anchor="_Toc141442841" w:history="1">
            <w:r w:rsidR="00E9351C" w:rsidRPr="00586FD2">
              <w:rPr>
                <w:rStyle w:val="Hyperlink"/>
                <w:noProof/>
              </w:rPr>
              <w:t>7.7.</w:t>
            </w:r>
            <w:r w:rsidR="00E9351C">
              <w:rPr>
                <w:rFonts w:eastAsiaTheme="minorEastAsia"/>
                <w:noProof/>
                <w:kern w:val="2"/>
                <w:lang w:val="en-US"/>
                <w14:ligatures w14:val="standardContextual"/>
              </w:rPr>
              <w:tab/>
            </w:r>
            <w:r w:rsidR="00E9351C" w:rsidRPr="00586FD2">
              <w:rPr>
                <w:rStyle w:val="Hyperlink"/>
                <w:noProof/>
              </w:rPr>
              <w:t>Renunțarea la cererea de finanțare</w:t>
            </w:r>
            <w:r w:rsidR="00E9351C">
              <w:rPr>
                <w:noProof/>
                <w:webHidden/>
              </w:rPr>
              <w:tab/>
            </w:r>
            <w:r w:rsidR="00E9351C">
              <w:rPr>
                <w:noProof/>
                <w:webHidden/>
              </w:rPr>
              <w:fldChar w:fldCharType="begin"/>
            </w:r>
            <w:r w:rsidR="00E9351C">
              <w:rPr>
                <w:noProof/>
                <w:webHidden/>
              </w:rPr>
              <w:instrText xml:space="preserve"> PAGEREF _Toc141442841 \h </w:instrText>
            </w:r>
            <w:r w:rsidR="00E9351C">
              <w:rPr>
                <w:noProof/>
                <w:webHidden/>
              </w:rPr>
            </w:r>
            <w:r w:rsidR="00E9351C">
              <w:rPr>
                <w:noProof/>
                <w:webHidden/>
              </w:rPr>
              <w:fldChar w:fldCharType="separate"/>
            </w:r>
            <w:r w:rsidR="0060014A">
              <w:rPr>
                <w:noProof/>
                <w:webHidden/>
              </w:rPr>
              <w:t>41</w:t>
            </w:r>
            <w:r w:rsidR="00E9351C">
              <w:rPr>
                <w:noProof/>
                <w:webHidden/>
              </w:rPr>
              <w:fldChar w:fldCharType="end"/>
            </w:r>
          </w:hyperlink>
        </w:p>
        <w:p w14:paraId="6B2E0254" w14:textId="2D71FD86" w:rsidR="00E9351C" w:rsidRDefault="00000000">
          <w:pPr>
            <w:pStyle w:val="TOC1"/>
            <w:rPr>
              <w:rFonts w:eastAsiaTheme="minorEastAsia"/>
              <w:noProof/>
              <w:kern w:val="2"/>
              <w:lang w:val="en-US"/>
              <w14:ligatures w14:val="standardContextual"/>
            </w:rPr>
          </w:pPr>
          <w:hyperlink w:anchor="_Toc141442842" w:history="1">
            <w:r w:rsidR="00E9351C" w:rsidRPr="00586FD2">
              <w:rPr>
                <w:rStyle w:val="Hyperlink"/>
                <w:noProof/>
              </w:rPr>
              <w:t>8.</w:t>
            </w:r>
            <w:r w:rsidR="00E9351C">
              <w:rPr>
                <w:rFonts w:eastAsiaTheme="minorEastAsia"/>
                <w:noProof/>
                <w:kern w:val="2"/>
                <w:lang w:val="en-US"/>
                <w14:ligatures w14:val="standardContextual"/>
              </w:rPr>
              <w:tab/>
            </w:r>
            <w:r w:rsidR="00E9351C" w:rsidRPr="00586FD2">
              <w:rPr>
                <w:rStyle w:val="Hyperlink"/>
                <w:noProof/>
              </w:rPr>
              <w:t>PROCESUL DE EVALUARE, SELECȚIE ȘI CONTRACTARE A PROIECTELOR</w:t>
            </w:r>
            <w:r w:rsidR="00E9351C">
              <w:rPr>
                <w:noProof/>
                <w:webHidden/>
              </w:rPr>
              <w:tab/>
            </w:r>
            <w:r w:rsidR="00E9351C">
              <w:rPr>
                <w:noProof/>
                <w:webHidden/>
              </w:rPr>
              <w:fldChar w:fldCharType="begin"/>
            </w:r>
            <w:r w:rsidR="00E9351C">
              <w:rPr>
                <w:noProof/>
                <w:webHidden/>
              </w:rPr>
              <w:instrText xml:space="preserve"> PAGEREF _Toc141442842 \h </w:instrText>
            </w:r>
            <w:r w:rsidR="00E9351C">
              <w:rPr>
                <w:noProof/>
                <w:webHidden/>
              </w:rPr>
            </w:r>
            <w:r w:rsidR="00E9351C">
              <w:rPr>
                <w:noProof/>
                <w:webHidden/>
              </w:rPr>
              <w:fldChar w:fldCharType="separate"/>
            </w:r>
            <w:r w:rsidR="0060014A">
              <w:rPr>
                <w:noProof/>
                <w:webHidden/>
              </w:rPr>
              <w:t>41</w:t>
            </w:r>
            <w:r w:rsidR="00E9351C">
              <w:rPr>
                <w:noProof/>
                <w:webHidden/>
              </w:rPr>
              <w:fldChar w:fldCharType="end"/>
            </w:r>
          </w:hyperlink>
        </w:p>
        <w:p w14:paraId="5F1C4DB8" w14:textId="72608A3D" w:rsidR="00E9351C" w:rsidRDefault="00000000" w:rsidP="00E9351C">
          <w:pPr>
            <w:pStyle w:val="TOC2"/>
            <w:rPr>
              <w:rFonts w:eastAsiaTheme="minorEastAsia"/>
              <w:noProof/>
              <w:kern w:val="2"/>
              <w:lang w:val="en-US"/>
              <w14:ligatures w14:val="standardContextual"/>
            </w:rPr>
          </w:pPr>
          <w:hyperlink w:anchor="_Toc141442843" w:history="1">
            <w:r w:rsidR="00E9351C" w:rsidRPr="00586FD2">
              <w:rPr>
                <w:rStyle w:val="Hyperlink"/>
                <w:noProof/>
              </w:rPr>
              <w:t>8.1 Principalele etape ale procesului de evaluare, selecție și contractare</w:t>
            </w:r>
            <w:r w:rsidR="00E9351C">
              <w:rPr>
                <w:noProof/>
                <w:webHidden/>
              </w:rPr>
              <w:tab/>
            </w:r>
            <w:r w:rsidR="00E9351C">
              <w:rPr>
                <w:noProof/>
                <w:webHidden/>
              </w:rPr>
              <w:fldChar w:fldCharType="begin"/>
            </w:r>
            <w:r w:rsidR="00E9351C">
              <w:rPr>
                <w:noProof/>
                <w:webHidden/>
              </w:rPr>
              <w:instrText xml:space="preserve"> PAGEREF _Toc141442843 \h </w:instrText>
            </w:r>
            <w:r w:rsidR="00E9351C">
              <w:rPr>
                <w:noProof/>
                <w:webHidden/>
              </w:rPr>
            </w:r>
            <w:r w:rsidR="00E9351C">
              <w:rPr>
                <w:noProof/>
                <w:webHidden/>
              </w:rPr>
              <w:fldChar w:fldCharType="separate"/>
            </w:r>
            <w:r w:rsidR="0060014A">
              <w:rPr>
                <w:noProof/>
                <w:webHidden/>
              </w:rPr>
              <w:t>41</w:t>
            </w:r>
            <w:r w:rsidR="00E9351C">
              <w:rPr>
                <w:noProof/>
                <w:webHidden/>
              </w:rPr>
              <w:fldChar w:fldCharType="end"/>
            </w:r>
          </w:hyperlink>
        </w:p>
        <w:p w14:paraId="5BDE79C3" w14:textId="4236C192" w:rsidR="00E9351C" w:rsidRDefault="00000000" w:rsidP="00E9351C">
          <w:pPr>
            <w:pStyle w:val="TOC2"/>
            <w:rPr>
              <w:rFonts w:eastAsiaTheme="minorEastAsia"/>
              <w:noProof/>
              <w:kern w:val="2"/>
              <w:lang w:val="en-US"/>
              <w14:ligatures w14:val="standardContextual"/>
            </w:rPr>
          </w:pPr>
          <w:hyperlink w:anchor="_Toc141442844" w:history="1">
            <w:r w:rsidR="00E9351C" w:rsidRPr="00586FD2">
              <w:rPr>
                <w:rStyle w:val="Hyperlink"/>
                <w:noProof/>
              </w:rPr>
              <w:t>8.2.</w:t>
            </w:r>
            <w:r w:rsidR="00E9351C">
              <w:rPr>
                <w:rFonts w:eastAsiaTheme="minorEastAsia"/>
                <w:noProof/>
                <w:kern w:val="2"/>
                <w:lang w:val="en-US"/>
                <w14:ligatures w14:val="standardContextual"/>
              </w:rPr>
              <w:tab/>
            </w:r>
            <w:r w:rsidR="00E9351C" w:rsidRPr="00586FD2">
              <w:rPr>
                <w:rStyle w:val="Hyperlink"/>
                <w:noProof/>
              </w:rPr>
              <w:t>Conformitate administrativă și eligibilitate – DECLARATIE UNICĂ</w:t>
            </w:r>
            <w:r w:rsidR="00E9351C">
              <w:rPr>
                <w:noProof/>
                <w:webHidden/>
              </w:rPr>
              <w:tab/>
            </w:r>
            <w:r w:rsidR="00E9351C">
              <w:rPr>
                <w:noProof/>
                <w:webHidden/>
              </w:rPr>
              <w:fldChar w:fldCharType="begin"/>
            </w:r>
            <w:r w:rsidR="00E9351C">
              <w:rPr>
                <w:noProof/>
                <w:webHidden/>
              </w:rPr>
              <w:instrText xml:space="preserve"> PAGEREF _Toc141442844 \h </w:instrText>
            </w:r>
            <w:r w:rsidR="00E9351C">
              <w:rPr>
                <w:noProof/>
                <w:webHidden/>
              </w:rPr>
            </w:r>
            <w:r w:rsidR="00E9351C">
              <w:rPr>
                <w:noProof/>
                <w:webHidden/>
              </w:rPr>
              <w:fldChar w:fldCharType="separate"/>
            </w:r>
            <w:r w:rsidR="0060014A">
              <w:rPr>
                <w:noProof/>
                <w:webHidden/>
              </w:rPr>
              <w:t>42</w:t>
            </w:r>
            <w:r w:rsidR="00E9351C">
              <w:rPr>
                <w:noProof/>
                <w:webHidden/>
              </w:rPr>
              <w:fldChar w:fldCharType="end"/>
            </w:r>
          </w:hyperlink>
        </w:p>
        <w:p w14:paraId="00F21997" w14:textId="091BCACF" w:rsidR="00E9351C" w:rsidRDefault="00000000" w:rsidP="00E9351C">
          <w:pPr>
            <w:pStyle w:val="TOC2"/>
            <w:rPr>
              <w:rFonts w:eastAsiaTheme="minorEastAsia"/>
              <w:noProof/>
              <w:kern w:val="2"/>
              <w:lang w:val="en-US"/>
              <w14:ligatures w14:val="standardContextual"/>
            </w:rPr>
          </w:pPr>
          <w:hyperlink w:anchor="_Toc141442845" w:history="1">
            <w:r w:rsidR="00E9351C" w:rsidRPr="00586FD2">
              <w:rPr>
                <w:rStyle w:val="Hyperlink"/>
                <w:noProof/>
              </w:rPr>
              <w:t>8.3 Etapa de evaluare preliminară – dacă este cazul (specific pentru intervențiile FSE+)</w:t>
            </w:r>
            <w:r w:rsidR="00E9351C">
              <w:rPr>
                <w:noProof/>
                <w:webHidden/>
              </w:rPr>
              <w:tab/>
            </w:r>
            <w:r w:rsidR="00E9351C">
              <w:rPr>
                <w:noProof/>
                <w:webHidden/>
              </w:rPr>
              <w:fldChar w:fldCharType="begin"/>
            </w:r>
            <w:r w:rsidR="00E9351C">
              <w:rPr>
                <w:noProof/>
                <w:webHidden/>
              </w:rPr>
              <w:instrText xml:space="preserve"> PAGEREF _Toc141442845 \h </w:instrText>
            </w:r>
            <w:r w:rsidR="00E9351C">
              <w:rPr>
                <w:noProof/>
                <w:webHidden/>
              </w:rPr>
            </w:r>
            <w:r w:rsidR="00E9351C">
              <w:rPr>
                <w:noProof/>
                <w:webHidden/>
              </w:rPr>
              <w:fldChar w:fldCharType="separate"/>
            </w:r>
            <w:r w:rsidR="0060014A">
              <w:rPr>
                <w:noProof/>
                <w:webHidden/>
              </w:rPr>
              <w:t>42</w:t>
            </w:r>
            <w:r w:rsidR="00E9351C">
              <w:rPr>
                <w:noProof/>
                <w:webHidden/>
              </w:rPr>
              <w:fldChar w:fldCharType="end"/>
            </w:r>
          </w:hyperlink>
        </w:p>
        <w:p w14:paraId="62CC70F9" w14:textId="56AE4324" w:rsidR="00E9351C" w:rsidRDefault="00000000" w:rsidP="00E9351C">
          <w:pPr>
            <w:pStyle w:val="TOC2"/>
            <w:rPr>
              <w:rFonts w:eastAsiaTheme="minorEastAsia"/>
              <w:noProof/>
              <w:kern w:val="2"/>
              <w:lang w:val="en-US"/>
              <w14:ligatures w14:val="standardContextual"/>
            </w:rPr>
          </w:pPr>
          <w:hyperlink w:anchor="_Toc141442846" w:history="1">
            <w:r w:rsidR="00E9351C" w:rsidRPr="00586FD2">
              <w:rPr>
                <w:rStyle w:val="Hyperlink"/>
                <w:noProof/>
              </w:rPr>
              <w:t>8.4 Evaluarea tehnică și financiară. Criterii de evaluare tehnică și financiară</w:t>
            </w:r>
            <w:r w:rsidR="00E9351C">
              <w:rPr>
                <w:noProof/>
                <w:webHidden/>
              </w:rPr>
              <w:tab/>
            </w:r>
            <w:r w:rsidR="00E9351C">
              <w:rPr>
                <w:noProof/>
                <w:webHidden/>
              </w:rPr>
              <w:fldChar w:fldCharType="begin"/>
            </w:r>
            <w:r w:rsidR="00E9351C">
              <w:rPr>
                <w:noProof/>
                <w:webHidden/>
              </w:rPr>
              <w:instrText xml:space="preserve"> PAGEREF _Toc141442846 \h </w:instrText>
            </w:r>
            <w:r w:rsidR="00E9351C">
              <w:rPr>
                <w:noProof/>
                <w:webHidden/>
              </w:rPr>
            </w:r>
            <w:r w:rsidR="00E9351C">
              <w:rPr>
                <w:noProof/>
                <w:webHidden/>
              </w:rPr>
              <w:fldChar w:fldCharType="separate"/>
            </w:r>
            <w:r w:rsidR="0060014A">
              <w:rPr>
                <w:noProof/>
                <w:webHidden/>
              </w:rPr>
              <w:t>43</w:t>
            </w:r>
            <w:r w:rsidR="00E9351C">
              <w:rPr>
                <w:noProof/>
                <w:webHidden/>
              </w:rPr>
              <w:fldChar w:fldCharType="end"/>
            </w:r>
          </w:hyperlink>
        </w:p>
        <w:p w14:paraId="5816E65C" w14:textId="5BEECBC8" w:rsidR="00E9351C" w:rsidRDefault="00000000">
          <w:pPr>
            <w:pStyle w:val="TOC3"/>
            <w:rPr>
              <w:rFonts w:eastAsiaTheme="minorEastAsia"/>
              <w:noProof/>
              <w:kern w:val="2"/>
              <w:lang w:val="en-US"/>
              <w14:ligatures w14:val="standardContextual"/>
            </w:rPr>
          </w:pPr>
          <w:hyperlink w:anchor="_Toc141442847" w:history="1">
            <w:r w:rsidR="00E9351C" w:rsidRPr="00586FD2">
              <w:rPr>
                <w:rStyle w:val="Hyperlink"/>
                <w:noProof/>
              </w:rPr>
              <w:t>8.4.1 Criteriile de evaluare tehnică și financiară:</w:t>
            </w:r>
            <w:r w:rsidR="00E9351C">
              <w:rPr>
                <w:noProof/>
                <w:webHidden/>
              </w:rPr>
              <w:tab/>
            </w:r>
            <w:r w:rsidR="00E9351C">
              <w:rPr>
                <w:noProof/>
                <w:webHidden/>
              </w:rPr>
              <w:fldChar w:fldCharType="begin"/>
            </w:r>
            <w:r w:rsidR="00E9351C">
              <w:rPr>
                <w:noProof/>
                <w:webHidden/>
              </w:rPr>
              <w:instrText xml:space="preserve"> PAGEREF _Toc141442847 \h </w:instrText>
            </w:r>
            <w:r w:rsidR="00E9351C">
              <w:rPr>
                <w:noProof/>
                <w:webHidden/>
              </w:rPr>
            </w:r>
            <w:r w:rsidR="00E9351C">
              <w:rPr>
                <w:noProof/>
                <w:webHidden/>
              </w:rPr>
              <w:fldChar w:fldCharType="separate"/>
            </w:r>
            <w:r w:rsidR="0060014A">
              <w:rPr>
                <w:noProof/>
                <w:webHidden/>
              </w:rPr>
              <w:t>43</w:t>
            </w:r>
            <w:r w:rsidR="00E9351C">
              <w:rPr>
                <w:noProof/>
                <w:webHidden/>
              </w:rPr>
              <w:fldChar w:fldCharType="end"/>
            </w:r>
          </w:hyperlink>
        </w:p>
        <w:p w14:paraId="01903DEE" w14:textId="435C10A3" w:rsidR="00E9351C" w:rsidRDefault="00000000" w:rsidP="00E9351C">
          <w:pPr>
            <w:pStyle w:val="TOC2"/>
            <w:rPr>
              <w:rFonts w:eastAsiaTheme="minorEastAsia"/>
              <w:noProof/>
              <w:kern w:val="2"/>
              <w:lang w:val="en-US"/>
              <w14:ligatures w14:val="standardContextual"/>
            </w:rPr>
          </w:pPr>
          <w:hyperlink w:anchor="_Toc141442848" w:history="1">
            <w:r w:rsidR="00E9351C" w:rsidRPr="00586FD2">
              <w:rPr>
                <w:rStyle w:val="Hyperlink"/>
                <w:noProof/>
              </w:rPr>
              <w:t>8.5.</w:t>
            </w:r>
            <w:r w:rsidR="00E9351C">
              <w:rPr>
                <w:rFonts w:eastAsiaTheme="minorEastAsia"/>
                <w:noProof/>
                <w:kern w:val="2"/>
                <w:lang w:val="en-US"/>
                <w14:ligatures w14:val="standardContextual"/>
              </w:rPr>
              <w:tab/>
            </w:r>
            <w:r w:rsidR="00E9351C" w:rsidRPr="00586FD2">
              <w:rPr>
                <w:rStyle w:val="Hyperlink"/>
                <w:noProof/>
              </w:rPr>
              <w:t>Aplicarea pragului de calitate</w:t>
            </w:r>
            <w:r w:rsidR="00E9351C">
              <w:rPr>
                <w:noProof/>
                <w:webHidden/>
              </w:rPr>
              <w:tab/>
            </w:r>
            <w:r w:rsidR="00E9351C">
              <w:rPr>
                <w:noProof/>
                <w:webHidden/>
              </w:rPr>
              <w:fldChar w:fldCharType="begin"/>
            </w:r>
            <w:r w:rsidR="00E9351C">
              <w:rPr>
                <w:noProof/>
                <w:webHidden/>
              </w:rPr>
              <w:instrText xml:space="preserve"> PAGEREF _Toc141442848 \h </w:instrText>
            </w:r>
            <w:r w:rsidR="00E9351C">
              <w:rPr>
                <w:noProof/>
                <w:webHidden/>
              </w:rPr>
            </w:r>
            <w:r w:rsidR="00E9351C">
              <w:rPr>
                <w:noProof/>
                <w:webHidden/>
              </w:rPr>
              <w:fldChar w:fldCharType="separate"/>
            </w:r>
            <w:r w:rsidR="0060014A">
              <w:rPr>
                <w:noProof/>
                <w:webHidden/>
              </w:rPr>
              <w:t>43</w:t>
            </w:r>
            <w:r w:rsidR="00E9351C">
              <w:rPr>
                <w:noProof/>
                <w:webHidden/>
              </w:rPr>
              <w:fldChar w:fldCharType="end"/>
            </w:r>
          </w:hyperlink>
        </w:p>
        <w:p w14:paraId="15A47329" w14:textId="4C223B69" w:rsidR="00E9351C" w:rsidRDefault="00000000" w:rsidP="00E9351C">
          <w:pPr>
            <w:pStyle w:val="TOC2"/>
            <w:rPr>
              <w:rFonts w:eastAsiaTheme="minorEastAsia"/>
              <w:noProof/>
              <w:kern w:val="2"/>
              <w:lang w:val="en-US"/>
              <w14:ligatures w14:val="standardContextual"/>
            </w:rPr>
          </w:pPr>
          <w:hyperlink w:anchor="_Toc141442849" w:history="1">
            <w:r w:rsidR="00E9351C" w:rsidRPr="00586FD2">
              <w:rPr>
                <w:rStyle w:val="Hyperlink"/>
                <w:noProof/>
              </w:rPr>
              <w:t>8.6</w:t>
            </w:r>
            <w:r w:rsidR="00E9351C">
              <w:rPr>
                <w:rFonts w:eastAsiaTheme="minorEastAsia"/>
                <w:noProof/>
                <w:kern w:val="2"/>
                <w:lang w:val="en-US"/>
                <w14:ligatures w14:val="standardContextual"/>
              </w:rPr>
              <w:tab/>
            </w:r>
            <w:r w:rsidR="00E9351C" w:rsidRPr="00586FD2">
              <w:rPr>
                <w:rStyle w:val="Hyperlink"/>
                <w:noProof/>
              </w:rPr>
              <w:t>Aplicarea pragului de excelență</w:t>
            </w:r>
            <w:r w:rsidR="00E9351C">
              <w:rPr>
                <w:noProof/>
                <w:webHidden/>
              </w:rPr>
              <w:tab/>
            </w:r>
            <w:r w:rsidR="00E9351C">
              <w:rPr>
                <w:noProof/>
                <w:webHidden/>
              </w:rPr>
              <w:fldChar w:fldCharType="begin"/>
            </w:r>
            <w:r w:rsidR="00E9351C">
              <w:rPr>
                <w:noProof/>
                <w:webHidden/>
              </w:rPr>
              <w:instrText xml:space="preserve"> PAGEREF _Toc141442849 \h </w:instrText>
            </w:r>
            <w:r w:rsidR="00E9351C">
              <w:rPr>
                <w:noProof/>
                <w:webHidden/>
              </w:rPr>
            </w:r>
            <w:r w:rsidR="00E9351C">
              <w:rPr>
                <w:noProof/>
                <w:webHidden/>
              </w:rPr>
              <w:fldChar w:fldCharType="separate"/>
            </w:r>
            <w:r w:rsidR="0060014A">
              <w:rPr>
                <w:noProof/>
                <w:webHidden/>
              </w:rPr>
              <w:t>43</w:t>
            </w:r>
            <w:r w:rsidR="00E9351C">
              <w:rPr>
                <w:noProof/>
                <w:webHidden/>
              </w:rPr>
              <w:fldChar w:fldCharType="end"/>
            </w:r>
          </w:hyperlink>
        </w:p>
        <w:p w14:paraId="60E29900" w14:textId="4666AF18" w:rsidR="00E9351C" w:rsidRDefault="00000000" w:rsidP="00E9351C">
          <w:pPr>
            <w:pStyle w:val="TOC2"/>
            <w:rPr>
              <w:rFonts w:eastAsiaTheme="minorEastAsia"/>
              <w:noProof/>
              <w:kern w:val="2"/>
              <w:lang w:val="en-US"/>
              <w14:ligatures w14:val="standardContextual"/>
            </w:rPr>
          </w:pPr>
          <w:hyperlink w:anchor="_Toc141442850" w:history="1">
            <w:r w:rsidR="00E9351C" w:rsidRPr="00586FD2">
              <w:rPr>
                <w:rStyle w:val="Hyperlink"/>
                <w:noProof/>
              </w:rPr>
              <w:t>8.7</w:t>
            </w:r>
            <w:r w:rsidR="00E9351C">
              <w:rPr>
                <w:rFonts w:eastAsiaTheme="minorEastAsia"/>
                <w:noProof/>
                <w:kern w:val="2"/>
                <w:lang w:val="en-US"/>
                <w14:ligatures w14:val="standardContextual"/>
              </w:rPr>
              <w:tab/>
            </w:r>
            <w:r w:rsidR="00E9351C" w:rsidRPr="00586FD2">
              <w:rPr>
                <w:rStyle w:val="Hyperlink"/>
                <w:noProof/>
              </w:rPr>
              <w:t>Notificarea rezultatului evaluării tehnice și financiare.</w:t>
            </w:r>
            <w:r w:rsidR="00E9351C">
              <w:rPr>
                <w:noProof/>
                <w:webHidden/>
              </w:rPr>
              <w:tab/>
            </w:r>
            <w:r w:rsidR="00E9351C">
              <w:rPr>
                <w:noProof/>
                <w:webHidden/>
              </w:rPr>
              <w:fldChar w:fldCharType="begin"/>
            </w:r>
            <w:r w:rsidR="00E9351C">
              <w:rPr>
                <w:noProof/>
                <w:webHidden/>
              </w:rPr>
              <w:instrText xml:space="preserve"> PAGEREF _Toc141442850 \h </w:instrText>
            </w:r>
            <w:r w:rsidR="00E9351C">
              <w:rPr>
                <w:noProof/>
                <w:webHidden/>
              </w:rPr>
            </w:r>
            <w:r w:rsidR="00E9351C">
              <w:rPr>
                <w:noProof/>
                <w:webHidden/>
              </w:rPr>
              <w:fldChar w:fldCharType="separate"/>
            </w:r>
            <w:r w:rsidR="0060014A">
              <w:rPr>
                <w:noProof/>
                <w:webHidden/>
              </w:rPr>
              <w:t>44</w:t>
            </w:r>
            <w:r w:rsidR="00E9351C">
              <w:rPr>
                <w:noProof/>
                <w:webHidden/>
              </w:rPr>
              <w:fldChar w:fldCharType="end"/>
            </w:r>
          </w:hyperlink>
        </w:p>
        <w:p w14:paraId="701487AD" w14:textId="09837D7C" w:rsidR="00E9351C" w:rsidRDefault="00000000" w:rsidP="00E9351C">
          <w:pPr>
            <w:pStyle w:val="TOC2"/>
            <w:rPr>
              <w:rFonts w:eastAsiaTheme="minorEastAsia"/>
              <w:noProof/>
              <w:kern w:val="2"/>
              <w:lang w:val="en-US"/>
              <w14:ligatures w14:val="standardContextual"/>
            </w:rPr>
          </w:pPr>
          <w:hyperlink w:anchor="_Toc141442851" w:history="1">
            <w:r w:rsidR="00E9351C" w:rsidRPr="00586FD2">
              <w:rPr>
                <w:rStyle w:val="Hyperlink"/>
                <w:noProof/>
              </w:rPr>
              <w:t>8.8.</w:t>
            </w:r>
            <w:r w:rsidR="00E9351C">
              <w:rPr>
                <w:rFonts w:eastAsiaTheme="minorEastAsia"/>
                <w:noProof/>
                <w:kern w:val="2"/>
                <w:lang w:val="en-US"/>
                <w14:ligatures w14:val="standardContextual"/>
              </w:rPr>
              <w:tab/>
            </w:r>
            <w:r w:rsidR="00E9351C" w:rsidRPr="00586FD2">
              <w:rPr>
                <w:rStyle w:val="Hyperlink"/>
                <w:noProof/>
              </w:rPr>
              <w:t>Contestații</w:t>
            </w:r>
            <w:r w:rsidR="00E9351C">
              <w:rPr>
                <w:noProof/>
                <w:webHidden/>
              </w:rPr>
              <w:tab/>
            </w:r>
            <w:r w:rsidR="00E9351C">
              <w:rPr>
                <w:noProof/>
                <w:webHidden/>
              </w:rPr>
              <w:fldChar w:fldCharType="begin"/>
            </w:r>
            <w:r w:rsidR="00E9351C">
              <w:rPr>
                <w:noProof/>
                <w:webHidden/>
              </w:rPr>
              <w:instrText xml:space="preserve"> PAGEREF _Toc141442851 \h </w:instrText>
            </w:r>
            <w:r w:rsidR="00E9351C">
              <w:rPr>
                <w:noProof/>
                <w:webHidden/>
              </w:rPr>
            </w:r>
            <w:r w:rsidR="00E9351C">
              <w:rPr>
                <w:noProof/>
                <w:webHidden/>
              </w:rPr>
              <w:fldChar w:fldCharType="separate"/>
            </w:r>
            <w:r w:rsidR="0060014A">
              <w:rPr>
                <w:noProof/>
                <w:webHidden/>
              </w:rPr>
              <w:t>44</w:t>
            </w:r>
            <w:r w:rsidR="00E9351C">
              <w:rPr>
                <w:noProof/>
                <w:webHidden/>
              </w:rPr>
              <w:fldChar w:fldCharType="end"/>
            </w:r>
          </w:hyperlink>
        </w:p>
        <w:p w14:paraId="5EA5E4F1" w14:textId="693E2D24" w:rsidR="00E9351C" w:rsidRDefault="00000000" w:rsidP="00E9351C">
          <w:pPr>
            <w:pStyle w:val="TOC2"/>
            <w:rPr>
              <w:rFonts w:eastAsiaTheme="minorEastAsia"/>
              <w:noProof/>
              <w:kern w:val="2"/>
              <w:lang w:val="en-US"/>
              <w14:ligatures w14:val="standardContextual"/>
            </w:rPr>
          </w:pPr>
          <w:hyperlink w:anchor="_Toc141442852" w:history="1">
            <w:r w:rsidR="00E9351C" w:rsidRPr="00586FD2">
              <w:rPr>
                <w:rStyle w:val="Hyperlink"/>
                <w:noProof/>
              </w:rPr>
              <w:t>8.9</w:t>
            </w:r>
            <w:r w:rsidR="00E9351C">
              <w:rPr>
                <w:rFonts w:eastAsiaTheme="minorEastAsia"/>
                <w:noProof/>
                <w:kern w:val="2"/>
                <w:lang w:val="en-US"/>
                <w14:ligatures w14:val="standardContextual"/>
              </w:rPr>
              <w:tab/>
            </w:r>
            <w:r w:rsidR="00E9351C" w:rsidRPr="00586FD2">
              <w:rPr>
                <w:rStyle w:val="Hyperlink"/>
                <w:noProof/>
              </w:rPr>
              <w:t>Încheierea actului adițional pentru proiectele pentru care se aplica mecanismul de la art. I din OUG 109/2022, cu modificările și completările ulterioare</w:t>
            </w:r>
            <w:r w:rsidR="00E9351C">
              <w:rPr>
                <w:noProof/>
                <w:webHidden/>
              </w:rPr>
              <w:tab/>
            </w:r>
            <w:r w:rsidR="00E9351C">
              <w:rPr>
                <w:noProof/>
                <w:webHidden/>
              </w:rPr>
              <w:fldChar w:fldCharType="begin"/>
            </w:r>
            <w:r w:rsidR="00E9351C">
              <w:rPr>
                <w:noProof/>
                <w:webHidden/>
              </w:rPr>
              <w:instrText xml:space="preserve"> PAGEREF _Toc141442852 \h </w:instrText>
            </w:r>
            <w:r w:rsidR="00E9351C">
              <w:rPr>
                <w:noProof/>
                <w:webHidden/>
              </w:rPr>
            </w:r>
            <w:r w:rsidR="00E9351C">
              <w:rPr>
                <w:noProof/>
                <w:webHidden/>
              </w:rPr>
              <w:fldChar w:fldCharType="separate"/>
            </w:r>
            <w:r w:rsidR="0060014A">
              <w:rPr>
                <w:noProof/>
                <w:webHidden/>
              </w:rPr>
              <w:t>45</w:t>
            </w:r>
            <w:r w:rsidR="00E9351C">
              <w:rPr>
                <w:noProof/>
                <w:webHidden/>
              </w:rPr>
              <w:fldChar w:fldCharType="end"/>
            </w:r>
          </w:hyperlink>
        </w:p>
        <w:p w14:paraId="1D4CDD60" w14:textId="46D76CF3" w:rsidR="00E9351C" w:rsidRDefault="00000000">
          <w:pPr>
            <w:pStyle w:val="TOC3"/>
            <w:rPr>
              <w:rFonts w:eastAsiaTheme="minorEastAsia"/>
              <w:noProof/>
              <w:kern w:val="2"/>
              <w:lang w:val="en-US"/>
              <w14:ligatures w14:val="standardContextual"/>
            </w:rPr>
          </w:pPr>
          <w:hyperlink w:anchor="_Toc141442853" w:history="1">
            <w:r w:rsidR="00E9351C" w:rsidRPr="00586FD2">
              <w:rPr>
                <w:rStyle w:val="Hyperlink"/>
                <w:noProof/>
              </w:rPr>
              <w:t>8.9.1</w:t>
            </w:r>
            <w:r w:rsidR="00E9351C">
              <w:rPr>
                <w:rFonts w:eastAsiaTheme="minorEastAsia"/>
                <w:noProof/>
                <w:kern w:val="2"/>
                <w:lang w:val="en-US"/>
                <w14:ligatures w14:val="standardContextual"/>
              </w:rPr>
              <w:tab/>
            </w:r>
            <w:r w:rsidR="00E9351C" w:rsidRPr="00586FD2">
              <w:rPr>
                <w:rStyle w:val="Hyperlink"/>
                <w:noProof/>
              </w:rPr>
              <w:t>Verificarea îndeplinirii condițiilor de eligibilitate</w:t>
            </w:r>
            <w:r w:rsidR="00E9351C">
              <w:rPr>
                <w:noProof/>
                <w:webHidden/>
              </w:rPr>
              <w:tab/>
            </w:r>
            <w:r w:rsidR="00E9351C">
              <w:rPr>
                <w:noProof/>
                <w:webHidden/>
              </w:rPr>
              <w:fldChar w:fldCharType="begin"/>
            </w:r>
            <w:r w:rsidR="00E9351C">
              <w:rPr>
                <w:noProof/>
                <w:webHidden/>
              </w:rPr>
              <w:instrText xml:space="preserve"> PAGEREF _Toc141442853 \h </w:instrText>
            </w:r>
            <w:r w:rsidR="00E9351C">
              <w:rPr>
                <w:noProof/>
                <w:webHidden/>
              </w:rPr>
            </w:r>
            <w:r w:rsidR="00E9351C">
              <w:rPr>
                <w:noProof/>
                <w:webHidden/>
              </w:rPr>
              <w:fldChar w:fldCharType="separate"/>
            </w:r>
            <w:r w:rsidR="0060014A">
              <w:rPr>
                <w:noProof/>
                <w:webHidden/>
              </w:rPr>
              <w:t>45</w:t>
            </w:r>
            <w:r w:rsidR="00E9351C">
              <w:rPr>
                <w:noProof/>
                <w:webHidden/>
              </w:rPr>
              <w:fldChar w:fldCharType="end"/>
            </w:r>
          </w:hyperlink>
        </w:p>
        <w:p w14:paraId="28D56DF7" w14:textId="0B3C4192" w:rsidR="00E9351C" w:rsidRDefault="00000000">
          <w:pPr>
            <w:pStyle w:val="TOC3"/>
            <w:rPr>
              <w:rFonts w:eastAsiaTheme="minorEastAsia"/>
              <w:noProof/>
              <w:kern w:val="2"/>
              <w:lang w:val="en-US"/>
              <w14:ligatures w14:val="standardContextual"/>
            </w:rPr>
          </w:pPr>
          <w:hyperlink w:anchor="_Toc141442854" w:history="1">
            <w:r w:rsidR="00E9351C" w:rsidRPr="00586FD2">
              <w:rPr>
                <w:rStyle w:val="Hyperlink"/>
                <w:noProof/>
              </w:rPr>
              <w:t>8.9.2</w:t>
            </w:r>
            <w:r w:rsidR="00E9351C">
              <w:rPr>
                <w:rFonts w:eastAsiaTheme="minorEastAsia"/>
                <w:noProof/>
                <w:kern w:val="2"/>
                <w:lang w:val="en-US"/>
                <w14:ligatures w14:val="standardContextual"/>
              </w:rPr>
              <w:tab/>
            </w:r>
            <w:r w:rsidR="00E9351C" w:rsidRPr="00586FD2">
              <w:rPr>
                <w:rStyle w:val="Hyperlink"/>
                <w:noProof/>
              </w:rPr>
              <w:t>Decizia de acordare/respingere a finanțării</w:t>
            </w:r>
            <w:r w:rsidR="00E9351C">
              <w:rPr>
                <w:noProof/>
                <w:webHidden/>
              </w:rPr>
              <w:tab/>
            </w:r>
            <w:r w:rsidR="00E9351C">
              <w:rPr>
                <w:noProof/>
                <w:webHidden/>
              </w:rPr>
              <w:fldChar w:fldCharType="begin"/>
            </w:r>
            <w:r w:rsidR="00E9351C">
              <w:rPr>
                <w:noProof/>
                <w:webHidden/>
              </w:rPr>
              <w:instrText xml:space="preserve"> PAGEREF _Toc141442854 \h </w:instrText>
            </w:r>
            <w:r w:rsidR="00E9351C">
              <w:rPr>
                <w:noProof/>
                <w:webHidden/>
              </w:rPr>
            </w:r>
            <w:r w:rsidR="00E9351C">
              <w:rPr>
                <w:noProof/>
                <w:webHidden/>
              </w:rPr>
              <w:fldChar w:fldCharType="separate"/>
            </w:r>
            <w:r w:rsidR="0060014A">
              <w:rPr>
                <w:noProof/>
                <w:webHidden/>
              </w:rPr>
              <w:t>46</w:t>
            </w:r>
            <w:r w:rsidR="00E9351C">
              <w:rPr>
                <w:noProof/>
                <w:webHidden/>
              </w:rPr>
              <w:fldChar w:fldCharType="end"/>
            </w:r>
          </w:hyperlink>
        </w:p>
        <w:p w14:paraId="1EE85827" w14:textId="68FC83B4" w:rsidR="00E9351C" w:rsidRDefault="00000000">
          <w:pPr>
            <w:pStyle w:val="TOC3"/>
            <w:rPr>
              <w:rFonts w:eastAsiaTheme="minorEastAsia"/>
              <w:noProof/>
              <w:kern w:val="2"/>
              <w:lang w:val="en-US"/>
              <w14:ligatures w14:val="standardContextual"/>
            </w:rPr>
          </w:pPr>
          <w:hyperlink w:anchor="_Toc141442855" w:history="1">
            <w:r w:rsidR="00E9351C" w:rsidRPr="00586FD2">
              <w:rPr>
                <w:rStyle w:val="Hyperlink"/>
                <w:noProof/>
              </w:rPr>
              <w:t>8.9.3</w:t>
            </w:r>
            <w:r w:rsidR="00E9351C">
              <w:rPr>
                <w:rFonts w:eastAsiaTheme="minorEastAsia"/>
                <w:noProof/>
                <w:kern w:val="2"/>
                <w:lang w:val="en-US"/>
                <w14:ligatures w14:val="standardContextual"/>
              </w:rPr>
              <w:tab/>
            </w:r>
            <w:r w:rsidR="00E9351C" w:rsidRPr="00586FD2">
              <w:rPr>
                <w:rStyle w:val="Hyperlink"/>
                <w:noProof/>
              </w:rPr>
              <w:t>Definitivarea planului de monitorizare a proiectului (indicatori de etapă)</w:t>
            </w:r>
            <w:r w:rsidR="00E9351C">
              <w:rPr>
                <w:noProof/>
                <w:webHidden/>
              </w:rPr>
              <w:tab/>
            </w:r>
            <w:r w:rsidR="00E9351C">
              <w:rPr>
                <w:noProof/>
                <w:webHidden/>
              </w:rPr>
              <w:fldChar w:fldCharType="begin"/>
            </w:r>
            <w:r w:rsidR="00E9351C">
              <w:rPr>
                <w:noProof/>
                <w:webHidden/>
              </w:rPr>
              <w:instrText xml:space="preserve"> PAGEREF _Toc141442855 \h </w:instrText>
            </w:r>
            <w:r w:rsidR="00E9351C">
              <w:rPr>
                <w:noProof/>
                <w:webHidden/>
              </w:rPr>
            </w:r>
            <w:r w:rsidR="00E9351C">
              <w:rPr>
                <w:noProof/>
                <w:webHidden/>
              </w:rPr>
              <w:fldChar w:fldCharType="separate"/>
            </w:r>
            <w:r w:rsidR="0060014A">
              <w:rPr>
                <w:noProof/>
                <w:webHidden/>
              </w:rPr>
              <w:t>46</w:t>
            </w:r>
            <w:r w:rsidR="00E9351C">
              <w:rPr>
                <w:noProof/>
                <w:webHidden/>
              </w:rPr>
              <w:fldChar w:fldCharType="end"/>
            </w:r>
          </w:hyperlink>
        </w:p>
        <w:p w14:paraId="528A8537" w14:textId="7F81E9EC" w:rsidR="00E9351C" w:rsidRDefault="00000000">
          <w:pPr>
            <w:pStyle w:val="TOC3"/>
            <w:rPr>
              <w:rFonts w:eastAsiaTheme="minorEastAsia"/>
              <w:noProof/>
              <w:kern w:val="2"/>
              <w:lang w:val="en-US"/>
              <w14:ligatures w14:val="standardContextual"/>
            </w:rPr>
          </w:pPr>
          <w:hyperlink w:anchor="_Toc141442856" w:history="1">
            <w:r w:rsidR="00E9351C" w:rsidRPr="00586FD2">
              <w:rPr>
                <w:rStyle w:val="Hyperlink"/>
                <w:noProof/>
              </w:rPr>
              <w:t>8.9.4.</w:t>
            </w:r>
            <w:r w:rsidR="00E9351C">
              <w:rPr>
                <w:rFonts w:eastAsiaTheme="minorEastAsia"/>
                <w:noProof/>
                <w:kern w:val="2"/>
                <w:lang w:val="en-US"/>
                <w14:ligatures w14:val="standardContextual"/>
              </w:rPr>
              <w:tab/>
            </w:r>
            <w:r w:rsidR="00E9351C" w:rsidRPr="00586FD2">
              <w:rPr>
                <w:rStyle w:val="Hyperlink"/>
                <w:noProof/>
              </w:rPr>
              <w:t>Semnarea actului adițional</w:t>
            </w:r>
            <w:r w:rsidR="00E9351C">
              <w:rPr>
                <w:noProof/>
                <w:webHidden/>
              </w:rPr>
              <w:tab/>
            </w:r>
            <w:r w:rsidR="00E9351C">
              <w:rPr>
                <w:noProof/>
                <w:webHidden/>
              </w:rPr>
              <w:fldChar w:fldCharType="begin"/>
            </w:r>
            <w:r w:rsidR="00E9351C">
              <w:rPr>
                <w:noProof/>
                <w:webHidden/>
              </w:rPr>
              <w:instrText xml:space="preserve"> PAGEREF _Toc141442856 \h </w:instrText>
            </w:r>
            <w:r w:rsidR="00E9351C">
              <w:rPr>
                <w:noProof/>
                <w:webHidden/>
              </w:rPr>
            </w:r>
            <w:r w:rsidR="00E9351C">
              <w:rPr>
                <w:noProof/>
                <w:webHidden/>
              </w:rPr>
              <w:fldChar w:fldCharType="separate"/>
            </w:r>
            <w:r w:rsidR="0060014A">
              <w:rPr>
                <w:noProof/>
                <w:webHidden/>
              </w:rPr>
              <w:t>47</w:t>
            </w:r>
            <w:r w:rsidR="00E9351C">
              <w:rPr>
                <w:noProof/>
                <w:webHidden/>
              </w:rPr>
              <w:fldChar w:fldCharType="end"/>
            </w:r>
          </w:hyperlink>
        </w:p>
        <w:p w14:paraId="27257FE6" w14:textId="05B54D07" w:rsidR="00E9351C" w:rsidRDefault="00000000">
          <w:pPr>
            <w:pStyle w:val="TOC1"/>
            <w:rPr>
              <w:rFonts w:eastAsiaTheme="minorEastAsia"/>
              <w:noProof/>
              <w:kern w:val="2"/>
              <w:lang w:val="en-US"/>
              <w14:ligatures w14:val="standardContextual"/>
            </w:rPr>
          </w:pPr>
          <w:hyperlink w:anchor="_Toc141442857" w:history="1">
            <w:r w:rsidR="00E9351C" w:rsidRPr="00586FD2">
              <w:rPr>
                <w:rStyle w:val="Hyperlink"/>
                <w:noProof/>
              </w:rPr>
              <w:t>9.</w:t>
            </w:r>
            <w:r w:rsidR="00E9351C">
              <w:rPr>
                <w:rFonts w:eastAsiaTheme="minorEastAsia"/>
                <w:noProof/>
                <w:kern w:val="2"/>
                <w:lang w:val="en-US"/>
                <w14:ligatures w14:val="standardContextual"/>
              </w:rPr>
              <w:tab/>
            </w:r>
            <w:r w:rsidR="00E9351C" w:rsidRPr="00586FD2">
              <w:rPr>
                <w:rStyle w:val="Hyperlink"/>
                <w:noProof/>
              </w:rPr>
              <w:t>ASPECTE PRIVIND CONFLICTUL DE INTERESE</w:t>
            </w:r>
            <w:r w:rsidR="00E9351C">
              <w:rPr>
                <w:noProof/>
                <w:webHidden/>
              </w:rPr>
              <w:tab/>
            </w:r>
            <w:r w:rsidR="00E9351C">
              <w:rPr>
                <w:noProof/>
                <w:webHidden/>
              </w:rPr>
              <w:fldChar w:fldCharType="begin"/>
            </w:r>
            <w:r w:rsidR="00E9351C">
              <w:rPr>
                <w:noProof/>
                <w:webHidden/>
              </w:rPr>
              <w:instrText xml:space="preserve"> PAGEREF _Toc141442857 \h </w:instrText>
            </w:r>
            <w:r w:rsidR="00E9351C">
              <w:rPr>
                <w:noProof/>
                <w:webHidden/>
              </w:rPr>
            </w:r>
            <w:r w:rsidR="00E9351C">
              <w:rPr>
                <w:noProof/>
                <w:webHidden/>
              </w:rPr>
              <w:fldChar w:fldCharType="separate"/>
            </w:r>
            <w:r w:rsidR="0060014A">
              <w:rPr>
                <w:noProof/>
                <w:webHidden/>
              </w:rPr>
              <w:t>48</w:t>
            </w:r>
            <w:r w:rsidR="00E9351C">
              <w:rPr>
                <w:noProof/>
                <w:webHidden/>
              </w:rPr>
              <w:fldChar w:fldCharType="end"/>
            </w:r>
          </w:hyperlink>
        </w:p>
        <w:p w14:paraId="64A86A20" w14:textId="3F26C45D" w:rsidR="00E9351C" w:rsidRDefault="00000000" w:rsidP="0060014A">
          <w:pPr>
            <w:pStyle w:val="TOC1"/>
            <w:rPr>
              <w:rFonts w:eastAsiaTheme="minorEastAsia"/>
              <w:noProof/>
              <w:kern w:val="2"/>
              <w:lang w:val="en-US"/>
              <w14:ligatures w14:val="standardContextual"/>
            </w:rPr>
          </w:pPr>
          <w:hyperlink w:anchor="_Toc141442858" w:history="1">
            <w:r w:rsidR="00E9351C" w:rsidRPr="00586FD2">
              <w:rPr>
                <w:rStyle w:val="Hyperlink"/>
                <w:noProof/>
              </w:rPr>
              <w:t>10.</w:t>
            </w:r>
            <w:r w:rsidR="00E9351C">
              <w:rPr>
                <w:rFonts w:eastAsiaTheme="minorEastAsia"/>
                <w:noProof/>
                <w:kern w:val="2"/>
                <w:lang w:val="en-US"/>
                <w14:ligatures w14:val="standardContextual"/>
              </w:rPr>
              <w:tab/>
            </w:r>
            <w:r w:rsidR="00E9351C" w:rsidRPr="00586FD2">
              <w:rPr>
                <w:rStyle w:val="Hyperlink"/>
                <w:noProof/>
              </w:rPr>
              <w:t>ASPECTE PRIVIND PRELUCRAREA DATELOR CU CARACTER PERSONAL</w:t>
            </w:r>
            <w:r w:rsidR="00E9351C">
              <w:rPr>
                <w:noProof/>
                <w:webHidden/>
              </w:rPr>
              <w:tab/>
            </w:r>
            <w:r w:rsidR="00E9351C">
              <w:rPr>
                <w:noProof/>
                <w:webHidden/>
              </w:rPr>
              <w:fldChar w:fldCharType="begin"/>
            </w:r>
            <w:r w:rsidR="00E9351C">
              <w:rPr>
                <w:noProof/>
                <w:webHidden/>
              </w:rPr>
              <w:instrText xml:space="preserve"> PAGEREF _Toc141442858 \h </w:instrText>
            </w:r>
            <w:r w:rsidR="00E9351C">
              <w:rPr>
                <w:noProof/>
                <w:webHidden/>
              </w:rPr>
            </w:r>
            <w:r w:rsidR="00E9351C">
              <w:rPr>
                <w:noProof/>
                <w:webHidden/>
              </w:rPr>
              <w:fldChar w:fldCharType="separate"/>
            </w:r>
            <w:r w:rsidR="0060014A">
              <w:rPr>
                <w:noProof/>
                <w:webHidden/>
              </w:rPr>
              <w:t>49</w:t>
            </w:r>
            <w:r w:rsidR="00E9351C">
              <w:rPr>
                <w:noProof/>
                <w:webHidden/>
              </w:rPr>
              <w:fldChar w:fldCharType="end"/>
            </w:r>
          </w:hyperlink>
        </w:p>
        <w:p w14:paraId="2BFC4A15" w14:textId="5CB761DB" w:rsidR="00E9351C" w:rsidRDefault="00000000" w:rsidP="0060014A">
          <w:pPr>
            <w:pStyle w:val="TOC1"/>
            <w:rPr>
              <w:rFonts w:eastAsiaTheme="minorEastAsia"/>
              <w:noProof/>
              <w:kern w:val="2"/>
              <w:lang w:val="en-US"/>
              <w14:ligatures w14:val="standardContextual"/>
            </w:rPr>
          </w:pPr>
          <w:hyperlink w:anchor="_Toc141442859" w:history="1">
            <w:r w:rsidR="00E9351C" w:rsidRPr="00586FD2">
              <w:rPr>
                <w:rStyle w:val="Hyperlink"/>
                <w:noProof/>
              </w:rPr>
              <w:t>11.</w:t>
            </w:r>
            <w:r w:rsidR="00E9351C">
              <w:rPr>
                <w:rFonts w:eastAsiaTheme="minorEastAsia"/>
                <w:noProof/>
                <w:kern w:val="2"/>
                <w:lang w:val="en-US"/>
                <w14:ligatures w14:val="standardContextual"/>
              </w:rPr>
              <w:tab/>
            </w:r>
            <w:r w:rsidR="00E9351C" w:rsidRPr="00586FD2">
              <w:rPr>
                <w:rStyle w:val="Hyperlink"/>
                <w:noProof/>
              </w:rPr>
              <w:t>ASPECTE PRIVIND MONITORIZAREA TEHNICĂ ȘI RAPOARTELE DE PROGRES</w:t>
            </w:r>
            <w:r w:rsidR="00E9351C">
              <w:rPr>
                <w:noProof/>
                <w:webHidden/>
              </w:rPr>
              <w:tab/>
            </w:r>
            <w:r w:rsidR="00E9351C">
              <w:rPr>
                <w:noProof/>
                <w:webHidden/>
              </w:rPr>
              <w:fldChar w:fldCharType="begin"/>
            </w:r>
            <w:r w:rsidR="00E9351C">
              <w:rPr>
                <w:noProof/>
                <w:webHidden/>
              </w:rPr>
              <w:instrText xml:space="preserve"> PAGEREF _Toc141442859 \h </w:instrText>
            </w:r>
            <w:r w:rsidR="00E9351C">
              <w:rPr>
                <w:noProof/>
                <w:webHidden/>
              </w:rPr>
            </w:r>
            <w:r w:rsidR="00E9351C">
              <w:rPr>
                <w:noProof/>
                <w:webHidden/>
              </w:rPr>
              <w:fldChar w:fldCharType="separate"/>
            </w:r>
            <w:r w:rsidR="0060014A">
              <w:rPr>
                <w:noProof/>
                <w:webHidden/>
              </w:rPr>
              <w:t>50</w:t>
            </w:r>
            <w:r w:rsidR="00E9351C">
              <w:rPr>
                <w:noProof/>
                <w:webHidden/>
              </w:rPr>
              <w:fldChar w:fldCharType="end"/>
            </w:r>
          </w:hyperlink>
        </w:p>
        <w:p w14:paraId="08B2D628" w14:textId="547E8B3F" w:rsidR="00E9351C" w:rsidRDefault="00000000" w:rsidP="00E9351C">
          <w:pPr>
            <w:pStyle w:val="TOC2"/>
            <w:rPr>
              <w:rFonts w:eastAsiaTheme="minorEastAsia"/>
              <w:noProof/>
              <w:kern w:val="2"/>
              <w:lang w:val="en-US"/>
              <w14:ligatures w14:val="standardContextual"/>
            </w:rPr>
          </w:pPr>
          <w:hyperlink w:anchor="_Toc141442860" w:history="1">
            <w:r w:rsidR="00E9351C" w:rsidRPr="00586FD2">
              <w:rPr>
                <w:rStyle w:val="Hyperlink"/>
                <w:noProof/>
              </w:rPr>
              <w:t>11.1 Rapoartele de progres</w:t>
            </w:r>
            <w:r w:rsidR="00E9351C">
              <w:rPr>
                <w:noProof/>
                <w:webHidden/>
              </w:rPr>
              <w:tab/>
            </w:r>
            <w:r w:rsidR="00E9351C">
              <w:rPr>
                <w:noProof/>
                <w:webHidden/>
              </w:rPr>
              <w:fldChar w:fldCharType="begin"/>
            </w:r>
            <w:r w:rsidR="00E9351C">
              <w:rPr>
                <w:noProof/>
                <w:webHidden/>
              </w:rPr>
              <w:instrText xml:space="preserve"> PAGEREF _Toc141442860 \h </w:instrText>
            </w:r>
            <w:r w:rsidR="00E9351C">
              <w:rPr>
                <w:noProof/>
                <w:webHidden/>
              </w:rPr>
            </w:r>
            <w:r w:rsidR="00E9351C">
              <w:rPr>
                <w:noProof/>
                <w:webHidden/>
              </w:rPr>
              <w:fldChar w:fldCharType="separate"/>
            </w:r>
            <w:r w:rsidR="0060014A">
              <w:rPr>
                <w:noProof/>
                <w:webHidden/>
              </w:rPr>
              <w:t>50</w:t>
            </w:r>
            <w:r w:rsidR="00E9351C">
              <w:rPr>
                <w:noProof/>
                <w:webHidden/>
              </w:rPr>
              <w:fldChar w:fldCharType="end"/>
            </w:r>
          </w:hyperlink>
        </w:p>
        <w:p w14:paraId="4FCE7DCB" w14:textId="39AAF395" w:rsidR="00E9351C" w:rsidRDefault="00000000" w:rsidP="00E9351C">
          <w:pPr>
            <w:pStyle w:val="TOC2"/>
            <w:rPr>
              <w:rFonts w:eastAsiaTheme="minorEastAsia"/>
              <w:noProof/>
              <w:kern w:val="2"/>
              <w:lang w:val="en-US"/>
              <w14:ligatures w14:val="standardContextual"/>
            </w:rPr>
          </w:pPr>
          <w:hyperlink w:anchor="_Toc141442861" w:history="1">
            <w:r w:rsidR="00E9351C" w:rsidRPr="00586FD2">
              <w:rPr>
                <w:rStyle w:val="Hyperlink"/>
                <w:noProof/>
              </w:rPr>
              <w:t>11.2 Vizitele de monitorizare</w:t>
            </w:r>
            <w:r w:rsidR="00E9351C">
              <w:rPr>
                <w:noProof/>
                <w:webHidden/>
              </w:rPr>
              <w:tab/>
            </w:r>
            <w:r w:rsidR="00E9351C">
              <w:rPr>
                <w:noProof/>
                <w:webHidden/>
              </w:rPr>
              <w:fldChar w:fldCharType="begin"/>
            </w:r>
            <w:r w:rsidR="00E9351C">
              <w:rPr>
                <w:noProof/>
                <w:webHidden/>
              </w:rPr>
              <w:instrText xml:space="preserve"> PAGEREF _Toc141442861 \h </w:instrText>
            </w:r>
            <w:r w:rsidR="00E9351C">
              <w:rPr>
                <w:noProof/>
                <w:webHidden/>
              </w:rPr>
            </w:r>
            <w:r w:rsidR="00E9351C">
              <w:rPr>
                <w:noProof/>
                <w:webHidden/>
              </w:rPr>
              <w:fldChar w:fldCharType="separate"/>
            </w:r>
            <w:r w:rsidR="0060014A">
              <w:rPr>
                <w:noProof/>
                <w:webHidden/>
              </w:rPr>
              <w:t>51</w:t>
            </w:r>
            <w:r w:rsidR="00E9351C">
              <w:rPr>
                <w:noProof/>
                <w:webHidden/>
              </w:rPr>
              <w:fldChar w:fldCharType="end"/>
            </w:r>
          </w:hyperlink>
        </w:p>
        <w:p w14:paraId="3FBCB69A" w14:textId="795E1EBA" w:rsidR="00E9351C" w:rsidRDefault="00000000" w:rsidP="00E9351C">
          <w:pPr>
            <w:pStyle w:val="TOC2"/>
            <w:rPr>
              <w:rFonts w:eastAsiaTheme="minorEastAsia"/>
              <w:noProof/>
              <w:kern w:val="2"/>
              <w:lang w:val="en-US"/>
              <w14:ligatures w14:val="standardContextual"/>
            </w:rPr>
          </w:pPr>
          <w:hyperlink w:anchor="_Toc141442862" w:history="1">
            <w:r w:rsidR="00E9351C" w:rsidRPr="00586FD2">
              <w:rPr>
                <w:rStyle w:val="Hyperlink"/>
                <w:noProof/>
              </w:rPr>
              <w:t>11.3 Mecanismul specific indicatorilor de etapă. Planul de monitorizare</w:t>
            </w:r>
            <w:r w:rsidR="00E9351C">
              <w:rPr>
                <w:noProof/>
                <w:webHidden/>
              </w:rPr>
              <w:tab/>
            </w:r>
            <w:r w:rsidR="00E9351C">
              <w:rPr>
                <w:noProof/>
                <w:webHidden/>
              </w:rPr>
              <w:fldChar w:fldCharType="begin"/>
            </w:r>
            <w:r w:rsidR="00E9351C">
              <w:rPr>
                <w:noProof/>
                <w:webHidden/>
              </w:rPr>
              <w:instrText xml:space="preserve"> PAGEREF _Toc141442862 \h </w:instrText>
            </w:r>
            <w:r w:rsidR="00E9351C">
              <w:rPr>
                <w:noProof/>
                <w:webHidden/>
              </w:rPr>
            </w:r>
            <w:r w:rsidR="00E9351C">
              <w:rPr>
                <w:noProof/>
                <w:webHidden/>
              </w:rPr>
              <w:fldChar w:fldCharType="separate"/>
            </w:r>
            <w:r w:rsidR="0060014A">
              <w:rPr>
                <w:noProof/>
                <w:webHidden/>
              </w:rPr>
              <w:t>53</w:t>
            </w:r>
            <w:r w:rsidR="00E9351C">
              <w:rPr>
                <w:noProof/>
                <w:webHidden/>
              </w:rPr>
              <w:fldChar w:fldCharType="end"/>
            </w:r>
          </w:hyperlink>
        </w:p>
        <w:p w14:paraId="45B61453" w14:textId="33EC85E2" w:rsidR="00E9351C" w:rsidRDefault="00000000" w:rsidP="00C50825">
          <w:pPr>
            <w:pStyle w:val="TOC1"/>
            <w:rPr>
              <w:rFonts w:eastAsiaTheme="minorEastAsia"/>
              <w:noProof/>
              <w:kern w:val="2"/>
              <w:lang w:val="en-US"/>
              <w14:ligatures w14:val="standardContextual"/>
            </w:rPr>
          </w:pPr>
          <w:hyperlink w:anchor="_Toc141442863" w:history="1">
            <w:r w:rsidR="00E9351C" w:rsidRPr="00586FD2">
              <w:rPr>
                <w:rStyle w:val="Hyperlink"/>
                <w:noProof/>
              </w:rPr>
              <w:t>12.</w:t>
            </w:r>
            <w:r w:rsidR="00E9351C">
              <w:rPr>
                <w:rFonts w:eastAsiaTheme="minorEastAsia"/>
                <w:noProof/>
                <w:kern w:val="2"/>
                <w:lang w:val="en-US"/>
                <w14:ligatures w14:val="standardContextual"/>
              </w:rPr>
              <w:tab/>
            </w:r>
            <w:r w:rsidR="00E9351C" w:rsidRPr="00586FD2">
              <w:rPr>
                <w:rStyle w:val="Hyperlink"/>
                <w:noProof/>
              </w:rPr>
              <w:t>ASPECTE PRIVIND MANAGEMENTUL FINANCIAR</w:t>
            </w:r>
            <w:r w:rsidR="00E9351C">
              <w:rPr>
                <w:noProof/>
                <w:webHidden/>
              </w:rPr>
              <w:tab/>
            </w:r>
            <w:r w:rsidR="00E9351C">
              <w:rPr>
                <w:noProof/>
                <w:webHidden/>
              </w:rPr>
              <w:fldChar w:fldCharType="begin"/>
            </w:r>
            <w:r w:rsidR="00E9351C">
              <w:rPr>
                <w:noProof/>
                <w:webHidden/>
              </w:rPr>
              <w:instrText xml:space="preserve"> PAGEREF _Toc141442863 \h </w:instrText>
            </w:r>
            <w:r w:rsidR="00E9351C">
              <w:rPr>
                <w:noProof/>
                <w:webHidden/>
              </w:rPr>
            </w:r>
            <w:r w:rsidR="00E9351C">
              <w:rPr>
                <w:noProof/>
                <w:webHidden/>
              </w:rPr>
              <w:fldChar w:fldCharType="separate"/>
            </w:r>
            <w:r w:rsidR="0060014A">
              <w:rPr>
                <w:noProof/>
                <w:webHidden/>
              </w:rPr>
              <w:t>54</w:t>
            </w:r>
            <w:r w:rsidR="00E9351C">
              <w:rPr>
                <w:noProof/>
                <w:webHidden/>
              </w:rPr>
              <w:fldChar w:fldCharType="end"/>
            </w:r>
          </w:hyperlink>
        </w:p>
        <w:p w14:paraId="7536A0F2" w14:textId="07728026" w:rsidR="00E9351C" w:rsidRDefault="00000000" w:rsidP="00E9351C">
          <w:pPr>
            <w:pStyle w:val="TOC2"/>
            <w:rPr>
              <w:rFonts w:eastAsiaTheme="minorEastAsia"/>
              <w:noProof/>
              <w:kern w:val="2"/>
              <w:lang w:val="en-US"/>
              <w14:ligatures w14:val="standardContextual"/>
            </w:rPr>
          </w:pPr>
          <w:hyperlink w:anchor="_Toc141442864" w:history="1">
            <w:r w:rsidR="00E9351C" w:rsidRPr="00586FD2">
              <w:rPr>
                <w:rStyle w:val="Hyperlink"/>
                <w:noProof/>
              </w:rPr>
              <w:t>12.1 Mecanismul cererilor de prefinanțare</w:t>
            </w:r>
            <w:r w:rsidR="00E9351C">
              <w:rPr>
                <w:noProof/>
                <w:webHidden/>
              </w:rPr>
              <w:tab/>
            </w:r>
            <w:r w:rsidR="00E9351C">
              <w:rPr>
                <w:noProof/>
                <w:webHidden/>
              </w:rPr>
              <w:fldChar w:fldCharType="begin"/>
            </w:r>
            <w:r w:rsidR="00E9351C">
              <w:rPr>
                <w:noProof/>
                <w:webHidden/>
              </w:rPr>
              <w:instrText xml:space="preserve"> PAGEREF _Toc141442864 \h </w:instrText>
            </w:r>
            <w:r w:rsidR="00E9351C">
              <w:rPr>
                <w:noProof/>
                <w:webHidden/>
              </w:rPr>
            </w:r>
            <w:r w:rsidR="00E9351C">
              <w:rPr>
                <w:noProof/>
                <w:webHidden/>
              </w:rPr>
              <w:fldChar w:fldCharType="separate"/>
            </w:r>
            <w:r w:rsidR="0060014A">
              <w:rPr>
                <w:noProof/>
                <w:webHidden/>
              </w:rPr>
              <w:t>55</w:t>
            </w:r>
            <w:r w:rsidR="00E9351C">
              <w:rPr>
                <w:noProof/>
                <w:webHidden/>
              </w:rPr>
              <w:fldChar w:fldCharType="end"/>
            </w:r>
          </w:hyperlink>
        </w:p>
        <w:p w14:paraId="4BC95A3A" w14:textId="0F781252" w:rsidR="00E9351C" w:rsidRDefault="00000000" w:rsidP="00E9351C">
          <w:pPr>
            <w:pStyle w:val="TOC2"/>
            <w:rPr>
              <w:rFonts w:eastAsiaTheme="minorEastAsia"/>
              <w:noProof/>
              <w:kern w:val="2"/>
              <w:lang w:val="en-US"/>
              <w14:ligatures w14:val="standardContextual"/>
            </w:rPr>
          </w:pPr>
          <w:hyperlink w:anchor="_Toc141442865" w:history="1">
            <w:r w:rsidR="00E9351C" w:rsidRPr="00586FD2">
              <w:rPr>
                <w:rStyle w:val="Hyperlink"/>
                <w:noProof/>
              </w:rPr>
              <w:t>12.2 Mecanismul cererilor de plată</w:t>
            </w:r>
            <w:r w:rsidR="00E9351C">
              <w:rPr>
                <w:noProof/>
                <w:webHidden/>
              </w:rPr>
              <w:tab/>
            </w:r>
            <w:r w:rsidR="00E9351C">
              <w:rPr>
                <w:noProof/>
                <w:webHidden/>
              </w:rPr>
              <w:fldChar w:fldCharType="begin"/>
            </w:r>
            <w:r w:rsidR="00E9351C">
              <w:rPr>
                <w:noProof/>
                <w:webHidden/>
              </w:rPr>
              <w:instrText xml:space="preserve"> PAGEREF _Toc141442865 \h </w:instrText>
            </w:r>
            <w:r w:rsidR="00E9351C">
              <w:rPr>
                <w:noProof/>
                <w:webHidden/>
              </w:rPr>
            </w:r>
            <w:r w:rsidR="00E9351C">
              <w:rPr>
                <w:noProof/>
                <w:webHidden/>
              </w:rPr>
              <w:fldChar w:fldCharType="separate"/>
            </w:r>
            <w:r w:rsidR="0060014A">
              <w:rPr>
                <w:noProof/>
                <w:webHidden/>
              </w:rPr>
              <w:t>56</w:t>
            </w:r>
            <w:r w:rsidR="00E9351C">
              <w:rPr>
                <w:noProof/>
                <w:webHidden/>
              </w:rPr>
              <w:fldChar w:fldCharType="end"/>
            </w:r>
          </w:hyperlink>
        </w:p>
        <w:p w14:paraId="069735B8" w14:textId="61182F92" w:rsidR="00E9351C" w:rsidRDefault="00000000" w:rsidP="00E9351C">
          <w:pPr>
            <w:pStyle w:val="TOC2"/>
            <w:rPr>
              <w:rFonts w:eastAsiaTheme="minorEastAsia"/>
              <w:noProof/>
              <w:kern w:val="2"/>
              <w:lang w:val="en-US"/>
              <w14:ligatures w14:val="standardContextual"/>
            </w:rPr>
          </w:pPr>
          <w:hyperlink w:anchor="_Toc141442866" w:history="1">
            <w:r w:rsidR="00E9351C" w:rsidRPr="00586FD2">
              <w:rPr>
                <w:rStyle w:val="Hyperlink"/>
                <w:noProof/>
              </w:rPr>
              <w:t>12.3 Mecanismul cererilor de rambursare</w:t>
            </w:r>
            <w:r w:rsidR="00E9351C">
              <w:rPr>
                <w:noProof/>
                <w:webHidden/>
              </w:rPr>
              <w:tab/>
            </w:r>
            <w:r w:rsidR="00E9351C">
              <w:rPr>
                <w:noProof/>
                <w:webHidden/>
              </w:rPr>
              <w:fldChar w:fldCharType="begin"/>
            </w:r>
            <w:r w:rsidR="00E9351C">
              <w:rPr>
                <w:noProof/>
                <w:webHidden/>
              </w:rPr>
              <w:instrText xml:space="preserve"> PAGEREF _Toc141442866 \h </w:instrText>
            </w:r>
            <w:r w:rsidR="00E9351C">
              <w:rPr>
                <w:noProof/>
                <w:webHidden/>
              </w:rPr>
            </w:r>
            <w:r w:rsidR="00E9351C">
              <w:rPr>
                <w:noProof/>
                <w:webHidden/>
              </w:rPr>
              <w:fldChar w:fldCharType="separate"/>
            </w:r>
            <w:r w:rsidR="0060014A">
              <w:rPr>
                <w:noProof/>
                <w:webHidden/>
              </w:rPr>
              <w:t>56</w:t>
            </w:r>
            <w:r w:rsidR="00E9351C">
              <w:rPr>
                <w:noProof/>
                <w:webHidden/>
              </w:rPr>
              <w:fldChar w:fldCharType="end"/>
            </w:r>
          </w:hyperlink>
        </w:p>
        <w:p w14:paraId="71F494BB" w14:textId="4AC6AC7B" w:rsidR="00E9351C" w:rsidRDefault="00000000" w:rsidP="00E9351C">
          <w:pPr>
            <w:pStyle w:val="TOC2"/>
            <w:rPr>
              <w:rFonts w:eastAsiaTheme="minorEastAsia"/>
              <w:noProof/>
              <w:kern w:val="2"/>
              <w:lang w:val="en-US"/>
              <w14:ligatures w14:val="standardContextual"/>
            </w:rPr>
          </w:pPr>
          <w:hyperlink w:anchor="_Toc141442867" w:history="1">
            <w:r w:rsidR="00E9351C" w:rsidRPr="00586FD2">
              <w:rPr>
                <w:rStyle w:val="Hyperlink"/>
                <w:noProof/>
              </w:rPr>
              <w:t>12.4 Graficul cererilor de prefinanțare/plată/rambursare</w:t>
            </w:r>
            <w:r w:rsidR="00E9351C">
              <w:rPr>
                <w:noProof/>
                <w:webHidden/>
              </w:rPr>
              <w:tab/>
            </w:r>
            <w:r w:rsidR="00E9351C">
              <w:rPr>
                <w:noProof/>
                <w:webHidden/>
              </w:rPr>
              <w:fldChar w:fldCharType="begin"/>
            </w:r>
            <w:r w:rsidR="00E9351C">
              <w:rPr>
                <w:noProof/>
                <w:webHidden/>
              </w:rPr>
              <w:instrText xml:space="preserve"> PAGEREF _Toc141442867 \h </w:instrText>
            </w:r>
            <w:r w:rsidR="00E9351C">
              <w:rPr>
                <w:noProof/>
                <w:webHidden/>
              </w:rPr>
            </w:r>
            <w:r w:rsidR="00E9351C">
              <w:rPr>
                <w:noProof/>
                <w:webHidden/>
              </w:rPr>
              <w:fldChar w:fldCharType="separate"/>
            </w:r>
            <w:r w:rsidR="0060014A">
              <w:rPr>
                <w:noProof/>
                <w:webHidden/>
              </w:rPr>
              <w:t>57</w:t>
            </w:r>
            <w:r w:rsidR="00E9351C">
              <w:rPr>
                <w:noProof/>
                <w:webHidden/>
              </w:rPr>
              <w:fldChar w:fldCharType="end"/>
            </w:r>
          </w:hyperlink>
        </w:p>
        <w:p w14:paraId="4EFAAF50" w14:textId="52468D6B" w:rsidR="00E9351C" w:rsidRDefault="00000000">
          <w:pPr>
            <w:pStyle w:val="TOC3"/>
            <w:rPr>
              <w:rFonts w:eastAsiaTheme="minorEastAsia"/>
              <w:noProof/>
              <w:kern w:val="2"/>
              <w:lang w:val="en-US"/>
              <w14:ligatures w14:val="standardContextual"/>
            </w:rPr>
          </w:pPr>
          <w:hyperlink w:anchor="_Toc141442868" w:history="1">
            <w:r w:rsidR="00E9351C" w:rsidRPr="00586FD2">
              <w:rPr>
                <w:rStyle w:val="Hyperlink"/>
                <w:noProof/>
              </w:rPr>
              <w:t>12.4.1 Mecanismul acordării ratei forfetare</w:t>
            </w:r>
            <w:r w:rsidR="00E9351C">
              <w:rPr>
                <w:noProof/>
                <w:webHidden/>
              </w:rPr>
              <w:tab/>
            </w:r>
            <w:r w:rsidR="00E9351C">
              <w:rPr>
                <w:noProof/>
                <w:webHidden/>
              </w:rPr>
              <w:fldChar w:fldCharType="begin"/>
            </w:r>
            <w:r w:rsidR="00E9351C">
              <w:rPr>
                <w:noProof/>
                <w:webHidden/>
              </w:rPr>
              <w:instrText xml:space="preserve"> PAGEREF _Toc141442868 \h </w:instrText>
            </w:r>
            <w:r w:rsidR="00E9351C">
              <w:rPr>
                <w:noProof/>
                <w:webHidden/>
              </w:rPr>
            </w:r>
            <w:r w:rsidR="00E9351C">
              <w:rPr>
                <w:noProof/>
                <w:webHidden/>
              </w:rPr>
              <w:fldChar w:fldCharType="separate"/>
            </w:r>
            <w:r w:rsidR="0060014A">
              <w:rPr>
                <w:noProof/>
                <w:webHidden/>
              </w:rPr>
              <w:t>57</w:t>
            </w:r>
            <w:r w:rsidR="00E9351C">
              <w:rPr>
                <w:noProof/>
                <w:webHidden/>
              </w:rPr>
              <w:fldChar w:fldCharType="end"/>
            </w:r>
          </w:hyperlink>
        </w:p>
        <w:p w14:paraId="022460C4" w14:textId="221A167F" w:rsidR="00E9351C" w:rsidRDefault="00000000" w:rsidP="00E9351C">
          <w:pPr>
            <w:pStyle w:val="TOC2"/>
            <w:rPr>
              <w:rFonts w:eastAsiaTheme="minorEastAsia"/>
              <w:noProof/>
              <w:kern w:val="2"/>
              <w:lang w:val="en-US"/>
              <w14:ligatures w14:val="standardContextual"/>
            </w:rPr>
          </w:pPr>
          <w:hyperlink w:anchor="_Toc141442869" w:history="1">
            <w:r w:rsidR="00E9351C" w:rsidRPr="00586FD2">
              <w:rPr>
                <w:rStyle w:val="Hyperlink"/>
                <w:noProof/>
              </w:rPr>
              <w:t>12.5 Vizitele la fața locului</w:t>
            </w:r>
            <w:r w:rsidR="00E9351C">
              <w:rPr>
                <w:noProof/>
                <w:webHidden/>
              </w:rPr>
              <w:tab/>
            </w:r>
            <w:r w:rsidR="00E9351C">
              <w:rPr>
                <w:noProof/>
                <w:webHidden/>
              </w:rPr>
              <w:fldChar w:fldCharType="begin"/>
            </w:r>
            <w:r w:rsidR="00E9351C">
              <w:rPr>
                <w:noProof/>
                <w:webHidden/>
              </w:rPr>
              <w:instrText xml:space="preserve"> PAGEREF _Toc141442869 \h </w:instrText>
            </w:r>
            <w:r w:rsidR="00E9351C">
              <w:rPr>
                <w:noProof/>
                <w:webHidden/>
              </w:rPr>
            </w:r>
            <w:r w:rsidR="00E9351C">
              <w:rPr>
                <w:noProof/>
                <w:webHidden/>
              </w:rPr>
              <w:fldChar w:fldCharType="separate"/>
            </w:r>
            <w:r w:rsidR="0060014A">
              <w:rPr>
                <w:noProof/>
                <w:webHidden/>
              </w:rPr>
              <w:t>57</w:t>
            </w:r>
            <w:r w:rsidR="00E9351C">
              <w:rPr>
                <w:noProof/>
                <w:webHidden/>
              </w:rPr>
              <w:fldChar w:fldCharType="end"/>
            </w:r>
          </w:hyperlink>
        </w:p>
        <w:p w14:paraId="48A0E45E" w14:textId="20C16FB5" w:rsidR="00E9351C" w:rsidRDefault="00000000">
          <w:pPr>
            <w:pStyle w:val="TOC1"/>
            <w:rPr>
              <w:rFonts w:eastAsiaTheme="minorEastAsia"/>
              <w:noProof/>
              <w:kern w:val="2"/>
              <w:lang w:val="en-US"/>
              <w14:ligatures w14:val="standardContextual"/>
            </w:rPr>
          </w:pPr>
          <w:hyperlink w:anchor="_Toc141442870" w:history="1">
            <w:r w:rsidR="00E9351C" w:rsidRPr="00586FD2">
              <w:rPr>
                <w:rStyle w:val="Hyperlink"/>
                <w:noProof/>
              </w:rPr>
              <w:t>13. MODIFICAREA GHIDULUI SOLICITANTULUI</w:t>
            </w:r>
            <w:r w:rsidR="00E9351C">
              <w:rPr>
                <w:noProof/>
                <w:webHidden/>
              </w:rPr>
              <w:tab/>
            </w:r>
            <w:r w:rsidR="00E9351C">
              <w:rPr>
                <w:noProof/>
                <w:webHidden/>
              </w:rPr>
              <w:fldChar w:fldCharType="begin"/>
            </w:r>
            <w:r w:rsidR="00E9351C">
              <w:rPr>
                <w:noProof/>
                <w:webHidden/>
              </w:rPr>
              <w:instrText xml:space="preserve"> PAGEREF _Toc141442870 \h </w:instrText>
            </w:r>
            <w:r w:rsidR="00E9351C">
              <w:rPr>
                <w:noProof/>
                <w:webHidden/>
              </w:rPr>
            </w:r>
            <w:r w:rsidR="00E9351C">
              <w:rPr>
                <w:noProof/>
                <w:webHidden/>
              </w:rPr>
              <w:fldChar w:fldCharType="separate"/>
            </w:r>
            <w:r w:rsidR="0060014A">
              <w:rPr>
                <w:noProof/>
                <w:webHidden/>
              </w:rPr>
              <w:t>58</w:t>
            </w:r>
            <w:r w:rsidR="00E9351C">
              <w:rPr>
                <w:noProof/>
                <w:webHidden/>
              </w:rPr>
              <w:fldChar w:fldCharType="end"/>
            </w:r>
          </w:hyperlink>
        </w:p>
        <w:p w14:paraId="5F65C796" w14:textId="3A1432B6" w:rsidR="00E9351C" w:rsidRDefault="00000000" w:rsidP="00E9351C">
          <w:pPr>
            <w:pStyle w:val="TOC2"/>
            <w:rPr>
              <w:rFonts w:eastAsiaTheme="minorEastAsia"/>
              <w:noProof/>
              <w:kern w:val="2"/>
              <w:lang w:val="en-US"/>
              <w14:ligatures w14:val="standardContextual"/>
            </w:rPr>
          </w:pPr>
          <w:hyperlink w:anchor="_Toc141442871" w:history="1">
            <w:r w:rsidR="00E9351C" w:rsidRPr="00586FD2">
              <w:rPr>
                <w:rStyle w:val="Hyperlink"/>
                <w:noProof/>
              </w:rPr>
              <w:t>13.1.</w:t>
            </w:r>
            <w:r w:rsidR="00E9351C">
              <w:rPr>
                <w:rFonts w:eastAsiaTheme="minorEastAsia"/>
                <w:noProof/>
                <w:kern w:val="2"/>
                <w:lang w:val="en-US"/>
                <w14:ligatures w14:val="standardContextual"/>
              </w:rPr>
              <w:tab/>
            </w:r>
            <w:r w:rsidR="00E9351C" w:rsidRPr="00586FD2">
              <w:rPr>
                <w:rStyle w:val="Hyperlink"/>
                <w:noProof/>
              </w:rPr>
              <w:t>Aspectele care pot face obiectul modificărilor prevederilor ghidului solicitantului</w:t>
            </w:r>
            <w:r w:rsidR="00E9351C">
              <w:rPr>
                <w:noProof/>
                <w:webHidden/>
              </w:rPr>
              <w:tab/>
            </w:r>
            <w:r w:rsidR="00E9351C">
              <w:rPr>
                <w:noProof/>
                <w:webHidden/>
              </w:rPr>
              <w:fldChar w:fldCharType="begin"/>
            </w:r>
            <w:r w:rsidR="00E9351C">
              <w:rPr>
                <w:noProof/>
                <w:webHidden/>
              </w:rPr>
              <w:instrText xml:space="preserve"> PAGEREF _Toc141442871 \h </w:instrText>
            </w:r>
            <w:r w:rsidR="00E9351C">
              <w:rPr>
                <w:noProof/>
                <w:webHidden/>
              </w:rPr>
            </w:r>
            <w:r w:rsidR="00E9351C">
              <w:rPr>
                <w:noProof/>
                <w:webHidden/>
              </w:rPr>
              <w:fldChar w:fldCharType="separate"/>
            </w:r>
            <w:r w:rsidR="0060014A">
              <w:rPr>
                <w:noProof/>
                <w:webHidden/>
              </w:rPr>
              <w:t>58</w:t>
            </w:r>
            <w:r w:rsidR="00E9351C">
              <w:rPr>
                <w:noProof/>
                <w:webHidden/>
              </w:rPr>
              <w:fldChar w:fldCharType="end"/>
            </w:r>
          </w:hyperlink>
        </w:p>
        <w:p w14:paraId="5EA6A360" w14:textId="3A52B9A6" w:rsidR="00E9351C" w:rsidRDefault="00000000" w:rsidP="00E9351C">
          <w:pPr>
            <w:pStyle w:val="TOC2"/>
            <w:rPr>
              <w:rFonts w:eastAsiaTheme="minorEastAsia"/>
              <w:noProof/>
              <w:kern w:val="2"/>
              <w:lang w:val="en-US"/>
              <w14:ligatures w14:val="standardContextual"/>
            </w:rPr>
          </w:pPr>
          <w:hyperlink w:anchor="_Toc141442872" w:history="1">
            <w:r w:rsidR="00E9351C" w:rsidRPr="00586FD2">
              <w:rPr>
                <w:rStyle w:val="Hyperlink"/>
                <w:noProof/>
              </w:rPr>
              <w:t>13.2.</w:t>
            </w:r>
            <w:r w:rsidR="00E9351C">
              <w:rPr>
                <w:rFonts w:eastAsiaTheme="minorEastAsia"/>
                <w:noProof/>
                <w:kern w:val="2"/>
                <w:lang w:val="en-US"/>
                <w14:ligatures w14:val="standardContextual"/>
              </w:rPr>
              <w:tab/>
            </w:r>
            <w:r w:rsidR="00E9351C" w:rsidRPr="00586FD2">
              <w:rPr>
                <w:rStyle w:val="Hyperlink"/>
                <w:noProof/>
              </w:rPr>
              <w:t>Condiții privind aplicarea modificărilor pentru cererile de finanțare aflate în procesul de selecție (condiții tranzitorii)</w:t>
            </w:r>
            <w:r w:rsidR="00E9351C">
              <w:rPr>
                <w:noProof/>
                <w:webHidden/>
              </w:rPr>
              <w:tab/>
            </w:r>
            <w:r w:rsidR="00E9351C">
              <w:rPr>
                <w:noProof/>
                <w:webHidden/>
              </w:rPr>
              <w:fldChar w:fldCharType="begin"/>
            </w:r>
            <w:r w:rsidR="00E9351C">
              <w:rPr>
                <w:noProof/>
                <w:webHidden/>
              </w:rPr>
              <w:instrText xml:space="preserve"> PAGEREF _Toc141442872 \h </w:instrText>
            </w:r>
            <w:r w:rsidR="00E9351C">
              <w:rPr>
                <w:noProof/>
                <w:webHidden/>
              </w:rPr>
            </w:r>
            <w:r w:rsidR="00E9351C">
              <w:rPr>
                <w:noProof/>
                <w:webHidden/>
              </w:rPr>
              <w:fldChar w:fldCharType="separate"/>
            </w:r>
            <w:r w:rsidR="0060014A">
              <w:rPr>
                <w:noProof/>
                <w:webHidden/>
              </w:rPr>
              <w:t>58</w:t>
            </w:r>
            <w:r w:rsidR="00E9351C">
              <w:rPr>
                <w:noProof/>
                <w:webHidden/>
              </w:rPr>
              <w:fldChar w:fldCharType="end"/>
            </w:r>
          </w:hyperlink>
        </w:p>
        <w:p w14:paraId="39D68A91" w14:textId="731C9071" w:rsidR="00E9351C" w:rsidRDefault="00000000" w:rsidP="0060014A">
          <w:pPr>
            <w:pStyle w:val="TOC1"/>
            <w:rPr>
              <w:rFonts w:eastAsiaTheme="minorEastAsia"/>
              <w:noProof/>
              <w:kern w:val="2"/>
              <w:lang w:val="en-US"/>
              <w14:ligatures w14:val="standardContextual"/>
            </w:rPr>
          </w:pPr>
          <w:hyperlink w:anchor="_Toc141442873" w:history="1">
            <w:r w:rsidR="00E9351C" w:rsidRPr="00586FD2">
              <w:rPr>
                <w:rStyle w:val="Hyperlink"/>
                <w:noProof/>
              </w:rPr>
              <w:t>14.</w:t>
            </w:r>
            <w:r w:rsidR="00E9351C">
              <w:rPr>
                <w:rFonts w:eastAsiaTheme="minorEastAsia"/>
                <w:noProof/>
                <w:kern w:val="2"/>
                <w:lang w:val="en-US"/>
                <w14:ligatures w14:val="standardContextual"/>
              </w:rPr>
              <w:tab/>
            </w:r>
            <w:r w:rsidR="00E9351C" w:rsidRPr="00586FD2">
              <w:rPr>
                <w:rStyle w:val="Hyperlink"/>
                <w:noProof/>
              </w:rPr>
              <w:t>ANEXE</w:t>
            </w:r>
            <w:r w:rsidR="00E9351C">
              <w:rPr>
                <w:noProof/>
                <w:webHidden/>
              </w:rPr>
              <w:tab/>
            </w:r>
            <w:r w:rsidR="00E9351C">
              <w:rPr>
                <w:noProof/>
                <w:webHidden/>
              </w:rPr>
              <w:fldChar w:fldCharType="begin"/>
            </w:r>
            <w:r w:rsidR="00E9351C">
              <w:rPr>
                <w:noProof/>
                <w:webHidden/>
              </w:rPr>
              <w:instrText xml:space="preserve"> PAGEREF _Toc141442873 \h </w:instrText>
            </w:r>
            <w:r w:rsidR="00E9351C">
              <w:rPr>
                <w:noProof/>
                <w:webHidden/>
              </w:rPr>
            </w:r>
            <w:r w:rsidR="00E9351C">
              <w:rPr>
                <w:noProof/>
                <w:webHidden/>
              </w:rPr>
              <w:fldChar w:fldCharType="separate"/>
            </w:r>
            <w:r w:rsidR="0060014A">
              <w:rPr>
                <w:noProof/>
                <w:webHidden/>
              </w:rPr>
              <w:t>59</w:t>
            </w:r>
            <w:r w:rsidR="00E9351C">
              <w:rPr>
                <w:noProof/>
                <w:webHidden/>
              </w:rPr>
              <w:fldChar w:fldCharType="end"/>
            </w:r>
          </w:hyperlink>
        </w:p>
        <w:p w14:paraId="087E1805" w14:textId="2CEF18FD" w:rsidR="006A14E7" w:rsidRPr="00A64E0B" w:rsidRDefault="006A14E7">
          <w:pPr>
            <w:rPr>
              <w:rFonts w:cstheme="minorHAnsi"/>
            </w:rPr>
          </w:pPr>
          <w:r w:rsidRPr="00A64E0B">
            <w:rPr>
              <w:rFonts w:cstheme="minorHAnsi"/>
              <w:b/>
              <w:bCs/>
              <w:noProof/>
            </w:rPr>
            <w:fldChar w:fldCharType="end"/>
          </w:r>
        </w:p>
      </w:sdtContent>
    </w:sdt>
    <w:p w14:paraId="186879AA" w14:textId="36B66F67" w:rsidR="006A14E7" w:rsidRPr="00A64E0B" w:rsidRDefault="006A14E7">
      <w:pPr>
        <w:rPr>
          <w:rFonts w:cstheme="minorHAnsi"/>
        </w:rPr>
      </w:pPr>
      <w:r w:rsidRPr="00A64E0B">
        <w:rPr>
          <w:rFonts w:cstheme="minorHAnsi"/>
        </w:rPr>
        <w:br w:type="page"/>
      </w:r>
    </w:p>
    <w:p w14:paraId="0FDC8B7A" w14:textId="77777777" w:rsidR="00907AE9" w:rsidRPr="00A64E0B" w:rsidRDefault="00907AE9" w:rsidP="00566CCA">
      <w:pPr>
        <w:rPr>
          <w:rFonts w:cstheme="minorHAnsi"/>
        </w:rPr>
      </w:pPr>
    </w:p>
    <w:p w14:paraId="7469A1A1" w14:textId="04C0BF13" w:rsidR="00566CCA" w:rsidRPr="00A64E0B" w:rsidRDefault="00566CCA" w:rsidP="00C5068A">
      <w:pPr>
        <w:pStyle w:val="Heading1"/>
        <w:numPr>
          <w:ilvl w:val="0"/>
          <w:numId w:val="63"/>
        </w:numPr>
      </w:pPr>
      <w:bookmarkStart w:id="1" w:name="_Toc141442768"/>
      <w:r w:rsidRPr="00A64E0B">
        <w:t>PREAMBUL, ABREVIERI ȘI GLOSAR</w:t>
      </w:r>
      <w:bookmarkEnd w:id="1"/>
      <w:r w:rsidRPr="00A64E0B">
        <w:tab/>
      </w:r>
    </w:p>
    <w:p w14:paraId="344D61B9" w14:textId="77777777" w:rsidR="00DA693E" w:rsidRPr="00A64E0B" w:rsidRDefault="00DA693E" w:rsidP="00DA693E">
      <w:pPr>
        <w:pStyle w:val="ListParagraph"/>
        <w:ind w:left="1065"/>
        <w:rPr>
          <w:rFonts w:cstheme="minorHAnsi"/>
          <w:b/>
          <w:bCs/>
          <w:i/>
        </w:rPr>
      </w:pPr>
    </w:p>
    <w:p w14:paraId="136A90A8" w14:textId="7B101D0F" w:rsidR="00566CCA" w:rsidRPr="00A64E0B" w:rsidRDefault="00566CCA" w:rsidP="00E5096A">
      <w:pPr>
        <w:pStyle w:val="Heading2"/>
      </w:pPr>
      <w:bookmarkStart w:id="2" w:name="_Toc141442769"/>
      <w:r w:rsidRPr="00A64E0B">
        <w:t>1.1.</w:t>
      </w:r>
      <w:r w:rsidRPr="00A64E0B">
        <w:tab/>
        <w:t>Preambul</w:t>
      </w:r>
      <w:bookmarkEnd w:id="2"/>
      <w:r w:rsidRPr="00A64E0B">
        <w:t xml:space="preserve"> </w:t>
      </w:r>
      <w:r w:rsidRPr="00A64E0B">
        <w:tab/>
      </w:r>
    </w:p>
    <w:p w14:paraId="66830561" w14:textId="77777777" w:rsidR="00D94B9F" w:rsidRPr="00A64E0B" w:rsidRDefault="00D94B9F" w:rsidP="00364DCA">
      <w:pPr>
        <w:spacing w:after="0" w:line="240" w:lineRule="auto"/>
        <w:jc w:val="both"/>
        <w:rPr>
          <w:rFonts w:cstheme="minorHAnsi"/>
        </w:rPr>
      </w:pPr>
    </w:p>
    <w:p w14:paraId="37A67BF8" w14:textId="262C5B81" w:rsidR="00364DCA" w:rsidRPr="00A64E0B" w:rsidRDefault="00364DCA" w:rsidP="00364DCA">
      <w:pPr>
        <w:spacing w:after="0" w:line="240" w:lineRule="auto"/>
        <w:jc w:val="both"/>
        <w:rPr>
          <w:rFonts w:cstheme="minorHAnsi"/>
          <w:b/>
          <w:bCs/>
        </w:rPr>
      </w:pPr>
      <w:r w:rsidRPr="00A64E0B">
        <w:rPr>
          <w:rFonts w:cstheme="minorHAnsi"/>
        </w:rPr>
        <w:t>Prezentul ghid a fost elaborat de Autoritatea de Management pentru Programul Dezvoltare Durabilă (PDD) pentru solicitanţii care doresc să obţină finanţare nerambursabilă pentru proiecte de investiţii, în cadrul Axei Prioritare 1</w:t>
      </w:r>
      <w:r w:rsidR="00486FE1" w:rsidRPr="00A64E0B">
        <w:rPr>
          <w:rFonts w:cstheme="minorHAnsi"/>
        </w:rPr>
        <w:t xml:space="preserve"> </w:t>
      </w:r>
      <w:r w:rsidR="00EA1FED" w:rsidRPr="00A64E0B">
        <w:rPr>
          <w:rFonts w:cstheme="minorHAnsi"/>
          <w:b/>
          <w:bCs/>
        </w:rPr>
        <w:t xml:space="preserve">- </w:t>
      </w:r>
      <w:r w:rsidR="00486FE1" w:rsidRPr="00A64E0B">
        <w:rPr>
          <w:rFonts w:cstheme="minorHAnsi"/>
          <w:b/>
          <w:bCs/>
        </w:rPr>
        <w:t>Dezvoltarea infrastructurii de apă și apă uzată și tranziția la o  economie circulară</w:t>
      </w:r>
      <w:r w:rsidRPr="00A64E0B">
        <w:rPr>
          <w:rFonts w:cstheme="minorHAnsi"/>
          <w:b/>
          <w:bCs/>
        </w:rPr>
        <w:t>, Obiectivul</w:t>
      </w:r>
      <w:bookmarkStart w:id="3" w:name="_Toc418092075"/>
      <w:r w:rsidRPr="00A64E0B">
        <w:rPr>
          <w:rFonts w:cstheme="minorHAnsi"/>
          <w:b/>
          <w:bCs/>
        </w:rPr>
        <w:t xml:space="preserve"> Specific</w:t>
      </w:r>
      <w:r w:rsidR="00486FE1" w:rsidRPr="00A64E0B">
        <w:rPr>
          <w:rFonts w:cstheme="minorHAnsi"/>
          <w:b/>
          <w:bCs/>
        </w:rPr>
        <w:t xml:space="preserve"> – promovarea accesului la apă și un management sustenabil al sectorului de apă (Fondul European de Dezvoltare Regională și Fondul de Coeziune) din cadrul programului Dezvoltare Durabilă 2021-2027</w:t>
      </w:r>
      <w:r w:rsidR="00274587" w:rsidRPr="00A64E0B">
        <w:rPr>
          <w:rFonts w:cstheme="minorHAnsi"/>
          <w:b/>
          <w:bCs/>
        </w:rPr>
        <w:t>.</w:t>
      </w:r>
    </w:p>
    <w:p w14:paraId="08EEAC7E" w14:textId="77777777" w:rsidR="00364DCA" w:rsidRPr="00A64E0B" w:rsidRDefault="00364DCA" w:rsidP="00364DCA">
      <w:pPr>
        <w:spacing w:after="0" w:line="240" w:lineRule="auto"/>
        <w:jc w:val="both"/>
        <w:rPr>
          <w:rFonts w:cstheme="minorHAnsi"/>
        </w:rPr>
      </w:pPr>
    </w:p>
    <w:p w14:paraId="475C179E" w14:textId="6EB30FA9" w:rsidR="00364DCA" w:rsidRPr="00A64E0B" w:rsidRDefault="00364DCA" w:rsidP="00364DCA">
      <w:pPr>
        <w:spacing w:after="0" w:line="240" w:lineRule="auto"/>
        <w:jc w:val="both"/>
        <w:rPr>
          <w:rFonts w:cstheme="minorHAnsi"/>
        </w:rPr>
      </w:pPr>
      <w:bookmarkStart w:id="4" w:name="_Toc418092076"/>
      <w:bookmarkEnd w:id="3"/>
      <w:r w:rsidRPr="00A64E0B">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4"/>
      <w:r w:rsidRPr="00A64E0B">
        <w:rPr>
          <w:rFonts w:cstheme="minorHAnsi"/>
        </w:rPr>
        <w:t xml:space="preserve">, prin publicarea unei versiuni revizuite. </w:t>
      </w:r>
    </w:p>
    <w:p w14:paraId="3302EAEE" w14:textId="77777777" w:rsidR="00364DCA" w:rsidRPr="00A64E0B" w:rsidRDefault="00364DCA" w:rsidP="00364DCA">
      <w:pPr>
        <w:spacing w:after="0" w:line="240" w:lineRule="auto"/>
        <w:jc w:val="both"/>
        <w:rPr>
          <w:rFonts w:cstheme="minorHAnsi"/>
        </w:rPr>
      </w:pPr>
    </w:p>
    <w:p w14:paraId="11FB80D5" w14:textId="77777777" w:rsidR="00364DCA" w:rsidRPr="00A64E0B" w:rsidRDefault="00364DCA" w:rsidP="00364DCA">
      <w:pPr>
        <w:spacing w:after="0" w:line="240" w:lineRule="auto"/>
        <w:jc w:val="both"/>
        <w:rPr>
          <w:rFonts w:cstheme="minorHAnsi"/>
        </w:rPr>
      </w:pPr>
      <w:r w:rsidRPr="00A64E0B">
        <w:rPr>
          <w:rFonts w:cstheme="minorHAnsi"/>
        </w:rPr>
        <w:t>În cazul modificării legislației menționate în prezentul ghid sau cu incidență asupra acestuia, prevederile actelor normative vor prevala, fără a fi necesară modificarea ghidului solicitantului.</w:t>
      </w:r>
    </w:p>
    <w:p w14:paraId="788A3315" w14:textId="77777777" w:rsidR="00364DCA" w:rsidRPr="00A64E0B" w:rsidRDefault="00364DCA" w:rsidP="00364DCA">
      <w:pPr>
        <w:spacing w:after="0" w:line="240" w:lineRule="auto"/>
        <w:jc w:val="both"/>
        <w:rPr>
          <w:rFonts w:cstheme="minorHAnsi"/>
        </w:rPr>
      </w:pPr>
    </w:p>
    <w:p w14:paraId="68D6A64F" w14:textId="59A0081F" w:rsidR="00364DCA" w:rsidRPr="00A64E0B" w:rsidRDefault="00364DCA" w:rsidP="00364DCA">
      <w:pPr>
        <w:spacing w:after="0" w:line="240" w:lineRule="auto"/>
        <w:jc w:val="both"/>
        <w:rPr>
          <w:rFonts w:cstheme="minorHAnsi"/>
        </w:rPr>
      </w:pPr>
      <w:r w:rsidRPr="00A64E0B">
        <w:rPr>
          <w:rFonts w:cstheme="minorHAnsi"/>
        </w:rPr>
        <w:t>Aspectele cuprinse în acest document, ce derivă din PDD 2014-2020 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0DB7244E" w14:textId="77777777" w:rsidR="00364DCA" w:rsidRPr="00A64E0B" w:rsidRDefault="00364DCA" w:rsidP="00364DCA">
      <w:pPr>
        <w:spacing w:after="0" w:line="240" w:lineRule="auto"/>
        <w:jc w:val="both"/>
        <w:rPr>
          <w:rFonts w:cstheme="minorHAnsi"/>
        </w:rPr>
      </w:pPr>
    </w:p>
    <w:p w14:paraId="45F884A0" w14:textId="23C7D5C1" w:rsidR="00364DCA" w:rsidRPr="00A64E0B" w:rsidRDefault="007261AD" w:rsidP="00364DCA">
      <w:pPr>
        <w:spacing w:after="0" w:line="240" w:lineRule="auto"/>
        <w:jc w:val="both"/>
        <w:rPr>
          <w:rFonts w:cstheme="minorHAnsi"/>
        </w:rPr>
      </w:pPr>
      <w:r>
        <w:rPr>
          <w:rFonts w:cstheme="minorHAnsi"/>
        </w:rPr>
        <w:t>Se</w:t>
      </w:r>
      <w:r w:rsidR="00364DCA" w:rsidRPr="00A64E0B">
        <w:rPr>
          <w:rFonts w:cstheme="minorHAnsi"/>
        </w:rPr>
        <w:t xml:space="preserve"> recomandă ca, înainte de a începe completarea cererii de finanțare, să vă asiguraţi că aţi parcurs toate informaţiile prezentate în acest document, precum şi toate prevederile din anexele la acestea şi să vă asigurați că aţi înţeles toate aspectele legate de specificul intervenţiilor finanţate.</w:t>
      </w:r>
    </w:p>
    <w:p w14:paraId="060BA557" w14:textId="77777777" w:rsidR="00364DCA" w:rsidRPr="00A64E0B" w:rsidRDefault="00364DCA" w:rsidP="00364DCA">
      <w:pPr>
        <w:spacing w:after="0" w:line="240" w:lineRule="auto"/>
        <w:jc w:val="both"/>
        <w:rPr>
          <w:rFonts w:cstheme="minorHAnsi"/>
        </w:rPr>
      </w:pPr>
    </w:p>
    <w:p w14:paraId="07D2AB9D" w14:textId="34EBF108" w:rsidR="00364DCA" w:rsidRDefault="007261AD" w:rsidP="00364DCA">
      <w:pPr>
        <w:spacing w:after="0" w:line="240" w:lineRule="auto"/>
        <w:jc w:val="both"/>
        <w:rPr>
          <w:rFonts w:cstheme="minorHAnsi"/>
        </w:rPr>
      </w:pPr>
      <w:r>
        <w:rPr>
          <w:rFonts w:cstheme="minorHAnsi"/>
        </w:rPr>
        <w:t>Se</w:t>
      </w:r>
      <w:r w:rsidR="00364DCA" w:rsidRPr="00A64E0B">
        <w:rPr>
          <w:rFonts w:cstheme="minorHAnsi"/>
        </w:rPr>
        <w:t xml:space="preserve"> recomandă ca, până la data limită de depunere a cererilor de finanţare în cadrul prezentului apel de proiecte, să consultaţi periodic pagina de internet a MIPE, pentru a urmări eventualele modificări ale condițiilor de finanțare, precum și alte comunicări/ clarificări pentru accesarea fondurilor în cadrul apelurilor de proiecte asociate prezentului ghid.</w:t>
      </w:r>
    </w:p>
    <w:p w14:paraId="6BBBD1B5" w14:textId="0E5E4751" w:rsidR="00A64E0B" w:rsidRDefault="00A64E0B" w:rsidP="00364DCA">
      <w:pPr>
        <w:spacing w:after="0" w:line="240" w:lineRule="auto"/>
        <w:jc w:val="both"/>
        <w:rPr>
          <w:rFonts w:cstheme="minorHAnsi"/>
          <w:lang w:val="en-US"/>
        </w:rPr>
      </w:pPr>
    </w:p>
    <w:p w14:paraId="51E2AD37" w14:textId="2E230ED7" w:rsidR="00A64E0B" w:rsidRPr="00113C23" w:rsidRDefault="007D693A" w:rsidP="00364DCA">
      <w:pPr>
        <w:spacing w:after="0" w:line="240" w:lineRule="auto"/>
        <w:jc w:val="both"/>
        <w:rPr>
          <w:rFonts w:cstheme="minorHAnsi"/>
          <w:b/>
          <w:color w:val="0070C0"/>
          <w:lang w:val="en-US"/>
        </w:rPr>
      </w:pPr>
      <w:proofErr w:type="spellStart"/>
      <w:r>
        <w:rPr>
          <w:rFonts w:cstheme="minorHAnsi"/>
          <w:b/>
          <w:color w:val="0070C0"/>
          <w:lang w:val="en-US"/>
        </w:rPr>
        <w:t>M</w:t>
      </w:r>
      <w:r w:rsidR="00A64E0B" w:rsidRPr="00113C23">
        <w:rPr>
          <w:rFonts w:cstheme="minorHAnsi"/>
          <w:b/>
          <w:color w:val="0070C0"/>
          <w:lang w:val="en-US"/>
        </w:rPr>
        <w:t>odificările</w:t>
      </w:r>
      <w:proofErr w:type="spellEnd"/>
      <w:r w:rsidR="00A64E0B" w:rsidRPr="00113C23">
        <w:rPr>
          <w:rFonts w:cstheme="minorHAnsi"/>
          <w:b/>
          <w:color w:val="0070C0"/>
          <w:lang w:val="en-US"/>
        </w:rPr>
        <w:t xml:space="preserve"> legislative </w:t>
      </w:r>
      <w:proofErr w:type="spellStart"/>
      <w:r w:rsidR="00A64E0B" w:rsidRPr="00113C23">
        <w:rPr>
          <w:rFonts w:cstheme="minorHAnsi"/>
          <w:b/>
          <w:color w:val="0070C0"/>
          <w:lang w:val="en-US"/>
        </w:rPr>
        <w:t>relevante</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intervenite</w:t>
      </w:r>
      <w:proofErr w:type="spellEnd"/>
      <w:r w:rsidR="00A64E0B" w:rsidRPr="00113C23">
        <w:rPr>
          <w:rFonts w:cstheme="minorHAnsi"/>
          <w:b/>
          <w:color w:val="0070C0"/>
          <w:lang w:val="en-US"/>
        </w:rPr>
        <w:t xml:space="preserve"> pe </w:t>
      </w:r>
      <w:proofErr w:type="spellStart"/>
      <w:r w:rsidR="00A64E0B" w:rsidRPr="00113C23">
        <w:rPr>
          <w:rFonts w:cstheme="minorHAnsi"/>
          <w:b/>
          <w:color w:val="0070C0"/>
          <w:lang w:val="en-US"/>
        </w:rPr>
        <w:t>parcursul</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procesului</w:t>
      </w:r>
      <w:proofErr w:type="spellEnd"/>
      <w:r w:rsidR="00A64E0B" w:rsidRPr="00113C23">
        <w:rPr>
          <w:rFonts w:cstheme="minorHAnsi"/>
          <w:b/>
          <w:color w:val="0070C0"/>
          <w:lang w:val="en-US"/>
        </w:rPr>
        <w:t xml:space="preserve"> de </w:t>
      </w:r>
      <w:proofErr w:type="spellStart"/>
      <w:r w:rsidR="00A64E0B" w:rsidRPr="00113C23">
        <w:rPr>
          <w:rFonts w:cstheme="minorHAnsi"/>
          <w:b/>
          <w:color w:val="0070C0"/>
          <w:lang w:val="en-US"/>
        </w:rPr>
        <w:t>consultare</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publică</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până</w:t>
      </w:r>
      <w:proofErr w:type="spellEnd"/>
      <w:r w:rsidR="00A64E0B" w:rsidRPr="00113C23">
        <w:rPr>
          <w:rFonts w:cstheme="minorHAnsi"/>
          <w:b/>
          <w:color w:val="0070C0"/>
          <w:lang w:val="en-US"/>
        </w:rPr>
        <w:t xml:space="preserve"> la </w:t>
      </w:r>
      <w:proofErr w:type="spellStart"/>
      <w:r w:rsidR="00A64E0B" w:rsidRPr="00113C23">
        <w:rPr>
          <w:rFonts w:cstheme="minorHAnsi"/>
          <w:b/>
          <w:color w:val="0070C0"/>
          <w:lang w:val="en-US"/>
        </w:rPr>
        <w:t>aprobarea</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prezentului</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ghid</w:t>
      </w:r>
      <w:proofErr w:type="spellEnd"/>
      <w:r w:rsidR="00113C23" w:rsidRPr="00113C23">
        <w:rPr>
          <w:rFonts w:cstheme="minorHAnsi"/>
          <w:b/>
          <w:color w:val="0070C0"/>
          <w:lang w:val="en-US"/>
        </w:rPr>
        <w:t xml:space="preserve"> </w:t>
      </w:r>
      <w:proofErr w:type="spellStart"/>
      <w:r w:rsidR="00113C23" w:rsidRPr="00113C23">
        <w:rPr>
          <w:rFonts w:cstheme="minorHAnsi"/>
          <w:b/>
          <w:color w:val="0070C0"/>
          <w:lang w:val="en-US"/>
        </w:rPr>
        <w:t>și</w:t>
      </w:r>
      <w:proofErr w:type="spellEnd"/>
      <w:r w:rsidR="00113C23" w:rsidRPr="00113C23">
        <w:rPr>
          <w:rFonts w:cstheme="minorHAnsi"/>
          <w:b/>
          <w:color w:val="0070C0"/>
          <w:lang w:val="en-US"/>
        </w:rPr>
        <w:t>/</w:t>
      </w:r>
      <w:proofErr w:type="spellStart"/>
      <w:r w:rsidR="00113C23" w:rsidRPr="00113C23">
        <w:rPr>
          <w:rFonts w:cstheme="minorHAnsi"/>
          <w:b/>
          <w:color w:val="0070C0"/>
          <w:lang w:val="en-US"/>
        </w:rPr>
        <w:t>sau</w:t>
      </w:r>
      <w:proofErr w:type="spellEnd"/>
      <w:r w:rsidR="00113C23" w:rsidRPr="00113C23">
        <w:rPr>
          <w:rFonts w:cstheme="minorHAnsi"/>
          <w:b/>
          <w:color w:val="0070C0"/>
          <w:lang w:val="en-US"/>
        </w:rPr>
        <w:t xml:space="preserve"> </w:t>
      </w:r>
      <w:proofErr w:type="spellStart"/>
      <w:r w:rsidR="00113C23" w:rsidRPr="00113C23">
        <w:rPr>
          <w:rFonts w:cstheme="minorHAnsi"/>
          <w:b/>
          <w:color w:val="0070C0"/>
          <w:lang w:val="en-US"/>
        </w:rPr>
        <w:t>corelări</w:t>
      </w:r>
      <w:proofErr w:type="spellEnd"/>
      <w:r w:rsidR="00113C23" w:rsidRPr="00113C23">
        <w:rPr>
          <w:rFonts w:cstheme="minorHAnsi"/>
          <w:b/>
          <w:color w:val="0070C0"/>
          <w:lang w:val="en-US"/>
        </w:rPr>
        <w:t xml:space="preserve"> cu </w:t>
      </w:r>
      <w:proofErr w:type="spellStart"/>
      <w:r w:rsidR="00113C23" w:rsidRPr="00113C23">
        <w:rPr>
          <w:rFonts w:cstheme="minorHAnsi"/>
          <w:b/>
          <w:color w:val="0070C0"/>
          <w:lang w:val="en-US"/>
        </w:rPr>
        <w:t>alte</w:t>
      </w:r>
      <w:proofErr w:type="spellEnd"/>
      <w:r w:rsidR="00113C23" w:rsidRPr="00113C23">
        <w:rPr>
          <w:rFonts w:cstheme="minorHAnsi"/>
          <w:b/>
          <w:color w:val="0070C0"/>
          <w:lang w:val="en-US"/>
        </w:rPr>
        <w:t xml:space="preserve"> </w:t>
      </w:r>
      <w:proofErr w:type="spellStart"/>
      <w:r w:rsidR="00113C23" w:rsidRPr="00113C23">
        <w:rPr>
          <w:rFonts w:cstheme="minorHAnsi"/>
          <w:b/>
          <w:color w:val="0070C0"/>
          <w:lang w:val="en-US"/>
        </w:rPr>
        <w:t>prevederile</w:t>
      </w:r>
      <w:proofErr w:type="spellEnd"/>
      <w:r w:rsidR="00113C23" w:rsidRPr="00113C23">
        <w:rPr>
          <w:rFonts w:cstheme="minorHAnsi"/>
          <w:b/>
          <w:color w:val="0070C0"/>
          <w:lang w:val="en-US"/>
        </w:rPr>
        <w:t xml:space="preserve"> </w:t>
      </w:r>
      <w:proofErr w:type="spellStart"/>
      <w:r w:rsidR="00113C23" w:rsidRPr="00113C23">
        <w:rPr>
          <w:rFonts w:cstheme="minorHAnsi"/>
          <w:b/>
          <w:color w:val="0070C0"/>
          <w:lang w:val="en-US"/>
        </w:rPr>
        <w:t>legale</w:t>
      </w:r>
      <w:proofErr w:type="spellEnd"/>
      <w:r w:rsidR="00113C23" w:rsidRPr="00113C23">
        <w:rPr>
          <w:rFonts w:cstheme="minorHAnsi"/>
          <w:b/>
          <w:color w:val="0070C0"/>
          <w:lang w:val="en-US"/>
        </w:rPr>
        <w:t xml:space="preserve"> </w:t>
      </w:r>
      <w:proofErr w:type="spellStart"/>
      <w:r w:rsidR="00113C23" w:rsidRPr="00113C23">
        <w:rPr>
          <w:rFonts w:cstheme="minorHAnsi"/>
          <w:b/>
          <w:color w:val="0070C0"/>
          <w:lang w:val="en-US"/>
        </w:rPr>
        <w:t>existente</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vor</w:t>
      </w:r>
      <w:proofErr w:type="spellEnd"/>
      <w:r w:rsidR="00A64E0B" w:rsidRPr="00113C23">
        <w:rPr>
          <w:rFonts w:cstheme="minorHAnsi"/>
          <w:b/>
          <w:color w:val="0070C0"/>
          <w:lang w:val="en-US"/>
        </w:rPr>
        <w:t xml:space="preserve"> conduce la </w:t>
      </w:r>
      <w:proofErr w:type="spellStart"/>
      <w:r w:rsidR="00A64E0B" w:rsidRPr="00113C23">
        <w:rPr>
          <w:rFonts w:cstheme="minorHAnsi"/>
          <w:b/>
          <w:color w:val="0070C0"/>
          <w:lang w:val="en-US"/>
        </w:rPr>
        <w:t>actualizare</w:t>
      </w:r>
      <w:r w:rsidR="00113C23">
        <w:rPr>
          <w:rFonts w:cstheme="minorHAnsi"/>
          <w:b/>
          <w:color w:val="0070C0"/>
          <w:lang w:val="en-US"/>
        </w:rPr>
        <w:t>a</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prevederilor</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prezentului</w:t>
      </w:r>
      <w:proofErr w:type="spellEnd"/>
      <w:r w:rsidR="00A64E0B" w:rsidRPr="00113C23">
        <w:rPr>
          <w:rFonts w:cstheme="minorHAnsi"/>
          <w:b/>
          <w:color w:val="0070C0"/>
          <w:lang w:val="en-US"/>
        </w:rPr>
        <w:t xml:space="preserve"> document</w:t>
      </w:r>
      <w:r w:rsidR="00113C23" w:rsidRPr="00113C23">
        <w:rPr>
          <w:rFonts w:cstheme="minorHAnsi"/>
          <w:b/>
          <w:color w:val="0070C0"/>
          <w:lang w:val="en-US"/>
        </w:rPr>
        <w:t>.</w:t>
      </w:r>
    </w:p>
    <w:p w14:paraId="3437D265" w14:textId="77777777" w:rsidR="00907AE9" w:rsidRPr="00A64E0B" w:rsidRDefault="00907AE9" w:rsidP="00566CCA">
      <w:pPr>
        <w:rPr>
          <w:rFonts w:cstheme="minorHAnsi"/>
          <w:i/>
        </w:rPr>
      </w:pPr>
    </w:p>
    <w:p w14:paraId="7A3C378C" w14:textId="7CD8271C" w:rsidR="00566CCA" w:rsidRPr="00A64E0B" w:rsidRDefault="00566CCA" w:rsidP="00E5096A">
      <w:pPr>
        <w:pStyle w:val="Heading2"/>
      </w:pPr>
      <w:bookmarkStart w:id="5" w:name="_Toc141442770"/>
      <w:r w:rsidRPr="00A64E0B">
        <w:t>1.2.</w:t>
      </w:r>
      <w:r w:rsidRPr="00A64E0B">
        <w:tab/>
        <w:t>Abrevieri</w:t>
      </w:r>
      <w:bookmarkEnd w:id="5"/>
      <w:r w:rsidRPr="00A64E0B">
        <w:tab/>
      </w:r>
    </w:p>
    <w:p w14:paraId="0B614FD1" w14:textId="56F0D69C" w:rsidR="00907AE9" w:rsidRPr="00A64E0B" w:rsidRDefault="00907AE9" w:rsidP="00566CCA">
      <w:pPr>
        <w:rPr>
          <w:rFonts w:cstheme="minorHAnsi"/>
          <w:i/>
        </w:rPr>
      </w:pPr>
    </w:p>
    <w:p w14:paraId="4A073A8B" w14:textId="2BA8F116" w:rsidR="007B7CA3" w:rsidRPr="00A64E0B" w:rsidRDefault="007B7CA3" w:rsidP="00FB7095">
      <w:pPr>
        <w:pStyle w:val="qowt-stl-normal"/>
        <w:spacing w:before="0" w:beforeAutospacing="0" w:after="0" w:afterAutospacing="0" w:line="276" w:lineRule="auto"/>
        <w:jc w:val="both"/>
        <w:rPr>
          <w:rFonts w:asciiTheme="minorHAnsi" w:hAnsiTheme="minorHAnsi" w:cstheme="minorHAnsi"/>
          <w:b/>
          <w:bCs/>
          <w:sz w:val="22"/>
          <w:szCs w:val="22"/>
          <w:lang w:val="ro-RO"/>
        </w:rPr>
      </w:pPr>
      <w:r w:rsidRPr="00A64E0B">
        <w:rPr>
          <w:rFonts w:asciiTheme="minorHAnsi" w:hAnsiTheme="minorHAnsi" w:cstheme="minorHAnsi"/>
          <w:b/>
          <w:bCs/>
          <w:sz w:val="22"/>
          <w:szCs w:val="22"/>
          <w:shd w:val="clear" w:color="auto" w:fill="FFFFFF"/>
          <w:lang w:val="ro-RO"/>
        </w:rPr>
        <w:t>ANRSC</w:t>
      </w:r>
      <w:r w:rsidRPr="00A64E0B">
        <w:rPr>
          <w:rFonts w:asciiTheme="minorHAnsi" w:hAnsiTheme="minorHAnsi" w:cstheme="minorHAnsi"/>
          <w:sz w:val="22"/>
          <w:szCs w:val="22"/>
          <w:shd w:val="clear" w:color="auto" w:fill="FFFFFF"/>
          <w:lang w:val="ro-RO"/>
        </w:rPr>
        <w:t xml:space="preserve"> – Autoritatea Națională de Reglementare pentru Serviciile Comunitare de Utilități Publice</w:t>
      </w:r>
    </w:p>
    <w:p w14:paraId="4AA83826" w14:textId="015AC5E1" w:rsidR="00FB7095" w:rsidRPr="00A64E0B" w:rsidRDefault="00FB7095" w:rsidP="00FB7095">
      <w:pPr>
        <w:spacing w:after="0"/>
        <w:jc w:val="both"/>
        <w:rPr>
          <w:rFonts w:cstheme="minorHAnsi"/>
        </w:rPr>
      </w:pPr>
      <w:r w:rsidRPr="00A64E0B">
        <w:rPr>
          <w:rFonts w:cstheme="minorHAnsi"/>
          <w:b/>
          <w:bCs/>
        </w:rPr>
        <w:t>AM</w:t>
      </w:r>
      <w:r w:rsidR="00426EC7" w:rsidRPr="00A64E0B">
        <w:rPr>
          <w:rFonts w:cstheme="minorHAnsi"/>
        </w:rPr>
        <w:t xml:space="preserve"> – Autoritatea de management </w:t>
      </w:r>
    </w:p>
    <w:p w14:paraId="1508CFEE" w14:textId="293A6422" w:rsidR="00FB7095" w:rsidRPr="00A64E0B" w:rsidRDefault="00FB7095" w:rsidP="00FB7095">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A64E0B">
        <w:rPr>
          <w:rFonts w:asciiTheme="minorHAnsi" w:hAnsiTheme="minorHAnsi" w:cstheme="minorHAnsi"/>
          <w:b/>
          <w:sz w:val="22"/>
          <w:szCs w:val="22"/>
          <w:lang w:val="ro-RO"/>
        </w:rPr>
        <w:t>BS</w:t>
      </w:r>
      <w:r w:rsidR="00426EC7" w:rsidRPr="00A64E0B">
        <w:rPr>
          <w:rFonts w:asciiTheme="minorHAnsi" w:hAnsiTheme="minorHAnsi" w:cstheme="minorHAnsi"/>
          <w:b/>
          <w:sz w:val="22"/>
          <w:szCs w:val="22"/>
          <w:lang w:val="ro-RO"/>
        </w:rPr>
        <w:t xml:space="preserve"> -</w:t>
      </w:r>
      <w:r w:rsidRPr="00A64E0B">
        <w:rPr>
          <w:rFonts w:asciiTheme="minorHAnsi" w:hAnsiTheme="minorHAnsi" w:cstheme="minorHAnsi"/>
          <w:sz w:val="22"/>
          <w:szCs w:val="22"/>
          <w:lang w:val="ro-RO"/>
        </w:rPr>
        <w:t xml:space="preserve"> Bugetul de Stat</w:t>
      </w:r>
    </w:p>
    <w:p w14:paraId="0DF5680C" w14:textId="77777777" w:rsidR="00FB7095" w:rsidRPr="00A64E0B" w:rsidRDefault="00FB7095" w:rsidP="00FB7095">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A64E0B">
        <w:rPr>
          <w:rFonts w:asciiTheme="minorHAnsi" w:hAnsiTheme="minorHAnsi" w:cstheme="minorHAnsi"/>
          <w:b/>
          <w:sz w:val="22"/>
          <w:szCs w:val="22"/>
          <w:shd w:val="clear" w:color="auto" w:fill="FFFFFF"/>
          <w:lang w:val="ro-RO"/>
        </w:rPr>
        <w:t xml:space="preserve">CAE </w:t>
      </w:r>
      <w:r w:rsidRPr="00A64E0B">
        <w:rPr>
          <w:rFonts w:asciiTheme="minorHAnsi" w:hAnsiTheme="minorHAnsi" w:cstheme="minorHAnsi"/>
          <w:sz w:val="22"/>
          <w:szCs w:val="22"/>
          <w:shd w:val="clear" w:color="auto" w:fill="FFFFFF"/>
          <w:lang w:val="ro-RO"/>
        </w:rPr>
        <w:t>Conformitate administrativă și eligibilitate</w:t>
      </w:r>
    </w:p>
    <w:p w14:paraId="22F44ED5" w14:textId="3159D5AA" w:rsidR="00FB7095" w:rsidRPr="00A64E0B"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lastRenderedPageBreak/>
        <w:t>CE</w:t>
      </w:r>
      <w:r w:rsidR="00426EC7" w:rsidRPr="00A64E0B">
        <w:rPr>
          <w:rFonts w:asciiTheme="minorHAnsi" w:hAnsiTheme="minorHAnsi" w:cstheme="minorHAnsi"/>
          <w:b/>
          <w:bCs/>
          <w:sz w:val="22"/>
          <w:szCs w:val="22"/>
          <w:lang w:val="ro-RO"/>
        </w:rPr>
        <w:t xml:space="preserve"> -</w:t>
      </w:r>
      <w:r w:rsidRPr="00A64E0B">
        <w:rPr>
          <w:rFonts w:asciiTheme="minorHAnsi" w:hAnsiTheme="minorHAnsi" w:cstheme="minorHAnsi"/>
          <w:sz w:val="22"/>
          <w:szCs w:val="22"/>
          <w:lang w:val="ro-RO"/>
        </w:rPr>
        <w:t xml:space="preserve"> Comisia Europeană</w:t>
      </w:r>
    </w:p>
    <w:p w14:paraId="608121E1" w14:textId="1AA54CEF" w:rsidR="00FB7095" w:rsidRPr="00A64E0B"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64E0B">
        <w:rPr>
          <w:rFonts w:asciiTheme="minorHAnsi" w:hAnsiTheme="minorHAnsi" w:cstheme="minorHAnsi"/>
          <w:b/>
          <w:sz w:val="22"/>
          <w:szCs w:val="22"/>
          <w:lang w:val="ro-RO"/>
        </w:rPr>
        <w:t>DALI</w:t>
      </w:r>
      <w:r w:rsidRPr="00A64E0B">
        <w:rPr>
          <w:rFonts w:asciiTheme="minorHAnsi" w:hAnsiTheme="minorHAnsi" w:cstheme="minorHAnsi"/>
          <w:sz w:val="22"/>
          <w:szCs w:val="22"/>
          <w:lang w:val="ro-RO"/>
        </w:rPr>
        <w:t xml:space="preserve"> -Documentaţie de avizare a lucrărilor de intervenţii</w:t>
      </w:r>
    </w:p>
    <w:p w14:paraId="0869A8AC" w14:textId="00AC8C44" w:rsidR="00FB7095" w:rsidRPr="00A64E0B"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DNSH</w:t>
      </w:r>
      <w:r w:rsidRPr="00A64E0B">
        <w:rPr>
          <w:rFonts w:asciiTheme="minorHAnsi" w:hAnsiTheme="minorHAnsi" w:cstheme="minorHAnsi"/>
          <w:sz w:val="22"/>
          <w:szCs w:val="22"/>
          <w:lang w:val="ro-RO"/>
        </w:rPr>
        <w:t xml:space="preserve"> - Principiul de „a nu prejudicia în mod semnificativ”</w:t>
      </w:r>
    </w:p>
    <w:p w14:paraId="23214067" w14:textId="25677606" w:rsidR="00FB7095" w:rsidRPr="00A64E0B" w:rsidRDefault="00FB7095" w:rsidP="00FB7095">
      <w:pPr>
        <w:pStyle w:val="qowt-stl-normal"/>
        <w:spacing w:before="0" w:beforeAutospacing="0" w:after="0" w:afterAutospacing="0" w:line="276" w:lineRule="auto"/>
        <w:jc w:val="both"/>
        <w:rPr>
          <w:rFonts w:asciiTheme="minorHAnsi" w:hAnsiTheme="minorHAnsi" w:cstheme="minorHAnsi"/>
          <w:b/>
          <w:bCs/>
          <w:sz w:val="22"/>
          <w:szCs w:val="22"/>
          <w:lang w:val="ro-RO"/>
        </w:rPr>
      </w:pPr>
      <w:r w:rsidRPr="00A64E0B">
        <w:rPr>
          <w:rFonts w:asciiTheme="minorHAnsi" w:hAnsiTheme="minorHAnsi" w:cstheme="minorHAnsi"/>
          <w:b/>
          <w:sz w:val="22"/>
          <w:szCs w:val="22"/>
          <w:lang w:val="ro-RO"/>
        </w:rPr>
        <w:t>ETF</w:t>
      </w:r>
      <w:r w:rsidR="00426EC7" w:rsidRPr="00A64E0B">
        <w:rPr>
          <w:rFonts w:asciiTheme="minorHAnsi" w:hAnsiTheme="minorHAnsi" w:cstheme="minorHAnsi"/>
          <w:b/>
          <w:sz w:val="22"/>
          <w:szCs w:val="22"/>
          <w:lang w:val="ro-RO"/>
        </w:rPr>
        <w:t xml:space="preserve"> -</w:t>
      </w:r>
      <w:r w:rsidRPr="00A64E0B">
        <w:rPr>
          <w:rFonts w:asciiTheme="minorHAnsi" w:hAnsiTheme="minorHAnsi" w:cstheme="minorHAnsi"/>
          <w:b/>
          <w:sz w:val="22"/>
          <w:szCs w:val="22"/>
          <w:lang w:val="ro-RO"/>
        </w:rPr>
        <w:t xml:space="preserve"> </w:t>
      </w:r>
      <w:r w:rsidRPr="00A64E0B">
        <w:rPr>
          <w:rFonts w:asciiTheme="minorHAnsi" w:hAnsiTheme="minorHAnsi" w:cstheme="minorHAnsi"/>
          <w:sz w:val="22"/>
          <w:szCs w:val="22"/>
          <w:lang w:val="ro-RO"/>
        </w:rPr>
        <w:t>Evaluarea tehnică și financiară</w:t>
      </w:r>
    </w:p>
    <w:p w14:paraId="754C19BE" w14:textId="03803545" w:rsidR="00FB7095" w:rsidRPr="00A64E0B"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FEDR-</w:t>
      </w:r>
      <w:r w:rsidRPr="00A64E0B">
        <w:rPr>
          <w:rFonts w:asciiTheme="minorHAnsi" w:hAnsiTheme="minorHAnsi" w:cstheme="minorHAnsi"/>
          <w:sz w:val="22"/>
          <w:szCs w:val="22"/>
          <w:lang w:val="ro-RO"/>
        </w:rPr>
        <w:t xml:space="preserve"> Fondul European pentru Dezvoltare Regională</w:t>
      </w:r>
    </w:p>
    <w:p w14:paraId="0B49272C" w14:textId="6930A390" w:rsidR="00FB7095" w:rsidRPr="00A64E0B" w:rsidRDefault="00426EC7" w:rsidP="00426EC7">
      <w:pPr>
        <w:pStyle w:val="qowt-stl-normal"/>
        <w:spacing w:before="0" w:beforeAutospacing="0" w:after="0" w:afterAutospacing="0" w:line="276" w:lineRule="auto"/>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FC</w:t>
      </w:r>
      <w:r w:rsidRPr="00A64E0B">
        <w:rPr>
          <w:rFonts w:asciiTheme="minorHAnsi" w:hAnsiTheme="minorHAnsi" w:cstheme="minorHAnsi"/>
          <w:sz w:val="22"/>
          <w:szCs w:val="22"/>
          <w:lang w:val="ro-RO"/>
        </w:rPr>
        <w:t>- Fondul de coeziune</w:t>
      </w:r>
    </w:p>
    <w:p w14:paraId="10708BAB" w14:textId="2ADC5C78" w:rsidR="00FB7095" w:rsidRPr="00A64E0B" w:rsidRDefault="00FB7095" w:rsidP="00FB7095">
      <w:pPr>
        <w:pStyle w:val="qowt-stl-normal"/>
        <w:spacing w:before="0" w:beforeAutospacing="0" w:after="0" w:afterAutospacing="0"/>
        <w:jc w:val="both"/>
        <w:rPr>
          <w:rFonts w:asciiTheme="minorHAnsi" w:hAnsiTheme="minorHAnsi" w:cstheme="minorHAnsi"/>
          <w:i/>
          <w:iCs/>
          <w:sz w:val="22"/>
          <w:szCs w:val="22"/>
          <w:lang w:val="ro-RO"/>
        </w:rPr>
      </w:pPr>
      <w:r w:rsidRPr="00A64E0B">
        <w:rPr>
          <w:rFonts w:asciiTheme="minorHAnsi" w:hAnsiTheme="minorHAnsi" w:cstheme="minorHAnsi"/>
          <w:b/>
          <w:bCs/>
          <w:sz w:val="22"/>
          <w:szCs w:val="22"/>
          <w:shd w:val="clear" w:color="auto" w:fill="FFFFFF"/>
          <w:lang w:val="ro-RO"/>
        </w:rPr>
        <w:t>HG</w:t>
      </w:r>
      <w:r w:rsidRPr="00A64E0B">
        <w:rPr>
          <w:rFonts w:asciiTheme="minorHAnsi" w:hAnsiTheme="minorHAnsi" w:cstheme="minorHAnsi"/>
          <w:sz w:val="22"/>
          <w:szCs w:val="22"/>
          <w:shd w:val="clear" w:color="auto" w:fill="FFFFFF"/>
          <w:lang w:val="ro-RO"/>
        </w:rPr>
        <w:t xml:space="preserve"> -Hotărâre de Guvern</w:t>
      </w:r>
    </w:p>
    <w:p w14:paraId="4A4CE57B" w14:textId="77777777" w:rsidR="00FB7095" w:rsidRPr="00A64E0B" w:rsidRDefault="00FB7095" w:rsidP="00FB7095">
      <w:pPr>
        <w:pStyle w:val="qowt-stl-normal"/>
        <w:spacing w:before="0" w:beforeAutospacing="0" w:after="0" w:afterAutospacing="0"/>
        <w:rPr>
          <w:rFonts w:asciiTheme="minorHAnsi" w:hAnsiTheme="minorHAnsi" w:cstheme="minorHAnsi"/>
          <w:sz w:val="22"/>
          <w:szCs w:val="22"/>
          <w:lang w:val="ro-RO"/>
        </w:rPr>
      </w:pPr>
      <w:r w:rsidRPr="00A64E0B">
        <w:rPr>
          <w:rFonts w:asciiTheme="minorHAnsi" w:hAnsiTheme="minorHAnsi" w:cstheme="minorHAnsi"/>
          <w:b/>
          <w:bCs/>
          <w:sz w:val="22"/>
          <w:szCs w:val="22"/>
          <w:lang w:val="ro-RO"/>
        </w:rPr>
        <w:t>MIPE</w:t>
      </w:r>
      <w:r w:rsidRPr="00A64E0B">
        <w:rPr>
          <w:rFonts w:asciiTheme="minorHAnsi" w:hAnsiTheme="minorHAnsi" w:cstheme="minorHAnsi"/>
          <w:sz w:val="22"/>
          <w:szCs w:val="22"/>
          <w:lang w:val="ro-RO"/>
        </w:rPr>
        <w:t xml:space="preserve"> Ministerul Investițiilor și Proiectelor Europene</w:t>
      </w:r>
    </w:p>
    <w:p w14:paraId="1070DD6D" w14:textId="714BD42F" w:rsidR="00FB7095" w:rsidRPr="00A64E0B" w:rsidRDefault="00FB7095" w:rsidP="00FB7095">
      <w:pPr>
        <w:pStyle w:val="qowt-stl-normal"/>
        <w:spacing w:before="0" w:beforeAutospacing="0" w:after="0" w:afterAutospacing="0"/>
        <w:rPr>
          <w:rFonts w:asciiTheme="minorHAnsi" w:hAnsiTheme="minorHAnsi" w:cstheme="minorHAnsi"/>
          <w:sz w:val="22"/>
          <w:szCs w:val="22"/>
          <w:lang w:val="ro-RO"/>
        </w:rPr>
      </w:pPr>
      <w:r w:rsidRPr="00A64E0B">
        <w:rPr>
          <w:rFonts w:asciiTheme="minorHAnsi" w:hAnsiTheme="minorHAnsi" w:cstheme="minorHAnsi"/>
          <w:b/>
          <w:bCs/>
          <w:sz w:val="22"/>
          <w:szCs w:val="22"/>
          <w:lang w:val="ro-RO"/>
        </w:rPr>
        <w:t>MySMIS</w:t>
      </w:r>
      <w:r w:rsidRPr="00A64E0B">
        <w:rPr>
          <w:rFonts w:asciiTheme="minorHAnsi" w:hAnsiTheme="minorHAnsi" w:cstheme="minorHAnsi"/>
          <w:sz w:val="22"/>
          <w:szCs w:val="22"/>
          <w:lang w:val="ro-RO"/>
        </w:rPr>
        <w:t xml:space="preserve"> - </w:t>
      </w:r>
      <w:proofErr w:type="spellStart"/>
      <w:r w:rsidRPr="00A64E0B">
        <w:rPr>
          <w:rFonts w:asciiTheme="minorHAnsi" w:hAnsiTheme="minorHAnsi" w:cstheme="minorHAnsi"/>
          <w:sz w:val="22"/>
          <w:szCs w:val="22"/>
        </w:rPr>
        <w:t>Sistem</w:t>
      </w:r>
      <w:proofErr w:type="spellEnd"/>
      <w:r w:rsidRPr="00A64E0B">
        <w:rPr>
          <w:rFonts w:asciiTheme="minorHAnsi" w:hAnsiTheme="minorHAnsi" w:cstheme="minorHAnsi"/>
          <w:sz w:val="22"/>
          <w:szCs w:val="22"/>
        </w:rPr>
        <w:t xml:space="preserve"> </w:t>
      </w:r>
      <w:proofErr w:type="spellStart"/>
      <w:r w:rsidRPr="00A64E0B">
        <w:rPr>
          <w:rFonts w:asciiTheme="minorHAnsi" w:hAnsiTheme="minorHAnsi" w:cstheme="minorHAnsi"/>
          <w:sz w:val="22"/>
          <w:szCs w:val="22"/>
        </w:rPr>
        <w:t>unic</w:t>
      </w:r>
      <w:proofErr w:type="spellEnd"/>
      <w:r w:rsidRPr="00A64E0B">
        <w:rPr>
          <w:rFonts w:asciiTheme="minorHAnsi" w:hAnsiTheme="minorHAnsi" w:cstheme="minorHAnsi"/>
          <w:sz w:val="22"/>
          <w:szCs w:val="22"/>
        </w:rPr>
        <w:t xml:space="preserve"> de management a </w:t>
      </w:r>
      <w:proofErr w:type="spellStart"/>
      <w:r w:rsidRPr="00A64E0B">
        <w:rPr>
          <w:rFonts w:asciiTheme="minorHAnsi" w:hAnsiTheme="minorHAnsi" w:cstheme="minorHAnsi"/>
          <w:sz w:val="22"/>
          <w:szCs w:val="22"/>
        </w:rPr>
        <w:t>informaţiei</w:t>
      </w:r>
      <w:proofErr w:type="spellEnd"/>
      <w:r w:rsidRPr="00A64E0B">
        <w:rPr>
          <w:rFonts w:asciiTheme="minorHAnsi" w:hAnsiTheme="minorHAnsi" w:cstheme="minorHAnsi"/>
          <w:sz w:val="22"/>
          <w:szCs w:val="22"/>
          <w:lang w:val="ro-RO"/>
        </w:rPr>
        <w:br w:type="textWrapping" w:clear="all"/>
      </w:r>
      <w:r w:rsidRPr="00A64E0B">
        <w:rPr>
          <w:rFonts w:asciiTheme="minorHAnsi" w:hAnsiTheme="minorHAnsi" w:cstheme="minorHAnsi"/>
          <w:b/>
          <w:bCs/>
          <w:sz w:val="22"/>
          <w:szCs w:val="22"/>
          <w:lang w:val="ro-RO"/>
        </w:rPr>
        <w:t xml:space="preserve">NUTS-  </w:t>
      </w:r>
      <w:r w:rsidRPr="00A64E0B">
        <w:rPr>
          <w:rFonts w:asciiTheme="minorHAnsi" w:hAnsiTheme="minorHAnsi" w:cstheme="minorHAnsi"/>
          <w:sz w:val="22"/>
          <w:szCs w:val="22"/>
          <w:lang w:val="ro-RO"/>
        </w:rPr>
        <w:t>Nomenclatorul Unităților Statistice Teritoriale</w:t>
      </w:r>
    </w:p>
    <w:p w14:paraId="54EB46D6" w14:textId="35D5EF4E" w:rsidR="00FB7095" w:rsidRPr="00A64E0B" w:rsidRDefault="00FB7095" w:rsidP="00FB7095">
      <w:pPr>
        <w:pStyle w:val="qowt-stl-normal"/>
        <w:spacing w:before="0" w:beforeAutospacing="0" w:after="0" w:afterAutospacing="0"/>
        <w:jc w:val="both"/>
        <w:rPr>
          <w:rFonts w:asciiTheme="minorHAnsi" w:hAnsiTheme="minorHAnsi" w:cstheme="minorHAnsi"/>
          <w:sz w:val="22"/>
          <w:szCs w:val="22"/>
          <w:lang w:val="ro-RO"/>
        </w:rPr>
      </w:pPr>
    </w:p>
    <w:p w14:paraId="61095EF9" w14:textId="1AAEF4DD" w:rsidR="00FB7095" w:rsidRPr="00A64E0B" w:rsidRDefault="00FB7095" w:rsidP="00FB7095">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sz w:val="22"/>
          <w:szCs w:val="22"/>
          <w:lang w:val="ro-RO"/>
        </w:rPr>
        <w:t>OUG</w:t>
      </w:r>
      <w:r w:rsidRPr="00A64E0B">
        <w:rPr>
          <w:rFonts w:asciiTheme="minorHAnsi" w:hAnsiTheme="minorHAnsi" w:cstheme="minorHAnsi"/>
          <w:sz w:val="22"/>
          <w:szCs w:val="22"/>
          <w:lang w:val="ro-RO"/>
        </w:rPr>
        <w:t xml:space="preserve"> </w:t>
      </w:r>
      <w:proofErr w:type="spellStart"/>
      <w:r w:rsidRPr="00A64E0B">
        <w:rPr>
          <w:rFonts w:asciiTheme="minorHAnsi" w:hAnsiTheme="minorHAnsi" w:cstheme="minorHAnsi"/>
          <w:sz w:val="22"/>
          <w:szCs w:val="22"/>
          <w:shd w:val="clear" w:color="auto" w:fill="FFFFFF"/>
        </w:rPr>
        <w:t>Ordonanță</w:t>
      </w:r>
      <w:proofErr w:type="spellEnd"/>
      <w:r w:rsidRPr="00A64E0B">
        <w:rPr>
          <w:rFonts w:asciiTheme="minorHAnsi" w:hAnsiTheme="minorHAnsi" w:cstheme="minorHAnsi"/>
          <w:sz w:val="22"/>
          <w:szCs w:val="22"/>
          <w:shd w:val="clear" w:color="auto" w:fill="FFFFFF"/>
        </w:rPr>
        <w:t xml:space="preserve"> de </w:t>
      </w:r>
      <w:proofErr w:type="spellStart"/>
      <w:r w:rsidRPr="00A64E0B">
        <w:rPr>
          <w:rFonts w:asciiTheme="minorHAnsi" w:hAnsiTheme="minorHAnsi" w:cstheme="minorHAnsi"/>
          <w:sz w:val="22"/>
          <w:szCs w:val="22"/>
          <w:shd w:val="clear" w:color="auto" w:fill="FFFFFF"/>
        </w:rPr>
        <w:t>urgență</w:t>
      </w:r>
      <w:proofErr w:type="spellEnd"/>
      <w:r w:rsidRPr="00A64E0B">
        <w:rPr>
          <w:rFonts w:asciiTheme="minorHAnsi" w:hAnsiTheme="minorHAnsi" w:cstheme="minorHAnsi"/>
          <w:sz w:val="22"/>
          <w:szCs w:val="22"/>
          <w:shd w:val="clear" w:color="auto" w:fill="FFFFFF"/>
        </w:rPr>
        <w:t xml:space="preserve"> a </w:t>
      </w:r>
      <w:proofErr w:type="spellStart"/>
      <w:r w:rsidRPr="00A64E0B">
        <w:rPr>
          <w:rFonts w:asciiTheme="minorHAnsi" w:hAnsiTheme="minorHAnsi" w:cstheme="minorHAnsi"/>
          <w:sz w:val="22"/>
          <w:szCs w:val="22"/>
          <w:shd w:val="clear" w:color="auto" w:fill="FFFFFF"/>
        </w:rPr>
        <w:t>Guvernului</w:t>
      </w:r>
      <w:proofErr w:type="spellEnd"/>
    </w:p>
    <w:p w14:paraId="489DF21C" w14:textId="7A3962E9" w:rsidR="00FB7095" w:rsidRPr="00A64E0B"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OP -</w:t>
      </w:r>
      <w:r w:rsidRPr="00A64E0B">
        <w:rPr>
          <w:rFonts w:asciiTheme="minorHAnsi" w:hAnsiTheme="minorHAnsi" w:cstheme="minorHAnsi"/>
          <w:sz w:val="22"/>
          <w:szCs w:val="22"/>
          <w:lang w:val="ro-RO"/>
        </w:rPr>
        <w:t xml:space="preserve"> Obiectiv de Politică</w:t>
      </w:r>
    </w:p>
    <w:p w14:paraId="06947AE3" w14:textId="0BB47C7B" w:rsidR="00DA1E5F" w:rsidRPr="00141F0D" w:rsidRDefault="00DA1E5F"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OR</w:t>
      </w:r>
      <w:r w:rsidRPr="00141F0D">
        <w:rPr>
          <w:rFonts w:asciiTheme="minorHAnsi" w:hAnsiTheme="minorHAnsi" w:cstheme="minorHAnsi"/>
          <w:sz w:val="22"/>
          <w:szCs w:val="22"/>
          <w:lang w:val="ro-RO"/>
        </w:rPr>
        <w:t>- Operator regional de apă</w:t>
      </w:r>
    </w:p>
    <w:p w14:paraId="6E5DF6E8" w14:textId="392BEA4A" w:rsidR="00FB7095" w:rsidRPr="00141F0D" w:rsidRDefault="00FB7095" w:rsidP="00B12EBA">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OS</w:t>
      </w:r>
      <w:r w:rsidRPr="00141F0D">
        <w:rPr>
          <w:rFonts w:asciiTheme="minorHAnsi" w:hAnsiTheme="minorHAnsi" w:cstheme="minorHAnsi"/>
          <w:sz w:val="22"/>
          <w:szCs w:val="22"/>
          <w:lang w:val="ro-RO"/>
        </w:rPr>
        <w:t xml:space="preserve"> - Obiectiv specific</w:t>
      </w:r>
    </w:p>
    <w:p w14:paraId="64C7DBF1" w14:textId="4F33E6F8" w:rsidR="0007508A" w:rsidRPr="00141F0D" w:rsidRDefault="0007508A" w:rsidP="00B12EBA">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POIM</w:t>
      </w:r>
      <w:r w:rsidRPr="00141F0D">
        <w:rPr>
          <w:rFonts w:asciiTheme="minorHAnsi" w:hAnsiTheme="minorHAnsi" w:cstheme="minorHAnsi"/>
          <w:sz w:val="22"/>
          <w:szCs w:val="22"/>
          <w:lang w:val="ro-RO"/>
        </w:rPr>
        <w:t xml:space="preserve"> -Programul Operațional Infrastructură Mare 2014-2020</w:t>
      </w:r>
    </w:p>
    <w:p w14:paraId="2D20D509" w14:textId="11325DE8" w:rsidR="0007508A" w:rsidRPr="00141F0D" w:rsidRDefault="0007508A" w:rsidP="00B12EBA">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POSM</w:t>
      </w:r>
      <w:r w:rsidRPr="00141F0D">
        <w:rPr>
          <w:rFonts w:asciiTheme="minorHAnsi" w:hAnsiTheme="minorHAnsi" w:cstheme="minorHAnsi"/>
          <w:sz w:val="22"/>
          <w:szCs w:val="22"/>
          <w:lang w:val="ro-RO"/>
        </w:rPr>
        <w:t xml:space="preserve"> – programul Operațional Sectorial Mediu 2007-2013</w:t>
      </w:r>
    </w:p>
    <w:p w14:paraId="66DF536E" w14:textId="099B61F7" w:rsidR="00FB7095" w:rsidRPr="00141F0D" w:rsidRDefault="00FB7095" w:rsidP="00B12EBA">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sz w:val="22"/>
          <w:szCs w:val="22"/>
          <w:lang w:val="ro-RO"/>
        </w:rPr>
        <w:t>PT</w:t>
      </w:r>
      <w:r w:rsidRPr="00141F0D">
        <w:rPr>
          <w:rFonts w:asciiTheme="minorHAnsi" w:hAnsiTheme="minorHAnsi" w:cstheme="minorHAnsi"/>
          <w:sz w:val="22"/>
          <w:szCs w:val="22"/>
          <w:lang w:val="ro-RO"/>
        </w:rPr>
        <w:t xml:space="preserve"> </w:t>
      </w:r>
      <w:r w:rsidR="00DA1E5F" w:rsidRPr="00141F0D">
        <w:rPr>
          <w:rFonts w:asciiTheme="minorHAnsi" w:hAnsiTheme="minorHAnsi" w:cstheme="minorHAnsi"/>
          <w:sz w:val="22"/>
          <w:szCs w:val="22"/>
          <w:lang w:val="ro-RO"/>
        </w:rPr>
        <w:t xml:space="preserve">- </w:t>
      </w:r>
      <w:r w:rsidRPr="00141F0D">
        <w:rPr>
          <w:rFonts w:asciiTheme="minorHAnsi" w:hAnsiTheme="minorHAnsi" w:cstheme="minorHAnsi"/>
          <w:sz w:val="22"/>
          <w:szCs w:val="22"/>
          <w:lang w:val="ro-RO"/>
        </w:rPr>
        <w:t>Proiect tehnic</w:t>
      </w:r>
    </w:p>
    <w:p w14:paraId="7065F656" w14:textId="39BD1C7F" w:rsidR="00FB7095" w:rsidRPr="00141F0D" w:rsidRDefault="00426EC7" w:rsidP="00B12EBA">
      <w:pPr>
        <w:spacing w:after="0" w:line="240" w:lineRule="auto"/>
        <w:rPr>
          <w:rFonts w:cstheme="minorHAnsi"/>
          <w:iCs/>
        </w:rPr>
      </w:pPr>
      <w:r w:rsidRPr="00141F0D">
        <w:rPr>
          <w:rFonts w:cstheme="minorHAnsi"/>
          <w:b/>
          <w:bCs/>
          <w:iCs/>
        </w:rPr>
        <w:t>SF</w:t>
      </w:r>
      <w:r w:rsidRPr="00141F0D">
        <w:rPr>
          <w:rFonts w:cstheme="minorHAnsi"/>
          <w:i/>
        </w:rPr>
        <w:t xml:space="preserve">- </w:t>
      </w:r>
      <w:r w:rsidRPr="00141F0D">
        <w:rPr>
          <w:rFonts w:cstheme="minorHAnsi"/>
          <w:iCs/>
        </w:rPr>
        <w:t>Studiu de fezabilitate</w:t>
      </w:r>
    </w:p>
    <w:p w14:paraId="26FB0104" w14:textId="22D9AE72" w:rsidR="00B12EBA" w:rsidRPr="00141F0D" w:rsidRDefault="00B12EBA" w:rsidP="00B12EBA">
      <w:pPr>
        <w:spacing w:after="0" w:line="240" w:lineRule="auto"/>
        <w:rPr>
          <w:rFonts w:cstheme="minorHAnsi"/>
        </w:rPr>
      </w:pPr>
      <w:r w:rsidRPr="00141F0D">
        <w:rPr>
          <w:rFonts w:cstheme="minorHAnsi"/>
          <w:b/>
          <w:bCs/>
          <w:iCs/>
        </w:rPr>
        <w:t>TFUE</w:t>
      </w:r>
      <w:r w:rsidRPr="00141F0D">
        <w:rPr>
          <w:rFonts w:cstheme="minorHAnsi"/>
          <w:iCs/>
        </w:rPr>
        <w:t xml:space="preserve"> - </w:t>
      </w:r>
      <w:r w:rsidRPr="00141F0D">
        <w:rPr>
          <w:rFonts w:cstheme="minorHAnsi"/>
        </w:rPr>
        <w:t>Tratatul de Funcționare a UE</w:t>
      </w:r>
    </w:p>
    <w:p w14:paraId="140609FB" w14:textId="77777777" w:rsidR="00EC6104" w:rsidRPr="00141F0D" w:rsidRDefault="00EC6104" w:rsidP="00B12EBA">
      <w:pPr>
        <w:spacing w:after="0" w:line="240" w:lineRule="auto"/>
        <w:rPr>
          <w:rFonts w:cstheme="minorHAnsi"/>
          <w:i/>
        </w:rPr>
      </w:pPr>
    </w:p>
    <w:p w14:paraId="20A94B26" w14:textId="77777777" w:rsidR="00D50A0B" w:rsidRPr="00141F0D" w:rsidRDefault="00566CCA" w:rsidP="00E5096A">
      <w:pPr>
        <w:pStyle w:val="Heading2"/>
      </w:pPr>
      <w:bookmarkStart w:id="6" w:name="_Toc141442771"/>
      <w:r w:rsidRPr="00141F0D">
        <w:t>1.3.</w:t>
      </w:r>
      <w:r w:rsidRPr="00141F0D">
        <w:tab/>
        <w:t>Glosar</w:t>
      </w:r>
      <w:bookmarkEnd w:id="6"/>
    </w:p>
    <w:p w14:paraId="7E48A369" w14:textId="77777777" w:rsidR="00E5096A" w:rsidRPr="00141F0D" w:rsidRDefault="00E5096A" w:rsidP="00FB7095">
      <w:pPr>
        <w:jc w:val="both"/>
        <w:rPr>
          <w:rFonts w:cstheme="minorHAnsi"/>
        </w:rPr>
      </w:pPr>
    </w:p>
    <w:p w14:paraId="7DF9421A" w14:textId="072A5697" w:rsidR="00FB7095" w:rsidRPr="00141F0D" w:rsidRDefault="00FB7095" w:rsidP="00FB7095">
      <w:pPr>
        <w:jc w:val="both"/>
        <w:rPr>
          <w:rFonts w:cstheme="minorHAnsi"/>
        </w:rPr>
      </w:pPr>
      <w:r w:rsidRPr="00141F0D">
        <w:rPr>
          <w:rFonts w:cstheme="minorHAnsi"/>
        </w:rPr>
        <w:t xml:space="preserve">În sensul prezentului </w:t>
      </w:r>
      <w:r w:rsidR="00D50A0B" w:rsidRPr="00141F0D">
        <w:rPr>
          <w:rFonts w:cstheme="minorHAnsi"/>
        </w:rPr>
        <w:t>g</w:t>
      </w:r>
      <w:r w:rsidRPr="00141F0D">
        <w:rPr>
          <w:rFonts w:cstheme="minorHAnsi"/>
        </w:rPr>
        <w:t>hid, următorii termeni se folosesc cu următoarele înțelesuri:</w:t>
      </w:r>
    </w:p>
    <w:p w14:paraId="1C9B22CD" w14:textId="5EA48769" w:rsidR="00DA1E5F" w:rsidRPr="00141F0D" w:rsidRDefault="00DA1E5F" w:rsidP="00DD7E14">
      <w:pPr>
        <w:widowControl w:val="0"/>
        <w:pBdr>
          <w:top w:val="nil"/>
          <w:left w:val="nil"/>
          <w:bottom w:val="nil"/>
          <w:right w:val="nil"/>
          <w:between w:val="nil"/>
        </w:pBdr>
        <w:spacing w:after="0" w:line="240" w:lineRule="auto"/>
        <w:jc w:val="both"/>
        <w:rPr>
          <w:rFonts w:cstheme="minorHAnsi"/>
        </w:rPr>
      </w:pPr>
      <w:r w:rsidRPr="00141F0D">
        <w:rPr>
          <w:rFonts w:cstheme="minorHAnsi"/>
          <w:b/>
        </w:rPr>
        <w:t>Caracterul durabil al operațiunilor</w:t>
      </w:r>
      <w:r w:rsidRPr="00141F0D">
        <w:rPr>
          <w:rFonts w:cstheme="minorHAnsi"/>
        </w:rPr>
        <w:t xml:space="preserve"> este definit în conformitate cu art. 65 din Regulamentul UE 1060/2021 și</w:t>
      </w:r>
      <w:r w:rsidRPr="00141F0D" w:rsidDel="006F7287">
        <w:rPr>
          <w:rFonts w:cstheme="minorHAnsi"/>
        </w:rPr>
        <w:t xml:space="preserve"> </w:t>
      </w:r>
      <w:r w:rsidRPr="00141F0D">
        <w:rPr>
          <w:rFonts w:cstheme="minorHAnsi"/>
        </w:rPr>
        <w:t>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0692D982" w14:textId="77777777" w:rsidR="00DA1E5F" w:rsidRPr="00141F0D" w:rsidRDefault="00DA1E5F" w:rsidP="00DD7E14">
      <w:pPr>
        <w:pStyle w:val="ListParagraph"/>
        <w:widowControl w:val="0"/>
        <w:numPr>
          <w:ilvl w:val="0"/>
          <w:numId w:val="2"/>
        </w:numPr>
        <w:pBdr>
          <w:top w:val="nil"/>
          <w:left w:val="nil"/>
          <w:bottom w:val="nil"/>
          <w:right w:val="nil"/>
          <w:between w:val="nil"/>
        </w:pBdr>
        <w:spacing w:after="0" w:line="240" w:lineRule="auto"/>
        <w:jc w:val="both"/>
        <w:rPr>
          <w:rFonts w:cstheme="minorHAnsi"/>
        </w:rPr>
      </w:pPr>
      <w:r w:rsidRPr="00141F0D">
        <w:rPr>
          <w:rFonts w:cstheme="minorHAnsi"/>
        </w:rPr>
        <w:t xml:space="preserve">înceteze activitatea productivă sau să o transfere în afara regiunii de nivel NUTS 2 în care a primit sprijin; </w:t>
      </w:r>
    </w:p>
    <w:p w14:paraId="4AAF0B32" w14:textId="77777777" w:rsidR="00DA1E5F" w:rsidRPr="00141F0D" w:rsidRDefault="00DA1E5F" w:rsidP="00DD7E14">
      <w:pPr>
        <w:pStyle w:val="ListParagraph"/>
        <w:widowControl w:val="0"/>
        <w:numPr>
          <w:ilvl w:val="0"/>
          <w:numId w:val="2"/>
        </w:numPr>
        <w:pBdr>
          <w:top w:val="nil"/>
          <w:left w:val="nil"/>
          <w:bottom w:val="nil"/>
          <w:right w:val="nil"/>
          <w:between w:val="nil"/>
        </w:pBdr>
        <w:spacing w:after="0" w:line="240" w:lineRule="auto"/>
        <w:jc w:val="both"/>
        <w:rPr>
          <w:rFonts w:cstheme="minorHAnsi"/>
        </w:rPr>
      </w:pPr>
      <w:r w:rsidRPr="00141F0D">
        <w:rPr>
          <w:rFonts w:cstheme="minorHAnsi"/>
        </w:rPr>
        <w:t xml:space="preserve">să efectueze o modificare a proprietății asupra unui element de infrastructură care conferă un avantaj nejustificat unei întreprinderi sau unui organism public; </w:t>
      </w:r>
    </w:p>
    <w:p w14:paraId="384D5521" w14:textId="77777777" w:rsidR="00DA1E5F" w:rsidRPr="00141F0D" w:rsidRDefault="00DA1E5F" w:rsidP="00DD7E14">
      <w:pPr>
        <w:pStyle w:val="ListParagraph"/>
        <w:widowControl w:val="0"/>
        <w:numPr>
          <w:ilvl w:val="0"/>
          <w:numId w:val="2"/>
        </w:numPr>
        <w:pBdr>
          <w:top w:val="nil"/>
          <w:left w:val="nil"/>
          <w:bottom w:val="nil"/>
          <w:right w:val="nil"/>
          <w:between w:val="nil"/>
        </w:pBdr>
        <w:spacing w:after="0" w:line="240" w:lineRule="auto"/>
        <w:jc w:val="both"/>
        <w:rPr>
          <w:rFonts w:cstheme="minorHAnsi"/>
        </w:rPr>
      </w:pPr>
      <w:r w:rsidRPr="00141F0D">
        <w:rPr>
          <w:rFonts w:cstheme="minorHAnsi"/>
        </w:rPr>
        <w:t xml:space="preserve">să efectueze o modificare substanțială care afectează natura, obiectivele sau condițiile de implementare a operațiunii și care ar conduce la subminarea obiectivelor inițiale ale acesteia. </w:t>
      </w:r>
    </w:p>
    <w:p w14:paraId="09C7B646" w14:textId="77777777" w:rsidR="00DA1E5F" w:rsidRPr="00141F0D" w:rsidRDefault="00DA1E5F">
      <w:pPr>
        <w:widowControl w:val="0"/>
        <w:pBdr>
          <w:top w:val="nil"/>
          <w:left w:val="nil"/>
          <w:bottom w:val="nil"/>
          <w:right w:val="nil"/>
          <w:between w:val="nil"/>
        </w:pBdr>
        <w:spacing w:after="0" w:line="240" w:lineRule="auto"/>
        <w:jc w:val="both"/>
        <w:rPr>
          <w:rFonts w:cstheme="minorHAnsi"/>
        </w:rPr>
      </w:pPr>
      <w:r w:rsidRPr="00141F0D">
        <w:rPr>
          <w:rFonts w:cstheme="minorHAnsi"/>
        </w:rPr>
        <w:t>În cadrul prezentului apel, perioada în care trebuie menținut caracterul durabil al operațiunii este de 5 ani de la data efectuării plății finale în cadrul contractului de finanțare sau în termenul prevăzut de normele privind ajutorul de stat.</w:t>
      </w:r>
    </w:p>
    <w:p w14:paraId="64603251" w14:textId="77777777" w:rsidR="00DD7E14" w:rsidRPr="00141F0D" w:rsidRDefault="00DD7E14">
      <w:pPr>
        <w:widowControl w:val="0"/>
        <w:pBdr>
          <w:top w:val="nil"/>
          <w:left w:val="nil"/>
          <w:bottom w:val="nil"/>
          <w:right w:val="nil"/>
          <w:between w:val="nil"/>
        </w:pBdr>
        <w:spacing w:after="0" w:line="240" w:lineRule="auto"/>
        <w:jc w:val="both"/>
        <w:rPr>
          <w:rFonts w:cstheme="minorHAnsi"/>
          <w:b/>
        </w:rPr>
      </w:pPr>
    </w:p>
    <w:p w14:paraId="3EBEB9A9" w14:textId="356A6ACA" w:rsidR="00274587" w:rsidRPr="00141F0D" w:rsidRDefault="00DA1E5F">
      <w:pPr>
        <w:widowControl w:val="0"/>
        <w:pBdr>
          <w:top w:val="nil"/>
          <w:left w:val="nil"/>
          <w:bottom w:val="nil"/>
          <w:right w:val="nil"/>
          <w:between w:val="nil"/>
        </w:pBdr>
        <w:spacing w:after="0" w:line="240" w:lineRule="auto"/>
        <w:jc w:val="both"/>
        <w:rPr>
          <w:rFonts w:cstheme="minorHAnsi"/>
        </w:rPr>
      </w:pPr>
      <w:r w:rsidRPr="00141F0D">
        <w:rPr>
          <w:rFonts w:cstheme="minorHAnsi"/>
          <w:b/>
        </w:rPr>
        <w:t>Cererea de finanțare</w:t>
      </w:r>
      <w:r w:rsidR="00274587" w:rsidRPr="00141F0D">
        <w:rPr>
          <w:rFonts w:cstheme="minorHAnsi"/>
          <w:b/>
        </w:rPr>
        <w:t xml:space="preserve"> - </w:t>
      </w:r>
      <w:r w:rsidRPr="00141F0D">
        <w:rPr>
          <w:rFonts w:cstheme="minorHAnsi"/>
          <w:b/>
        </w:rPr>
        <w:t xml:space="preserve"> </w:t>
      </w:r>
      <w:r w:rsidR="00274587" w:rsidRPr="00141F0D">
        <w:rPr>
          <w:rFonts w:cstheme="minorHAnsi"/>
        </w:rPr>
        <w:t xml:space="preserve">Conform nr. OUG 23/2023 reprezintă un document standardizat, disponibil în sistemul informatic MySMIS2021/SMIS2021+, prin care este solicitat sprijin financiar în cadrul oricăruia dintre programele aferente politicii de coeziune, pentru perioada de programare 2021—2027, în condițiile aplicabile apelului de proiecte în care se solicită finanțare, pentru acoperirea totală sau parțială a costurilor de realizare ale unui proiect și este însoțit de anexe și documentele specificate în </w:t>
      </w:r>
      <w:r w:rsidR="007261AD">
        <w:rPr>
          <w:rFonts w:cstheme="minorHAnsi"/>
        </w:rPr>
        <w:t>prezentul g</w:t>
      </w:r>
      <w:r w:rsidR="00274587" w:rsidRPr="00141F0D">
        <w:rPr>
          <w:rFonts w:cstheme="minorHAnsi"/>
        </w:rPr>
        <w:t xml:space="preserve">hid; </w:t>
      </w:r>
    </w:p>
    <w:p w14:paraId="37ACEEC7" w14:textId="77777777" w:rsidR="003A72D1" w:rsidRPr="00141F0D" w:rsidRDefault="003A72D1">
      <w:pPr>
        <w:widowControl w:val="0"/>
        <w:pBdr>
          <w:top w:val="nil"/>
          <w:left w:val="nil"/>
          <w:bottom w:val="nil"/>
          <w:right w:val="nil"/>
          <w:between w:val="nil"/>
        </w:pBdr>
        <w:spacing w:after="0" w:line="240" w:lineRule="auto"/>
        <w:jc w:val="both"/>
        <w:rPr>
          <w:rFonts w:cstheme="minorHAnsi"/>
        </w:rPr>
      </w:pPr>
    </w:p>
    <w:p w14:paraId="6EC03EF2" w14:textId="61526699" w:rsidR="003A72D1" w:rsidRPr="00141F0D" w:rsidRDefault="003A72D1">
      <w:pPr>
        <w:widowControl w:val="0"/>
        <w:pBdr>
          <w:top w:val="nil"/>
          <w:left w:val="nil"/>
          <w:bottom w:val="nil"/>
          <w:right w:val="nil"/>
          <w:between w:val="nil"/>
        </w:pBdr>
        <w:spacing w:after="0" w:line="240" w:lineRule="auto"/>
        <w:jc w:val="both"/>
        <w:rPr>
          <w:rFonts w:cstheme="minorHAnsi"/>
        </w:rPr>
      </w:pPr>
      <w:r w:rsidRPr="00141F0D">
        <w:rPr>
          <w:rFonts w:cstheme="minorHAnsi"/>
          <w:b/>
          <w:bCs/>
        </w:rPr>
        <w:t>Cofinanțare publică</w:t>
      </w:r>
      <w:r w:rsidRPr="00141F0D">
        <w:rPr>
          <w:rFonts w:cstheme="minorHAnsi"/>
        </w:rPr>
        <w:t xml:space="preserve"> - orice contribuție din fonduri publice naționale destinată finanțării cheltuielilor eligibile necesare implementării proiectului în conformitate cu prevederile OUG 133/2021 și a normelor de aplicare </w:t>
      </w:r>
      <w:r w:rsidRPr="00141F0D">
        <w:rPr>
          <w:rFonts w:cstheme="minorHAnsi"/>
        </w:rPr>
        <w:lastRenderedPageBreak/>
        <w:t>aferente acesteia și HG nr. 873/2022;</w:t>
      </w:r>
    </w:p>
    <w:p w14:paraId="3136D665" w14:textId="77777777" w:rsidR="00141F0D" w:rsidRPr="00141F0D" w:rsidRDefault="00141F0D">
      <w:pPr>
        <w:widowControl w:val="0"/>
        <w:pBdr>
          <w:top w:val="nil"/>
          <w:left w:val="nil"/>
          <w:bottom w:val="nil"/>
          <w:right w:val="nil"/>
          <w:between w:val="nil"/>
        </w:pBdr>
        <w:spacing w:after="0" w:line="240" w:lineRule="auto"/>
        <w:jc w:val="both"/>
        <w:rPr>
          <w:rFonts w:cstheme="minorHAnsi"/>
        </w:rPr>
      </w:pPr>
    </w:p>
    <w:p w14:paraId="40F6A249" w14:textId="192856A9" w:rsidR="003A72D1" w:rsidRPr="00141F0D" w:rsidRDefault="003A72D1">
      <w:pPr>
        <w:widowControl w:val="0"/>
        <w:pBdr>
          <w:top w:val="nil"/>
          <w:left w:val="nil"/>
          <w:bottom w:val="nil"/>
          <w:right w:val="nil"/>
          <w:between w:val="nil"/>
        </w:pBdr>
        <w:spacing w:after="0" w:line="240" w:lineRule="auto"/>
        <w:jc w:val="both"/>
        <w:rPr>
          <w:rFonts w:cstheme="minorHAnsi"/>
        </w:rPr>
      </w:pPr>
      <w:r w:rsidRPr="00141F0D">
        <w:rPr>
          <w:rFonts w:cstheme="minorHAnsi"/>
          <w:b/>
          <w:bCs/>
        </w:rPr>
        <w:t>Cheltuieli eligibile</w:t>
      </w:r>
      <w:r w:rsidRPr="00141F0D">
        <w:rPr>
          <w:rFonts w:cstheme="minorHAnsi"/>
        </w:rPr>
        <w:t xml:space="preserve"> - cheltuielile efectuate de beneficiar pentru implementarea proiectelor finanțate în cadrul programelor operaționale, conform prevederilor art. 63 alin. (1) din Regulamentul (UE) 2021/1.060, precum și în conformitate cu în conformitate cu prevederile OUG 133/2021 și a normelor de aplicare aferente acesteia</w:t>
      </w:r>
      <w:r w:rsidR="001936BD" w:rsidRPr="00141F0D">
        <w:rPr>
          <w:rFonts w:cstheme="minorHAnsi"/>
        </w:rPr>
        <w:t xml:space="preserve"> și </w:t>
      </w:r>
      <w:r w:rsidRPr="00141F0D">
        <w:rPr>
          <w:rFonts w:cstheme="minorHAnsi"/>
        </w:rPr>
        <w:t xml:space="preserve"> HG nr. 873/2022;</w:t>
      </w:r>
    </w:p>
    <w:p w14:paraId="69EB300B" w14:textId="77777777" w:rsidR="00274587" w:rsidRPr="00141F0D" w:rsidRDefault="00274587">
      <w:pPr>
        <w:widowControl w:val="0"/>
        <w:pBdr>
          <w:top w:val="nil"/>
          <w:left w:val="nil"/>
          <w:bottom w:val="nil"/>
          <w:right w:val="nil"/>
          <w:between w:val="nil"/>
        </w:pBdr>
        <w:spacing w:after="0" w:line="240" w:lineRule="auto"/>
        <w:jc w:val="both"/>
        <w:rPr>
          <w:rFonts w:cstheme="minorHAnsi"/>
        </w:rPr>
      </w:pPr>
    </w:p>
    <w:p w14:paraId="5EB8FFC7" w14:textId="77777777" w:rsidR="00DA1E5F" w:rsidRPr="00141F0D" w:rsidRDefault="00DA1E5F">
      <w:pPr>
        <w:widowControl w:val="0"/>
        <w:pBdr>
          <w:top w:val="nil"/>
          <w:left w:val="nil"/>
          <w:bottom w:val="nil"/>
          <w:right w:val="nil"/>
          <w:between w:val="nil"/>
        </w:pBdr>
        <w:spacing w:after="0" w:line="240" w:lineRule="auto"/>
        <w:jc w:val="both"/>
        <w:rPr>
          <w:rFonts w:cstheme="minorHAnsi"/>
        </w:rPr>
      </w:pPr>
      <w:r w:rsidRPr="00141F0D">
        <w:rPr>
          <w:rFonts w:cstheme="minorHAnsi"/>
          <w:b/>
        </w:rPr>
        <w:t xml:space="preserve">Contractul de finanțare </w:t>
      </w:r>
      <w:r w:rsidRPr="00141F0D">
        <w:rPr>
          <w:rFonts w:cstheme="minorHAnsi"/>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66FD2903" w14:textId="77777777" w:rsidR="003A72D1" w:rsidRPr="00141F0D" w:rsidRDefault="003A72D1">
      <w:pPr>
        <w:widowControl w:val="0"/>
        <w:pBdr>
          <w:top w:val="nil"/>
          <w:left w:val="nil"/>
          <w:bottom w:val="nil"/>
          <w:right w:val="nil"/>
          <w:between w:val="nil"/>
        </w:pBdr>
        <w:spacing w:after="0" w:line="240" w:lineRule="auto"/>
        <w:jc w:val="both"/>
        <w:rPr>
          <w:rFonts w:cstheme="minorHAnsi"/>
        </w:rPr>
      </w:pPr>
    </w:p>
    <w:p w14:paraId="15F49E44" w14:textId="2B434BAB" w:rsidR="00274587" w:rsidRPr="00141F0D" w:rsidRDefault="00274587">
      <w:pPr>
        <w:widowControl w:val="0"/>
        <w:pBdr>
          <w:top w:val="nil"/>
          <w:left w:val="nil"/>
          <w:bottom w:val="nil"/>
          <w:right w:val="nil"/>
          <w:between w:val="nil"/>
        </w:pBdr>
        <w:spacing w:after="0" w:line="240" w:lineRule="auto"/>
        <w:jc w:val="both"/>
        <w:rPr>
          <w:rFonts w:cstheme="minorHAnsi"/>
          <w:bCs/>
        </w:rPr>
      </w:pPr>
      <w:r w:rsidRPr="00141F0D">
        <w:rPr>
          <w:rFonts w:cstheme="minorHAnsi"/>
          <w:b/>
        </w:rPr>
        <w:t>Declarația unică a solicitantului</w:t>
      </w:r>
      <w:r w:rsidR="00F251E0">
        <w:rPr>
          <w:rFonts w:cstheme="minorHAnsi"/>
          <w:b/>
        </w:rPr>
        <w:t xml:space="preserve"> - </w:t>
      </w:r>
      <w:r w:rsidRPr="00141F0D">
        <w:rPr>
          <w:rFonts w:cstheme="minorHAnsi"/>
          <w:bCs/>
        </w:rPr>
        <w:t>Conform nr. OUG 23/2023 reprezintă  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71EBAB48" w14:textId="77777777" w:rsidR="00DD7E14" w:rsidRPr="00141F0D" w:rsidRDefault="00DD7E14">
      <w:pPr>
        <w:widowControl w:val="0"/>
        <w:pBdr>
          <w:top w:val="nil"/>
          <w:left w:val="nil"/>
          <w:bottom w:val="nil"/>
          <w:right w:val="nil"/>
          <w:between w:val="nil"/>
        </w:pBdr>
        <w:spacing w:after="0" w:line="240" w:lineRule="auto"/>
        <w:jc w:val="both"/>
        <w:rPr>
          <w:rFonts w:cstheme="minorHAnsi"/>
          <w:bCs/>
        </w:rPr>
      </w:pPr>
    </w:p>
    <w:p w14:paraId="266CBF12" w14:textId="0D0457E4" w:rsidR="0063145E" w:rsidRPr="00141F0D" w:rsidRDefault="0063145E">
      <w:pPr>
        <w:widowControl w:val="0"/>
        <w:pBdr>
          <w:top w:val="nil"/>
          <w:left w:val="nil"/>
          <w:bottom w:val="nil"/>
          <w:right w:val="nil"/>
          <w:between w:val="nil"/>
        </w:pBdr>
        <w:spacing w:after="0" w:line="240" w:lineRule="auto"/>
        <w:jc w:val="both"/>
        <w:rPr>
          <w:rFonts w:cstheme="minorHAnsi"/>
        </w:rPr>
      </w:pPr>
      <w:r w:rsidRPr="00141F0D">
        <w:rPr>
          <w:rFonts w:cstheme="minorHAnsi"/>
          <w:b/>
          <w:bCs/>
        </w:rPr>
        <w:t>Indicatori de etapă</w:t>
      </w:r>
      <w:r w:rsidRPr="00141F0D">
        <w:rPr>
          <w:rFonts w:cstheme="minorHAnsi"/>
        </w:rPr>
        <w:t xml:space="preserve"> — </w:t>
      </w:r>
      <w:r w:rsidRPr="00141F0D">
        <w:rPr>
          <w:rFonts w:cstheme="minorHAnsi"/>
          <w:bCs/>
        </w:rPr>
        <w:t xml:space="preserve">Conform nr. OUG 23/2023 reprezintă </w:t>
      </w:r>
      <w:r w:rsidRPr="00141F0D">
        <w:rPr>
          <w:rFonts w:cstheme="minorHAnsi"/>
        </w:rP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24AAA8B" w14:textId="77777777" w:rsidR="001936BD" w:rsidRPr="00141F0D" w:rsidRDefault="001936BD">
      <w:pPr>
        <w:widowControl w:val="0"/>
        <w:pBdr>
          <w:top w:val="nil"/>
          <w:left w:val="nil"/>
          <w:bottom w:val="nil"/>
          <w:right w:val="nil"/>
          <w:between w:val="nil"/>
        </w:pBdr>
        <w:spacing w:after="0" w:line="240" w:lineRule="auto"/>
        <w:jc w:val="both"/>
        <w:rPr>
          <w:rFonts w:cstheme="minorHAnsi"/>
        </w:rPr>
      </w:pPr>
    </w:p>
    <w:p w14:paraId="7A9F8D21" w14:textId="22DD2CD4" w:rsidR="001936BD" w:rsidRPr="00141F0D" w:rsidRDefault="001936BD">
      <w:pPr>
        <w:widowControl w:val="0"/>
        <w:pBdr>
          <w:top w:val="nil"/>
          <w:left w:val="nil"/>
          <w:bottom w:val="nil"/>
          <w:right w:val="nil"/>
          <w:between w:val="nil"/>
        </w:pBdr>
        <w:spacing w:after="0" w:line="240" w:lineRule="auto"/>
        <w:jc w:val="both"/>
        <w:rPr>
          <w:rFonts w:cstheme="minorHAnsi"/>
        </w:rPr>
      </w:pPr>
      <w:r w:rsidRPr="00141F0D">
        <w:rPr>
          <w:rFonts w:cstheme="minorHAnsi"/>
          <w:b/>
          <w:bCs/>
        </w:rPr>
        <w:t>Indicator de realizare</w:t>
      </w:r>
      <w:r w:rsidRPr="00141F0D">
        <w:rPr>
          <w:rFonts w:cstheme="minorHAnsi"/>
        </w:rPr>
        <w:t xml:space="preserve"> – În conformitate cu prevederile Regulamentului 1060/2021, cu modificările și completările ulterioare, înseamnă un indicator de măsurare a rezultatelor specifice ale intervenției;</w:t>
      </w:r>
    </w:p>
    <w:p w14:paraId="5FC90111" w14:textId="77777777" w:rsidR="001936BD" w:rsidRPr="00141F0D" w:rsidRDefault="001936BD">
      <w:pPr>
        <w:widowControl w:val="0"/>
        <w:pBdr>
          <w:top w:val="nil"/>
          <w:left w:val="nil"/>
          <w:bottom w:val="nil"/>
          <w:right w:val="nil"/>
          <w:between w:val="nil"/>
        </w:pBdr>
        <w:spacing w:after="0" w:line="240" w:lineRule="auto"/>
        <w:jc w:val="both"/>
        <w:rPr>
          <w:rFonts w:cstheme="minorHAnsi"/>
        </w:rPr>
      </w:pPr>
    </w:p>
    <w:p w14:paraId="147D496D" w14:textId="0CD73CA3" w:rsidR="001936BD" w:rsidRPr="00141F0D" w:rsidRDefault="001936BD">
      <w:pPr>
        <w:widowControl w:val="0"/>
        <w:pBdr>
          <w:top w:val="nil"/>
          <w:left w:val="nil"/>
          <w:bottom w:val="nil"/>
          <w:right w:val="nil"/>
          <w:between w:val="nil"/>
        </w:pBdr>
        <w:spacing w:after="0" w:line="240" w:lineRule="auto"/>
        <w:jc w:val="both"/>
        <w:rPr>
          <w:rFonts w:cstheme="minorHAnsi"/>
        </w:rPr>
      </w:pPr>
      <w:r w:rsidRPr="00141F0D">
        <w:rPr>
          <w:rFonts w:cstheme="minorHAnsi"/>
          <w:b/>
          <w:bCs/>
        </w:rPr>
        <w:t>Indicator de rezultat</w:t>
      </w:r>
      <w:r w:rsidRPr="00141F0D">
        <w:rPr>
          <w:rFonts w:cstheme="minorHAnsi"/>
        </w:rPr>
        <w:t xml:space="preserve"> - În conformitate cu prevederile Regulamentului 1060/2021, cu modificările și completările ulterioare, înseamnă un indicator de măsurare a efectelor intervențiilor sprijinite, în special în ceea ce privește destinatarii direcți, populația vizată sau utilizatorii infrastructurii;</w:t>
      </w:r>
    </w:p>
    <w:p w14:paraId="5DBAF281" w14:textId="77777777" w:rsidR="00853019" w:rsidRPr="00141F0D" w:rsidRDefault="00853019">
      <w:pPr>
        <w:widowControl w:val="0"/>
        <w:pBdr>
          <w:top w:val="nil"/>
          <w:left w:val="nil"/>
          <w:bottom w:val="nil"/>
          <w:right w:val="nil"/>
          <w:between w:val="nil"/>
        </w:pBdr>
        <w:spacing w:after="0" w:line="240" w:lineRule="auto"/>
        <w:jc w:val="both"/>
        <w:rPr>
          <w:rFonts w:cstheme="minorHAnsi"/>
        </w:rPr>
      </w:pPr>
    </w:p>
    <w:p w14:paraId="31D75516" w14:textId="77777777" w:rsidR="008B4BB9" w:rsidRPr="00141F0D" w:rsidRDefault="008B4BB9" w:rsidP="008B4BB9">
      <w:pPr>
        <w:spacing w:after="0" w:line="240" w:lineRule="auto"/>
        <w:jc w:val="both"/>
        <w:rPr>
          <w:rFonts w:cstheme="minorHAnsi"/>
        </w:rPr>
      </w:pPr>
      <w:r w:rsidRPr="00141F0D">
        <w:rPr>
          <w:rFonts w:cstheme="minorHAnsi"/>
          <w:b/>
          <w:bCs/>
        </w:rPr>
        <w:t>Operator regional al serviciului de alimentare cu apă și de canalizare</w:t>
      </w:r>
      <w:r w:rsidRPr="00141F0D">
        <w:rPr>
          <w:rFonts w:cstheme="minorHAnsi"/>
        </w:rPr>
        <w:t xml:space="preserve"> - operatorul regional definit conform art. 2 lit. </w:t>
      </w:r>
      <w:r>
        <w:fldChar w:fldCharType="begin"/>
      </w:r>
      <w:r>
        <w:instrText>HYPERLINK "https://legislatie.just.ro/Public/DetaliiDocumentAfis/201292" \l "A64122866"</w:instrText>
      </w:r>
      <w:r>
        <w:fldChar w:fldCharType="separate"/>
      </w:r>
      <w:r w:rsidRPr="00141F0D">
        <w:rPr>
          <w:rStyle w:val="Hyperlink"/>
          <w:rFonts w:cstheme="minorHAnsi"/>
        </w:rPr>
        <w:t>h) din Legea nr. 51/2006</w:t>
      </w:r>
      <w:r>
        <w:rPr>
          <w:rStyle w:val="Hyperlink"/>
          <w:rFonts w:cstheme="minorHAnsi"/>
        </w:rPr>
        <w:fldChar w:fldCharType="end"/>
      </w:r>
      <w:r w:rsidRPr="00141F0D">
        <w:rPr>
          <w:rFonts w:cstheme="minorHAnsi"/>
        </w:rPr>
        <w:t>, republicată, cu completările ulterioare, care are dreptul exclusiv de a furniza/presta serviciul în aria de operare stabilită prin contractul de delegare a gestiunii serviciului;</w:t>
      </w:r>
      <w:r w:rsidRPr="00141F0D">
        <w:rPr>
          <w:rFonts w:cstheme="minorHAnsi"/>
          <w:iCs/>
        </w:rPr>
        <w:t xml:space="preserve">; </w:t>
      </w:r>
    </w:p>
    <w:p w14:paraId="2CE7F812" w14:textId="77777777" w:rsidR="008B4BB9" w:rsidRPr="00141F0D" w:rsidRDefault="008B4BB9" w:rsidP="008B4BB9">
      <w:pPr>
        <w:spacing w:after="0" w:line="240" w:lineRule="auto"/>
        <w:jc w:val="both"/>
        <w:rPr>
          <w:rFonts w:cstheme="minorHAnsi"/>
          <w:b/>
          <w:bCs/>
          <w:color w:val="FF0000"/>
        </w:rPr>
      </w:pPr>
      <w:r w:rsidRPr="00141F0D">
        <w:rPr>
          <w:rFonts w:cstheme="minorHAnsi"/>
          <w:iCs/>
        </w:rPr>
        <w:t>(beneficiarii eligibili în cadrul apelurilor de proiecte lansate conform prevederilor prezentului ghid sunt definiti la cap. 4 și trebuie să îndeplinească condițiile de eligibilitate asociate).</w:t>
      </w:r>
    </w:p>
    <w:p w14:paraId="3651CCD7" w14:textId="77777777" w:rsidR="00D94B9F" w:rsidRPr="00141F0D" w:rsidRDefault="00D94B9F">
      <w:pPr>
        <w:widowControl w:val="0"/>
        <w:pBdr>
          <w:top w:val="nil"/>
          <w:left w:val="nil"/>
          <w:bottom w:val="nil"/>
          <w:right w:val="nil"/>
          <w:between w:val="nil"/>
        </w:pBdr>
        <w:spacing w:after="0" w:line="240" w:lineRule="auto"/>
        <w:jc w:val="both"/>
        <w:rPr>
          <w:rStyle w:val="FontStyle37"/>
          <w:rFonts w:asciiTheme="minorHAnsi" w:hAnsiTheme="minorHAnsi" w:cstheme="minorHAnsi"/>
        </w:rPr>
      </w:pPr>
    </w:p>
    <w:p w14:paraId="4DBE1F3E" w14:textId="3C2B6664" w:rsidR="0063145E" w:rsidRPr="00141F0D" w:rsidRDefault="0063145E">
      <w:pPr>
        <w:widowControl w:val="0"/>
        <w:pBdr>
          <w:top w:val="nil"/>
          <w:left w:val="nil"/>
          <w:bottom w:val="nil"/>
          <w:right w:val="nil"/>
          <w:between w:val="nil"/>
        </w:pBdr>
        <w:spacing w:after="0" w:line="240" w:lineRule="auto"/>
        <w:jc w:val="both"/>
        <w:rPr>
          <w:rFonts w:cstheme="minorHAnsi"/>
        </w:rPr>
      </w:pPr>
      <w:bookmarkStart w:id="7" w:name="_Hlk133408528"/>
      <w:r w:rsidRPr="00141F0D">
        <w:rPr>
          <w:rFonts w:cstheme="minorHAnsi"/>
          <w:b/>
          <w:bCs/>
        </w:rPr>
        <w:t>Plan de monitorizare a proiectului</w:t>
      </w:r>
      <w:r w:rsidRPr="00141F0D">
        <w:rPr>
          <w:rFonts w:cstheme="minorHAnsi"/>
        </w:rPr>
        <w:t xml:space="preserve"> —</w:t>
      </w:r>
      <w:r w:rsidRPr="00141F0D">
        <w:rPr>
          <w:rFonts w:cstheme="minorHAnsi"/>
          <w:bCs/>
        </w:rPr>
        <w:t xml:space="preserve"> Conform nr. OUG 23/2023 reprezintă</w:t>
      </w:r>
      <w:r w:rsidRPr="00141F0D">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74ED4C07" w14:textId="77777777" w:rsidR="00661D33" w:rsidRPr="00141F0D" w:rsidRDefault="00661D33">
      <w:pPr>
        <w:widowControl w:val="0"/>
        <w:pBdr>
          <w:top w:val="nil"/>
          <w:left w:val="nil"/>
          <w:bottom w:val="nil"/>
          <w:right w:val="nil"/>
          <w:between w:val="nil"/>
        </w:pBdr>
        <w:spacing w:after="0" w:line="240" w:lineRule="auto"/>
        <w:jc w:val="both"/>
        <w:rPr>
          <w:rFonts w:cstheme="minorHAnsi"/>
        </w:rPr>
      </w:pPr>
    </w:p>
    <w:p w14:paraId="36844FA3" w14:textId="1CBACB23" w:rsidR="00661D33" w:rsidRPr="00141F0D" w:rsidRDefault="00661D33">
      <w:pPr>
        <w:widowControl w:val="0"/>
        <w:pBdr>
          <w:top w:val="nil"/>
          <w:left w:val="nil"/>
          <w:bottom w:val="nil"/>
          <w:right w:val="nil"/>
          <w:between w:val="nil"/>
        </w:pBdr>
        <w:spacing w:after="0" w:line="240" w:lineRule="auto"/>
        <w:jc w:val="both"/>
        <w:rPr>
          <w:rFonts w:cstheme="minorHAnsi"/>
        </w:rPr>
      </w:pPr>
      <w:r w:rsidRPr="00141F0D">
        <w:rPr>
          <w:rFonts w:cstheme="minorHAnsi"/>
          <w:b/>
          <w:bCs/>
        </w:rPr>
        <w:t>Prag de calitate</w:t>
      </w:r>
      <w:r w:rsidRPr="00141F0D">
        <w:rPr>
          <w:rFonts w:cstheme="minorHAnsi"/>
        </w:rPr>
        <w:t xml:space="preserve"> — </w:t>
      </w:r>
      <w:r w:rsidRPr="00141F0D">
        <w:rPr>
          <w:rFonts w:cstheme="minorHAnsi"/>
          <w:bCs/>
        </w:rPr>
        <w:t>Conform nr. OUG 23/2023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w:t>
      </w:r>
      <w:r w:rsidR="00BF57C7" w:rsidRPr="00141F0D">
        <w:rPr>
          <w:rFonts w:cstheme="minorHAnsi"/>
          <w:bCs/>
        </w:rPr>
        <w:t xml:space="preserve"> și în cazul prezentului ghid este de minimum 50% din punctajul maxim care poate fi acordat conform grilei specifice de evaluare.</w:t>
      </w:r>
    </w:p>
    <w:p w14:paraId="645AEBF1" w14:textId="737DD6FD" w:rsidR="00141F0D" w:rsidRDefault="00DD7E14">
      <w:pPr>
        <w:widowControl w:val="0"/>
        <w:pBdr>
          <w:top w:val="nil"/>
          <w:left w:val="nil"/>
          <w:bottom w:val="nil"/>
          <w:right w:val="nil"/>
          <w:between w:val="nil"/>
        </w:pBdr>
        <w:spacing w:after="0" w:line="240" w:lineRule="auto"/>
        <w:jc w:val="both"/>
        <w:rPr>
          <w:rFonts w:cstheme="minorHAnsi"/>
        </w:rPr>
      </w:pPr>
      <w:bookmarkStart w:id="8" w:name="_Hlk130371722"/>
      <w:bookmarkEnd w:id="7"/>
      <w:r w:rsidRPr="00141F0D">
        <w:rPr>
          <w:rFonts w:cstheme="minorHAnsi"/>
          <w:b/>
        </w:rPr>
        <w:lastRenderedPageBreak/>
        <w:t>Rată forfetară</w:t>
      </w:r>
      <w:r w:rsidRPr="00141F0D">
        <w:rPr>
          <w:rFonts w:cstheme="minorHAnsi"/>
        </w:rPr>
        <w:t xml:space="preserve"> </w:t>
      </w:r>
      <w:r w:rsidRPr="00141F0D">
        <w:rPr>
          <w:rFonts w:cstheme="minorHAnsi"/>
          <w:color w:val="FF0000"/>
        </w:rPr>
        <w:t xml:space="preserve">– </w:t>
      </w:r>
      <w:r w:rsidRPr="00141F0D">
        <w:rPr>
          <w:rFonts w:cstheme="minorHAnsi"/>
        </w:rPr>
        <w:t xml:space="preserve">În cazul PDD, </w:t>
      </w:r>
      <w:r w:rsidRPr="00141F0D">
        <w:rPr>
          <w:rFonts w:cstheme="minorHAnsi"/>
          <w:b/>
          <w:bCs/>
        </w:rPr>
        <w:t xml:space="preserve">rata forfetară aplicabilă pentru proiectele de </w:t>
      </w:r>
      <w:r w:rsidR="00C01A3D" w:rsidRPr="00141F0D">
        <w:rPr>
          <w:rFonts w:cstheme="minorHAnsi"/>
          <w:b/>
          <w:bCs/>
        </w:rPr>
        <w:t xml:space="preserve">apă </w:t>
      </w:r>
      <w:r w:rsidRPr="00141F0D">
        <w:rPr>
          <w:rFonts w:cstheme="minorHAnsi"/>
          <w:b/>
          <w:bCs/>
        </w:rPr>
        <w:t>este de maxim 6% și reprezintă procentul de cofinantare a solicitantului la cheltuielile eligibile.</w:t>
      </w:r>
      <w:r w:rsidRPr="00141F0D">
        <w:rPr>
          <w:rFonts w:cstheme="minorHAnsi"/>
        </w:rPr>
        <w:t xml:space="preserve"> De asemenea, sunt aplicabile prevederile OUG 133/2021, art</w:t>
      </w:r>
      <w:r w:rsidR="00141F0D">
        <w:rPr>
          <w:rFonts w:cstheme="minorHAnsi"/>
        </w:rPr>
        <w:t>.</w:t>
      </w:r>
      <w:r w:rsidRPr="00141F0D">
        <w:rPr>
          <w:rFonts w:cstheme="minorHAnsi"/>
        </w:rPr>
        <w:t xml:space="preserve"> 27. </w:t>
      </w:r>
    </w:p>
    <w:p w14:paraId="63A40D7A" w14:textId="77777777" w:rsidR="00141F0D" w:rsidRDefault="00141F0D">
      <w:pPr>
        <w:widowControl w:val="0"/>
        <w:pBdr>
          <w:top w:val="nil"/>
          <w:left w:val="nil"/>
          <w:bottom w:val="nil"/>
          <w:right w:val="nil"/>
          <w:between w:val="nil"/>
        </w:pBdr>
        <w:spacing w:after="0" w:line="240" w:lineRule="auto"/>
        <w:jc w:val="both"/>
        <w:rPr>
          <w:rFonts w:cstheme="minorHAnsi"/>
        </w:rPr>
      </w:pPr>
    </w:p>
    <w:bookmarkEnd w:id="8"/>
    <w:p w14:paraId="6EE6BAD0" w14:textId="77777777" w:rsidR="003A72D1" w:rsidRPr="00A64E0B" w:rsidRDefault="003A72D1" w:rsidP="00ED6415">
      <w:pPr>
        <w:rPr>
          <w:rFonts w:cstheme="minorHAnsi"/>
        </w:rPr>
      </w:pPr>
    </w:p>
    <w:p w14:paraId="77BF7EAA" w14:textId="79FD3420" w:rsidR="00566CCA" w:rsidRPr="00A64E0B" w:rsidRDefault="00536EDD" w:rsidP="008679E3">
      <w:pPr>
        <w:pStyle w:val="Heading1"/>
      </w:pPr>
      <w:bookmarkStart w:id="9" w:name="_Toc141442772"/>
      <w:r w:rsidRPr="00A64E0B">
        <w:t>ELEMENTE DE CONTEXT</w:t>
      </w:r>
      <w:bookmarkEnd w:id="9"/>
    </w:p>
    <w:p w14:paraId="34940DAE" w14:textId="77777777" w:rsidR="00D50A0B" w:rsidRPr="00A64E0B" w:rsidRDefault="00D50A0B" w:rsidP="00D50A0B">
      <w:pPr>
        <w:rPr>
          <w:rFonts w:cstheme="minorHAnsi"/>
        </w:rPr>
      </w:pPr>
    </w:p>
    <w:p w14:paraId="077DC236" w14:textId="0F728AAE" w:rsidR="00692D9A" w:rsidRPr="00A64E0B" w:rsidRDefault="00566CCA" w:rsidP="00E5096A">
      <w:pPr>
        <w:pStyle w:val="Heading2"/>
      </w:pPr>
      <w:bookmarkStart w:id="10" w:name="_Toc141442773"/>
      <w:r w:rsidRPr="00A64E0B">
        <w:t>2.1.</w:t>
      </w:r>
      <w:r w:rsidRPr="00A64E0B">
        <w:tab/>
        <w:t>Informații generale Program</w:t>
      </w:r>
      <w:r w:rsidR="00BC5CD1" w:rsidRPr="00A64E0B">
        <w:t>ul Dezvoltare Durabilă</w:t>
      </w:r>
      <w:r w:rsidR="00536EDD" w:rsidRPr="00A64E0B">
        <w:t xml:space="preserve"> 2021-2027</w:t>
      </w:r>
      <w:bookmarkEnd w:id="10"/>
    </w:p>
    <w:p w14:paraId="6922DF7B" w14:textId="77777777" w:rsidR="00C27491" w:rsidRPr="00A64E0B" w:rsidRDefault="00C27491" w:rsidP="00B12EBA">
      <w:pPr>
        <w:widowControl w:val="0"/>
        <w:pBdr>
          <w:top w:val="nil"/>
          <w:left w:val="nil"/>
          <w:bottom w:val="nil"/>
          <w:right w:val="nil"/>
          <w:between w:val="nil"/>
        </w:pBdr>
        <w:spacing w:after="0"/>
        <w:jc w:val="both"/>
        <w:rPr>
          <w:rFonts w:cstheme="minorHAnsi"/>
        </w:rPr>
      </w:pPr>
    </w:p>
    <w:p w14:paraId="76F75BED" w14:textId="184E9E66" w:rsidR="007261AD" w:rsidRPr="007261AD" w:rsidRDefault="00B12EBA" w:rsidP="007261AD">
      <w:pPr>
        <w:widowControl w:val="0"/>
        <w:pBdr>
          <w:top w:val="nil"/>
          <w:left w:val="nil"/>
          <w:bottom w:val="nil"/>
          <w:right w:val="nil"/>
          <w:between w:val="nil"/>
        </w:pBdr>
        <w:spacing w:after="0"/>
        <w:jc w:val="both"/>
        <w:rPr>
          <w:rFonts w:cstheme="minorHAnsi"/>
        </w:rPr>
      </w:pPr>
      <w:r w:rsidRPr="00A64E0B">
        <w:rPr>
          <w:rFonts w:cstheme="minorHAnsi"/>
        </w:rPr>
        <w:t>Programul Dezvoltare Durabilă 2021-2027 este un program multifond, cofinanțat atât din FEDR cât și din FC, fiind aprobat de Comisia Europeană prin decizia nr. C(2022) 8703/24.11.2022 implementat de Ministerul investițiilor și Proiectelor Europene prin Autoritatea de management Dezvoltare Durabilă.</w:t>
      </w:r>
      <w:r w:rsidR="007261AD" w:rsidRPr="007261AD">
        <w:rPr>
          <w:rFonts w:cstheme="minorHAnsi"/>
        </w:rPr>
        <w:t xml:space="preserve"> PDD poate fi consultat </w:t>
      </w:r>
      <w:r>
        <w:fldChar w:fldCharType="begin"/>
      </w:r>
      <w:r>
        <w:instrText>HYPERLINK "https://mfe.gov.ro/wp-content/uploads/2022/11/ccd9ae994ca747e93c52ec9c97fc4c39.pdf"</w:instrText>
      </w:r>
      <w:r>
        <w:fldChar w:fldCharType="separate"/>
      </w:r>
      <w:r w:rsidR="007261AD" w:rsidRPr="007261AD">
        <w:rPr>
          <w:rStyle w:val="Hyperlink"/>
          <w:rFonts w:cstheme="minorHAnsi"/>
        </w:rPr>
        <w:t>aici</w:t>
      </w:r>
      <w:r>
        <w:rPr>
          <w:rStyle w:val="Hyperlink"/>
          <w:rFonts w:cstheme="minorHAnsi"/>
        </w:rPr>
        <w:fldChar w:fldCharType="end"/>
      </w:r>
      <w:r w:rsidR="007261AD" w:rsidRPr="007261AD">
        <w:rPr>
          <w:rFonts w:cstheme="minorHAnsi"/>
        </w:rPr>
        <w:t>.</w:t>
      </w:r>
    </w:p>
    <w:p w14:paraId="40C5D136" w14:textId="7FF7CA12" w:rsidR="00B12EBA" w:rsidRPr="00A64E0B" w:rsidRDefault="00B12EBA" w:rsidP="00B12EBA">
      <w:pPr>
        <w:widowControl w:val="0"/>
        <w:pBdr>
          <w:top w:val="nil"/>
          <w:left w:val="nil"/>
          <w:bottom w:val="nil"/>
          <w:right w:val="nil"/>
          <w:between w:val="nil"/>
        </w:pBdr>
        <w:spacing w:after="0"/>
        <w:jc w:val="both"/>
        <w:rPr>
          <w:rFonts w:cstheme="minorHAnsi"/>
        </w:rPr>
      </w:pPr>
    </w:p>
    <w:p w14:paraId="08F3B996" w14:textId="0800E200" w:rsidR="00990221" w:rsidRPr="00A64E0B" w:rsidRDefault="00990221" w:rsidP="00B12EBA">
      <w:pPr>
        <w:widowControl w:val="0"/>
        <w:pBdr>
          <w:top w:val="nil"/>
          <w:left w:val="nil"/>
          <w:bottom w:val="nil"/>
          <w:right w:val="nil"/>
          <w:between w:val="nil"/>
        </w:pBdr>
        <w:spacing w:after="0"/>
        <w:jc w:val="both"/>
        <w:rPr>
          <w:rFonts w:cstheme="minorHAnsi"/>
        </w:rPr>
      </w:pPr>
      <w:r w:rsidRPr="00A64E0B">
        <w:rPr>
          <w:rFonts w:cstheme="minorHAnsi"/>
        </w:rPr>
        <w:t>PDD dispune de o alocare totală de  5,25 mld. euro (UE și BS) din care aproximativ 4,04 mld. euro fiind cofinanțarea din partea UE (FEDR și FC), iar diferența de 1,21 mld. euro reprezentând contribuția națională.</w:t>
      </w:r>
      <w:r w:rsidR="005D0570" w:rsidRPr="00A64E0B">
        <w:rPr>
          <w:rFonts w:cstheme="minorHAnsi"/>
        </w:rPr>
        <w:t xml:space="preserve"> Alocarea anterior menționate este distribuită astfel în cadrul axelor prioritare:</w:t>
      </w:r>
    </w:p>
    <w:p w14:paraId="24EAD425" w14:textId="5FD9677B" w:rsidR="005D0570" w:rsidRPr="00A64E0B" w:rsidRDefault="005D0570" w:rsidP="00B12EBA">
      <w:pPr>
        <w:widowControl w:val="0"/>
        <w:pBdr>
          <w:top w:val="nil"/>
          <w:left w:val="nil"/>
          <w:bottom w:val="nil"/>
          <w:right w:val="nil"/>
          <w:between w:val="nil"/>
        </w:pBdr>
        <w:spacing w:after="0"/>
        <w:jc w:val="both"/>
        <w:rPr>
          <w:rFonts w:cstheme="minorHAnsi"/>
        </w:rPr>
      </w:pPr>
    </w:p>
    <w:tbl>
      <w:tblPr>
        <w:tblStyle w:val="GridTable4-Accent1"/>
        <w:tblW w:w="10110" w:type="dxa"/>
        <w:tblLook w:val="04A0" w:firstRow="1" w:lastRow="0" w:firstColumn="1" w:lastColumn="0" w:noHBand="0" w:noVBand="1"/>
      </w:tblPr>
      <w:tblGrid>
        <w:gridCol w:w="4648"/>
        <w:gridCol w:w="1731"/>
        <w:gridCol w:w="2127"/>
        <w:gridCol w:w="1604"/>
      </w:tblGrid>
      <w:tr w:rsidR="005D0570" w:rsidRPr="00A64E0B" w14:paraId="3F37C4AF" w14:textId="77777777" w:rsidTr="006544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063C89EB" w14:textId="32DE0D58" w:rsidR="005D0570" w:rsidRPr="00A64E0B" w:rsidRDefault="007D693A" w:rsidP="003867F6">
            <w:pPr>
              <w:widowControl w:val="0"/>
              <w:jc w:val="both"/>
              <w:rPr>
                <w:rFonts w:cstheme="minorHAnsi"/>
              </w:rPr>
            </w:pPr>
            <w:r w:rsidRPr="007D693A">
              <w:rPr>
                <w:rFonts w:cstheme="minorHAnsi"/>
              </w:rPr>
              <w:t>Prioritatea</w:t>
            </w:r>
          </w:p>
        </w:tc>
        <w:tc>
          <w:tcPr>
            <w:tcW w:w="1731" w:type="dxa"/>
          </w:tcPr>
          <w:p w14:paraId="7EA3B854" w14:textId="77777777" w:rsidR="005D0570" w:rsidRPr="00A64E0B" w:rsidRDefault="005D0570" w:rsidP="003867F6">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Alocare UE</w:t>
            </w:r>
          </w:p>
          <w:p w14:paraId="5B83B670" w14:textId="69E35DA2" w:rsidR="005D0570" w:rsidRPr="00A64E0B" w:rsidRDefault="005D0570" w:rsidP="003867F6">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(mil. euro)</w:t>
            </w:r>
          </w:p>
        </w:tc>
        <w:tc>
          <w:tcPr>
            <w:tcW w:w="2127" w:type="dxa"/>
          </w:tcPr>
          <w:p w14:paraId="66FADE1F" w14:textId="72EC9130" w:rsidR="005D0570" w:rsidRPr="00A64E0B" w:rsidRDefault="005D0570" w:rsidP="003867F6">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Cofinanațre națională (mil. euro)</w:t>
            </w:r>
          </w:p>
        </w:tc>
        <w:tc>
          <w:tcPr>
            <w:tcW w:w="1604" w:type="dxa"/>
          </w:tcPr>
          <w:p w14:paraId="412839A2" w14:textId="2BD609C5" w:rsidR="005D0570" w:rsidRPr="00A64E0B" w:rsidRDefault="005D0570" w:rsidP="003867F6">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Total (mil. euro)</w:t>
            </w:r>
          </w:p>
        </w:tc>
      </w:tr>
      <w:tr w:rsidR="005D0570" w:rsidRPr="00A64E0B" w14:paraId="619B721B" w14:textId="77777777" w:rsidTr="006544FA">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4648" w:type="dxa"/>
          </w:tcPr>
          <w:p w14:paraId="59813654" w14:textId="7C22AE52" w:rsidR="005D0570" w:rsidRPr="00A64E0B" w:rsidRDefault="005D0570" w:rsidP="00E04A16">
            <w:pPr>
              <w:widowControl w:val="0"/>
              <w:jc w:val="both"/>
              <w:rPr>
                <w:rFonts w:cstheme="minorHAnsi"/>
              </w:rPr>
            </w:pPr>
            <w:r w:rsidRPr="00A64E0B">
              <w:rPr>
                <w:rFonts w:cstheme="minorHAnsi"/>
              </w:rPr>
              <w:t xml:space="preserve">Prioritatea 1. Dezvoltarea infrastructurii de apă și apă uzată și tranziția la o  economie circulară </w:t>
            </w:r>
          </w:p>
        </w:tc>
        <w:tc>
          <w:tcPr>
            <w:tcW w:w="1731" w:type="dxa"/>
          </w:tcPr>
          <w:p w14:paraId="4D0E1CAA" w14:textId="76A03107" w:rsidR="005D0570" w:rsidRPr="00A64E0B"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2.585, 11 mil. euro (FEDR+FC)</w:t>
            </w:r>
          </w:p>
        </w:tc>
        <w:tc>
          <w:tcPr>
            <w:tcW w:w="2127" w:type="dxa"/>
          </w:tcPr>
          <w:p w14:paraId="316E9208" w14:textId="1FD8BC20" w:rsidR="005D0570" w:rsidRPr="00A64E0B"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832.66 mil. euro</w:t>
            </w:r>
          </w:p>
        </w:tc>
        <w:tc>
          <w:tcPr>
            <w:tcW w:w="1604" w:type="dxa"/>
          </w:tcPr>
          <w:p w14:paraId="79E50270" w14:textId="19038450" w:rsidR="005D0570" w:rsidRPr="00A64E0B"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3.417,77mil. euro</w:t>
            </w:r>
          </w:p>
        </w:tc>
      </w:tr>
      <w:tr w:rsidR="005D0570" w:rsidRPr="00A64E0B" w14:paraId="7691DE68" w14:textId="77777777" w:rsidTr="006544FA">
        <w:trPr>
          <w:trHeight w:val="896"/>
        </w:trPr>
        <w:tc>
          <w:tcPr>
            <w:cnfStyle w:val="001000000000" w:firstRow="0" w:lastRow="0" w:firstColumn="1" w:lastColumn="0" w:oddVBand="0" w:evenVBand="0" w:oddHBand="0" w:evenHBand="0" w:firstRowFirstColumn="0" w:firstRowLastColumn="0" w:lastRowFirstColumn="0" w:lastRowLastColumn="0"/>
            <w:tcW w:w="4648" w:type="dxa"/>
          </w:tcPr>
          <w:p w14:paraId="2375538C" w14:textId="58540627" w:rsidR="005D0570" w:rsidRPr="00A64E0B" w:rsidRDefault="005D0570" w:rsidP="00E04A16">
            <w:pPr>
              <w:widowControl w:val="0"/>
              <w:jc w:val="both"/>
              <w:rPr>
                <w:rFonts w:cstheme="minorHAnsi"/>
              </w:rPr>
            </w:pPr>
            <w:r w:rsidRPr="00A64E0B">
              <w:rPr>
                <w:rFonts w:cstheme="minorHAnsi"/>
              </w:rPr>
              <w:t xml:space="preserve">Prioritatea 2. Protecţia mediului prin conservarea biodiversităţii, asigurarea calităţii aerului şi remediere a siturilor contaminate </w:t>
            </w:r>
          </w:p>
        </w:tc>
        <w:tc>
          <w:tcPr>
            <w:tcW w:w="1731" w:type="dxa"/>
          </w:tcPr>
          <w:p w14:paraId="6712DE40" w14:textId="2D5FACBB" w:rsidR="005D0570" w:rsidRPr="00A64E0B"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170 mil. euro (FEDR)</w:t>
            </w:r>
          </w:p>
        </w:tc>
        <w:tc>
          <w:tcPr>
            <w:tcW w:w="2127" w:type="dxa"/>
          </w:tcPr>
          <w:p w14:paraId="59E52686" w14:textId="062DA128" w:rsidR="005D0570" w:rsidRPr="00A64E0B"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30 mil. euro</w:t>
            </w:r>
          </w:p>
        </w:tc>
        <w:tc>
          <w:tcPr>
            <w:tcW w:w="1604" w:type="dxa"/>
          </w:tcPr>
          <w:p w14:paraId="4703C463" w14:textId="25A07DB6" w:rsidR="005D0570" w:rsidRPr="00A64E0B"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200 mil. euro</w:t>
            </w:r>
          </w:p>
        </w:tc>
      </w:tr>
      <w:tr w:rsidR="005D0570" w:rsidRPr="00A64E0B" w14:paraId="1390F1DC"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550E30D1" w14:textId="167C6734" w:rsidR="003867F6" w:rsidRPr="00A64E0B" w:rsidRDefault="003867F6" w:rsidP="00E04A16">
            <w:pPr>
              <w:widowControl w:val="0"/>
              <w:jc w:val="both"/>
              <w:rPr>
                <w:rFonts w:cstheme="minorHAnsi"/>
              </w:rPr>
            </w:pPr>
            <w:r w:rsidRPr="00A64E0B">
              <w:rPr>
                <w:rFonts w:cstheme="minorHAnsi"/>
              </w:rPr>
              <w:t xml:space="preserve">Prioritatea 3. Promovarea adaptării la schimbările climatice şi managementul riscurilor </w:t>
            </w:r>
          </w:p>
        </w:tc>
        <w:tc>
          <w:tcPr>
            <w:tcW w:w="1731" w:type="dxa"/>
          </w:tcPr>
          <w:p w14:paraId="1C73B7A4" w14:textId="2394519B" w:rsidR="005D0570" w:rsidRPr="00A64E0B"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color w:val="000000"/>
              </w:rPr>
              <w:t>440,19 mil. euro (FEDR)</w:t>
            </w:r>
          </w:p>
        </w:tc>
        <w:tc>
          <w:tcPr>
            <w:tcW w:w="2127" w:type="dxa"/>
          </w:tcPr>
          <w:p w14:paraId="1E58CFC5" w14:textId="31CAEAE7" w:rsidR="005D0570" w:rsidRPr="00A64E0B"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color w:val="000000"/>
              </w:rPr>
              <w:t>77,68 mil. euro</w:t>
            </w:r>
          </w:p>
        </w:tc>
        <w:tc>
          <w:tcPr>
            <w:tcW w:w="1604" w:type="dxa"/>
          </w:tcPr>
          <w:p w14:paraId="50276D17" w14:textId="124E5270" w:rsidR="005D0570" w:rsidRPr="00A64E0B"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517,87 mil.euro</w:t>
            </w:r>
          </w:p>
        </w:tc>
      </w:tr>
      <w:tr w:rsidR="005D0570" w:rsidRPr="00A64E0B" w14:paraId="2851E75B" w14:textId="77777777" w:rsidTr="006544FA">
        <w:tc>
          <w:tcPr>
            <w:cnfStyle w:val="001000000000" w:firstRow="0" w:lastRow="0" w:firstColumn="1" w:lastColumn="0" w:oddVBand="0" w:evenVBand="0" w:oddHBand="0" w:evenHBand="0" w:firstRowFirstColumn="0" w:firstRowLastColumn="0" w:lastRowFirstColumn="0" w:lastRowLastColumn="0"/>
            <w:tcW w:w="4648" w:type="dxa"/>
          </w:tcPr>
          <w:p w14:paraId="3A9B4AFB" w14:textId="0B7EB1EC" w:rsidR="005D0570" w:rsidRPr="00A64E0B" w:rsidRDefault="003867F6" w:rsidP="00E04A16">
            <w:pPr>
              <w:widowControl w:val="0"/>
              <w:jc w:val="both"/>
              <w:rPr>
                <w:rFonts w:cstheme="minorHAnsi"/>
              </w:rPr>
            </w:pPr>
            <w:r w:rsidRPr="00A64E0B">
              <w:rPr>
                <w:rFonts w:cstheme="minorHAnsi"/>
              </w:rPr>
              <w:t>Prioritatea 4. Promovarea eficienței energetice, a sistemelor și rețelelor inteligente de energie și reducerea emisiilor de gaze cu efect de seră</w:t>
            </w:r>
          </w:p>
        </w:tc>
        <w:tc>
          <w:tcPr>
            <w:tcW w:w="1731" w:type="dxa"/>
          </w:tcPr>
          <w:p w14:paraId="729852A7" w14:textId="54A23F17" w:rsidR="005D0570" w:rsidRPr="00A64E0B"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848,76 mil. euro (FEDR+FC)</w:t>
            </w:r>
          </w:p>
        </w:tc>
        <w:tc>
          <w:tcPr>
            <w:tcW w:w="2127" w:type="dxa"/>
          </w:tcPr>
          <w:p w14:paraId="58A7B7D8" w14:textId="5B53A5B8" w:rsidR="005D0570" w:rsidRPr="00A64E0B"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26</w:t>
            </w:r>
            <w:r w:rsidR="002F4C59" w:rsidRPr="00A64E0B">
              <w:rPr>
                <w:rFonts w:cstheme="minorHAnsi"/>
              </w:rPr>
              <w:t>9,77 mil. euro</w:t>
            </w:r>
          </w:p>
        </w:tc>
        <w:tc>
          <w:tcPr>
            <w:tcW w:w="1604" w:type="dxa"/>
          </w:tcPr>
          <w:p w14:paraId="3544B7F4" w14:textId="62CF3479" w:rsidR="005D0570" w:rsidRPr="00A64E0B" w:rsidRDefault="002F4C59"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1.118,53 mil. euro</w:t>
            </w:r>
          </w:p>
        </w:tc>
      </w:tr>
    </w:tbl>
    <w:p w14:paraId="3263C3EF" w14:textId="77777777" w:rsidR="005D0570" w:rsidRPr="00A64E0B" w:rsidRDefault="005D0570" w:rsidP="003867F6">
      <w:pPr>
        <w:widowControl w:val="0"/>
        <w:pBdr>
          <w:top w:val="nil"/>
          <w:left w:val="nil"/>
          <w:bottom w:val="nil"/>
          <w:right w:val="nil"/>
          <w:between w:val="nil"/>
        </w:pBdr>
        <w:spacing w:after="0" w:line="240" w:lineRule="auto"/>
        <w:jc w:val="both"/>
        <w:rPr>
          <w:rFonts w:cstheme="minorHAnsi"/>
        </w:rPr>
      </w:pPr>
    </w:p>
    <w:p w14:paraId="086B3147" w14:textId="706AF667" w:rsidR="00566CCA" w:rsidRPr="00A64E0B" w:rsidRDefault="00566CCA" w:rsidP="003867F6">
      <w:pPr>
        <w:spacing w:after="0" w:line="240" w:lineRule="auto"/>
        <w:rPr>
          <w:rFonts w:cstheme="minorHAnsi"/>
          <w:i/>
        </w:rPr>
      </w:pPr>
      <w:r w:rsidRPr="00A64E0B">
        <w:rPr>
          <w:rFonts w:cstheme="minorHAnsi"/>
          <w:i/>
        </w:rPr>
        <w:tab/>
      </w:r>
    </w:p>
    <w:p w14:paraId="09042937" w14:textId="77777777" w:rsidR="00D50A0B" w:rsidRPr="00A64E0B" w:rsidRDefault="00D50A0B" w:rsidP="003867F6">
      <w:pPr>
        <w:spacing w:after="0" w:line="240" w:lineRule="auto"/>
        <w:rPr>
          <w:rFonts w:cstheme="minorHAnsi"/>
          <w:i/>
        </w:rPr>
      </w:pPr>
    </w:p>
    <w:p w14:paraId="134E2B77" w14:textId="6A71C543" w:rsidR="00566CCA" w:rsidRPr="00A64E0B" w:rsidRDefault="00566CCA" w:rsidP="00E5096A">
      <w:pPr>
        <w:pStyle w:val="Heading2"/>
      </w:pPr>
      <w:bookmarkStart w:id="11" w:name="_Toc141442774"/>
      <w:r w:rsidRPr="00A64E0B">
        <w:t>2.2.</w:t>
      </w:r>
      <w:r w:rsidRPr="00A64E0B">
        <w:tab/>
      </w:r>
      <w:r w:rsidR="00536EDD" w:rsidRPr="00A64E0B">
        <w:t xml:space="preserve">Prioritatea, Fondul, </w:t>
      </w:r>
      <w:r w:rsidRPr="00A64E0B">
        <w:t>Obiectivul de politică,</w:t>
      </w:r>
      <w:r w:rsidR="00D75EFE" w:rsidRPr="00A64E0B">
        <w:t xml:space="preserve"> </w:t>
      </w:r>
      <w:r w:rsidRPr="00A64E0B">
        <w:t>Obiectivul specific</w:t>
      </w:r>
      <w:bookmarkEnd w:id="11"/>
      <w:r w:rsidRPr="00A64E0B">
        <w:t xml:space="preserve"> </w:t>
      </w:r>
    </w:p>
    <w:p w14:paraId="0AE8247A" w14:textId="77777777" w:rsidR="00D75EFE" w:rsidRPr="00A64E0B" w:rsidRDefault="00D75EFE" w:rsidP="00D75EFE">
      <w:pPr>
        <w:rPr>
          <w:rFonts w:cstheme="minorHAnsi"/>
        </w:rPr>
      </w:pPr>
    </w:p>
    <w:p w14:paraId="7C78EB74" w14:textId="759562C9" w:rsidR="00C46166" w:rsidRPr="00A64E0B" w:rsidRDefault="00D75EFE" w:rsidP="00C46166">
      <w:pPr>
        <w:jc w:val="both"/>
        <w:rPr>
          <w:rFonts w:cstheme="minorHAnsi"/>
          <w:color w:val="000000"/>
        </w:rPr>
      </w:pPr>
      <w:r w:rsidRPr="00A64E0B">
        <w:rPr>
          <w:rFonts w:cstheme="minorHAnsi"/>
        </w:rPr>
        <w:t>Prezentul ghid se aplică pentru liniile de finanțare aferente proiectelor noi finanțate în cadrul Priorității 1. Dezvoltarea infrastructurii de apă și apă uzată și tranziția la o  economie circulară  a PDD 2021-2027. N</w:t>
      </w:r>
      <w:r w:rsidRPr="00A64E0B">
        <w:rPr>
          <w:rFonts w:cstheme="minorHAnsi"/>
          <w:color w:val="000000"/>
        </w:rPr>
        <w:t xml:space="preserve">evoia de investiţii are </w:t>
      </w:r>
      <w:r w:rsidR="00C46166" w:rsidRPr="00A64E0B">
        <w:rPr>
          <w:rFonts w:cstheme="minorHAnsi"/>
          <w:color w:val="000000"/>
        </w:rPr>
        <w:t>ca obiectiv principal conformarea cu:</w:t>
      </w:r>
    </w:p>
    <w:p w14:paraId="7CDAFB19" w14:textId="77777777" w:rsidR="00C46166" w:rsidRPr="00A64E0B" w:rsidRDefault="00C46166" w:rsidP="00C5068A">
      <w:pPr>
        <w:pStyle w:val="ListParagraph"/>
        <w:numPr>
          <w:ilvl w:val="0"/>
          <w:numId w:val="62"/>
        </w:numPr>
        <w:jc w:val="both"/>
        <w:rPr>
          <w:rFonts w:cstheme="minorHAnsi"/>
          <w:b/>
          <w:bCs/>
          <w:color w:val="000000"/>
        </w:rPr>
      </w:pPr>
      <w:r w:rsidRPr="00A64E0B">
        <w:rPr>
          <w:rFonts w:cstheme="minorHAnsi"/>
          <w:b/>
          <w:bCs/>
          <w:color w:val="000000"/>
        </w:rPr>
        <w:t xml:space="preserve">Directiva nr. 98/83/CE privind calitatea apei destinate consumului uman (DAP) </w:t>
      </w:r>
    </w:p>
    <w:p w14:paraId="54AEBB04" w14:textId="77777777" w:rsidR="00C46166" w:rsidRPr="00A64E0B" w:rsidRDefault="00C46166" w:rsidP="00C5068A">
      <w:pPr>
        <w:pStyle w:val="ListParagraph"/>
        <w:numPr>
          <w:ilvl w:val="0"/>
          <w:numId w:val="62"/>
        </w:numPr>
        <w:jc w:val="both"/>
        <w:rPr>
          <w:rFonts w:cstheme="minorHAnsi"/>
          <w:b/>
          <w:bCs/>
          <w:color w:val="000000"/>
        </w:rPr>
      </w:pPr>
      <w:r w:rsidRPr="00A64E0B">
        <w:rPr>
          <w:rFonts w:cstheme="minorHAnsi"/>
          <w:b/>
          <w:bCs/>
          <w:color w:val="000000"/>
        </w:rPr>
        <w:t xml:space="preserve">Directiva 2020/2184 privind apa potabilă </w:t>
      </w:r>
    </w:p>
    <w:p w14:paraId="2F6C4709" w14:textId="7D12EB4E" w:rsidR="00D75EFE" w:rsidRPr="00A64E0B" w:rsidRDefault="00C46166" w:rsidP="00C5068A">
      <w:pPr>
        <w:pStyle w:val="ListParagraph"/>
        <w:numPr>
          <w:ilvl w:val="0"/>
          <w:numId w:val="62"/>
        </w:numPr>
        <w:jc w:val="both"/>
        <w:rPr>
          <w:rFonts w:cstheme="minorHAnsi"/>
          <w:b/>
          <w:bCs/>
          <w:color w:val="000000"/>
        </w:rPr>
      </w:pPr>
      <w:r w:rsidRPr="00A64E0B">
        <w:rPr>
          <w:rFonts w:cstheme="minorHAnsi"/>
          <w:b/>
          <w:bCs/>
          <w:color w:val="000000"/>
        </w:rPr>
        <w:t>Directiva nr. 91/271/CEE privind colectarea şi epurarea apelor uzate urbane (DEAUU)</w:t>
      </w:r>
    </w:p>
    <w:p w14:paraId="1E6BDD7B" w14:textId="58610ACC" w:rsidR="00D75EFE" w:rsidRDefault="00C46166" w:rsidP="006544FA">
      <w:pPr>
        <w:spacing w:after="0" w:line="240" w:lineRule="auto"/>
        <w:jc w:val="both"/>
        <w:rPr>
          <w:rFonts w:cstheme="minorHAnsi"/>
          <w:color w:val="000000"/>
        </w:rPr>
      </w:pPr>
      <w:r w:rsidRPr="00A64E0B">
        <w:rPr>
          <w:rFonts w:cstheme="minorHAnsi"/>
          <w:color w:val="000000"/>
        </w:rPr>
        <w:lastRenderedPageBreak/>
        <w:t>De ase</w:t>
      </w:r>
      <w:r w:rsidR="00704AB5">
        <w:rPr>
          <w:rFonts w:cstheme="minorHAnsi"/>
          <w:color w:val="000000"/>
        </w:rPr>
        <w:t>menea, se are în vedere inclusiv</w:t>
      </w:r>
      <w:r w:rsidR="00D75EFE" w:rsidRPr="00A64E0B">
        <w:rPr>
          <w:rFonts w:cstheme="minorHAnsi"/>
          <w:color w:val="000000"/>
        </w:rPr>
        <w:t xml:space="preserve"> conservarea resurselor de apă prin îmbunătățirea soluțiilor de tratare, reducerea pierderilor tehnologice legate de procesul de tratare și reducerea pierderilor de pe rețelele de transport și distribuție prin optimizarea acestora, conectarea populaţiei la sisteme de alimentare cu apă conforme, precum şi  asigurarea de sisteme de colectare şi epurare a apelor uzate din aglomerările cu m</w:t>
      </w:r>
      <w:r w:rsidR="00B10E66">
        <w:rPr>
          <w:rFonts w:cstheme="minorHAnsi"/>
          <w:color w:val="000000"/>
        </w:rPr>
        <w:t>ai mult de 2.000 l.e, priorit</w:t>
      </w:r>
      <w:r w:rsidR="00BA3164">
        <w:rPr>
          <w:rFonts w:cstheme="minorHAnsi"/>
          <w:color w:val="000000"/>
        </w:rPr>
        <w:t>ate având</w:t>
      </w:r>
      <w:r w:rsidR="00D75EFE" w:rsidRPr="00A64E0B">
        <w:rPr>
          <w:rFonts w:cstheme="minorHAnsi"/>
          <w:color w:val="000000"/>
        </w:rPr>
        <w:t xml:space="preserve">  aglomerările cu populația echivalentă mai mare de 10.000 l.e.  </w:t>
      </w:r>
    </w:p>
    <w:p w14:paraId="15A96853" w14:textId="77777777" w:rsidR="006544FA" w:rsidRPr="00A64E0B" w:rsidRDefault="006544FA" w:rsidP="006544FA">
      <w:pPr>
        <w:spacing w:after="0" w:line="240" w:lineRule="auto"/>
        <w:jc w:val="both"/>
        <w:rPr>
          <w:rFonts w:cstheme="minorHAnsi"/>
          <w:i/>
        </w:rPr>
      </w:pPr>
    </w:p>
    <w:p w14:paraId="6F78E1C0" w14:textId="06FC848F" w:rsidR="00C46166" w:rsidRDefault="00C46166" w:rsidP="006544FA">
      <w:pPr>
        <w:spacing w:after="0" w:line="240" w:lineRule="auto"/>
        <w:jc w:val="both"/>
        <w:rPr>
          <w:rFonts w:cstheme="minorHAnsi"/>
          <w:color w:val="000000"/>
        </w:rPr>
      </w:pPr>
      <w:r w:rsidRPr="00A64E0B">
        <w:rPr>
          <w:rFonts w:cstheme="minorHAnsi"/>
          <w:color w:val="000000"/>
        </w:rPr>
        <w:t>Investițiile propuse trebuie să se încadreze în următoarele obiective de politică, obiective specifice și domeniu de aplicare a fondurilor mai jos menționate:</w:t>
      </w:r>
    </w:p>
    <w:p w14:paraId="20760F82" w14:textId="77777777" w:rsidR="004D27DD" w:rsidRPr="00A64E0B" w:rsidRDefault="004D27DD" w:rsidP="006544FA">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3595"/>
        <w:gridCol w:w="5849"/>
        <w:gridCol w:w="8"/>
      </w:tblGrid>
      <w:tr w:rsidR="00C46166" w:rsidRPr="006544FA" w14:paraId="0E3F0ADF" w14:textId="77777777" w:rsidTr="006544FA">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3"/>
          </w:tcPr>
          <w:p w14:paraId="716606BD" w14:textId="23B9C1EB" w:rsidR="00C46166" w:rsidRPr="006544FA" w:rsidRDefault="00C46166" w:rsidP="00141F0D">
            <w:pPr>
              <w:widowControl w:val="0"/>
              <w:jc w:val="both"/>
              <w:rPr>
                <w:rFonts w:cstheme="minorHAnsi"/>
                <w:bCs w:val="0"/>
              </w:rPr>
            </w:pPr>
            <w:r w:rsidRPr="006544FA">
              <w:rPr>
                <w:rFonts w:cstheme="minorHAnsi"/>
                <w:bCs w:val="0"/>
              </w:rPr>
              <w:t xml:space="preserve">Prioritatea 1. Dezvoltarea infrastructurii de apă și apă uzată și tranziția la o  economie circulară </w:t>
            </w:r>
            <w:r w:rsidR="009A4944" w:rsidRPr="006544FA">
              <w:rPr>
                <w:rFonts w:cstheme="minorHAnsi"/>
                <w:bCs w:val="0"/>
              </w:rPr>
              <w:t>a PDD 2021-2027</w:t>
            </w:r>
          </w:p>
        </w:tc>
      </w:tr>
      <w:tr w:rsidR="00C46166" w:rsidRPr="00A64E0B" w14:paraId="337C486C" w14:textId="77777777" w:rsidTr="006544FA">
        <w:trPr>
          <w:gridAfter w:val="1"/>
          <w:cnfStyle w:val="000000100000" w:firstRow="0" w:lastRow="0" w:firstColumn="0" w:lastColumn="0" w:oddVBand="0" w:evenVBand="0" w:oddHBand="1" w:evenHBand="0" w:firstRowFirstColumn="0" w:firstRowLastColumn="0" w:lastRowFirstColumn="0" w:lastRowLastColumn="0"/>
          <w:wAfter w:w="8" w:type="dxa"/>
          <w:trHeight w:val="703"/>
        </w:trPr>
        <w:tc>
          <w:tcPr>
            <w:cnfStyle w:val="001000000000" w:firstRow="0" w:lastRow="0" w:firstColumn="1" w:lastColumn="0" w:oddVBand="0" w:evenVBand="0" w:oddHBand="0" w:evenHBand="0" w:firstRowFirstColumn="0" w:firstRowLastColumn="0" w:lastRowFirstColumn="0" w:lastRowLastColumn="0"/>
            <w:tcW w:w="3595" w:type="dxa"/>
          </w:tcPr>
          <w:p w14:paraId="2390BE64" w14:textId="56417DCC" w:rsidR="00C46166" w:rsidRPr="00A64E0B" w:rsidRDefault="00C46166" w:rsidP="00141F0D">
            <w:pPr>
              <w:widowControl w:val="0"/>
              <w:jc w:val="both"/>
              <w:rPr>
                <w:rFonts w:cstheme="minorHAnsi"/>
                <w:b w:val="0"/>
                <w:bCs w:val="0"/>
              </w:rPr>
            </w:pPr>
            <w:r w:rsidRPr="00A64E0B">
              <w:rPr>
                <w:rFonts w:cstheme="minorHAnsi"/>
                <w:b w:val="0"/>
                <w:bCs w:val="0"/>
              </w:rPr>
              <w:t>Obiectivul de politică</w:t>
            </w:r>
          </w:p>
        </w:tc>
        <w:tc>
          <w:tcPr>
            <w:tcW w:w="5849" w:type="dxa"/>
          </w:tcPr>
          <w:p w14:paraId="02E4D0B5" w14:textId="68865DED" w:rsidR="00C46166" w:rsidRPr="00A64E0B" w:rsidRDefault="009A4944" w:rsidP="00141F0D">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b/>
                <w:bCs/>
                <w:color w:val="0070C0"/>
              </w:rPr>
              <w:t xml:space="preserve">OP </w:t>
            </w:r>
            <w:r w:rsidR="00C46166" w:rsidRPr="00A64E0B">
              <w:rPr>
                <w:rFonts w:cstheme="minorHAnsi"/>
                <w:b/>
                <w:bCs/>
                <w:color w:val="0070C0"/>
              </w:rPr>
              <w:t>2.</w:t>
            </w:r>
            <w:r w:rsidR="00C46166" w:rsidRPr="00A64E0B">
              <w:rPr>
                <w:rFonts w:cstheme="minorHAnsi"/>
              </w:rPr>
              <w:t xml:space="preserve"> </w:t>
            </w:r>
            <w:r w:rsidRPr="00A64E0B">
              <w:rPr>
                <w:rFonts w:cstheme="minorHAnsi"/>
              </w:rPr>
              <w:t xml:space="preserve">- </w:t>
            </w:r>
            <w:r w:rsidR="00C46166" w:rsidRPr="00A64E0B">
              <w:rPr>
                <w:rFonts w:cstheme="minorHAnsi"/>
              </w:rPr>
              <w:t>O Europă mai ecologică, rezilientă, cu emisii reduse de dioxid de carbon, care se îndreaptă către o economie cu zero emisii de dioxid de carbon, prin promovarea tranziției către o energie nepoluantă și echitabilă, a investițiilor verzi și albastre, a economiei circulare, a atenuării schimbărilor climatice și a adaptării la acestea, a prevenirii și gestionării riscurilor, precum și a unei mobilități urbane durabile</w:t>
            </w:r>
          </w:p>
        </w:tc>
      </w:tr>
      <w:tr w:rsidR="00C46166" w:rsidRPr="00A64E0B" w14:paraId="5CCD68D3" w14:textId="77777777" w:rsidTr="006544FA">
        <w:trPr>
          <w:gridAfter w:val="1"/>
          <w:wAfter w:w="8" w:type="dxa"/>
          <w:trHeight w:val="890"/>
        </w:trPr>
        <w:tc>
          <w:tcPr>
            <w:cnfStyle w:val="001000000000" w:firstRow="0" w:lastRow="0" w:firstColumn="1" w:lastColumn="0" w:oddVBand="0" w:evenVBand="0" w:oddHBand="0" w:evenHBand="0" w:firstRowFirstColumn="0" w:firstRowLastColumn="0" w:lastRowFirstColumn="0" w:lastRowLastColumn="0"/>
            <w:tcW w:w="3595" w:type="dxa"/>
          </w:tcPr>
          <w:p w14:paraId="41F31BA5" w14:textId="1A291040" w:rsidR="00C46166" w:rsidRPr="00A64E0B" w:rsidRDefault="00C46166" w:rsidP="00141F0D">
            <w:pPr>
              <w:widowControl w:val="0"/>
              <w:jc w:val="both"/>
              <w:rPr>
                <w:rFonts w:cstheme="minorHAnsi"/>
                <w:b w:val="0"/>
                <w:bCs w:val="0"/>
              </w:rPr>
            </w:pPr>
            <w:r w:rsidRPr="00A64E0B">
              <w:rPr>
                <w:rFonts w:cstheme="minorHAnsi"/>
                <w:b w:val="0"/>
                <w:bCs w:val="0"/>
              </w:rPr>
              <w:t>Obiectivul specific</w:t>
            </w:r>
          </w:p>
        </w:tc>
        <w:tc>
          <w:tcPr>
            <w:tcW w:w="5849" w:type="dxa"/>
          </w:tcPr>
          <w:p w14:paraId="26785C90" w14:textId="7E792762" w:rsidR="00C46166" w:rsidRPr="00A64E0B" w:rsidRDefault="009A4944" w:rsidP="00141F0D">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b/>
                <w:bCs/>
                <w:color w:val="0070C0"/>
              </w:rPr>
              <w:t xml:space="preserve">OS </w:t>
            </w:r>
            <w:r w:rsidR="00C46166" w:rsidRPr="00A64E0B">
              <w:rPr>
                <w:rFonts w:cstheme="minorHAnsi"/>
                <w:b/>
                <w:bCs/>
                <w:color w:val="0070C0"/>
              </w:rPr>
              <w:t>2.5</w:t>
            </w:r>
            <w:r w:rsidR="00C46166" w:rsidRPr="00A64E0B">
              <w:rPr>
                <w:rFonts w:cstheme="minorHAnsi"/>
                <w:color w:val="0070C0"/>
              </w:rPr>
              <w:t xml:space="preserve"> </w:t>
            </w:r>
            <w:r w:rsidRPr="00A64E0B">
              <w:rPr>
                <w:rFonts w:cstheme="minorHAnsi"/>
                <w:color w:val="0070C0"/>
              </w:rPr>
              <w:t xml:space="preserve">- </w:t>
            </w:r>
            <w:r w:rsidR="00C46166" w:rsidRPr="00A64E0B">
              <w:rPr>
                <w:rFonts w:cstheme="minorHAnsi"/>
              </w:rPr>
              <w:t>Promovarea accesului la apă și o gospodărire sustenabilă a apelor</w:t>
            </w:r>
          </w:p>
        </w:tc>
      </w:tr>
      <w:tr w:rsidR="00C46166" w:rsidRPr="00A64E0B" w14:paraId="6D4FA8CC" w14:textId="77777777" w:rsidTr="006544FA">
        <w:trPr>
          <w:gridAfter w:val="1"/>
          <w:cnfStyle w:val="000000100000" w:firstRow="0" w:lastRow="0" w:firstColumn="0" w:lastColumn="0" w:oddVBand="0" w:evenVBand="0" w:oddHBand="1" w:evenHBand="0" w:firstRowFirstColumn="0" w:firstRowLastColumn="0" w:lastRowFirstColumn="0" w:lastRowLastColumn="0"/>
          <w:wAfter w:w="8" w:type="dxa"/>
          <w:trHeight w:val="253"/>
        </w:trPr>
        <w:tc>
          <w:tcPr>
            <w:cnfStyle w:val="001000000000" w:firstRow="0" w:lastRow="0" w:firstColumn="1" w:lastColumn="0" w:oddVBand="0" w:evenVBand="0" w:oddHBand="0" w:evenHBand="0" w:firstRowFirstColumn="0" w:firstRowLastColumn="0" w:lastRowFirstColumn="0" w:lastRowLastColumn="0"/>
            <w:tcW w:w="3595" w:type="dxa"/>
          </w:tcPr>
          <w:p w14:paraId="4F3B5818" w14:textId="5F3AE406" w:rsidR="00C46166" w:rsidRPr="00A64E0B" w:rsidRDefault="00C46166" w:rsidP="00141F0D">
            <w:pPr>
              <w:widowControl w:val="0"/>
              <w:jc w:val="both"/>
              <w:rPr>
                <w:rFonts w:cstheme="minorHAnsi"/>
                <w:b w:val="0"/>
                <w:bCs w:val="0"/>
              </w:rPr>
            </w:pPr>
            <w:r w:rsidRPr="00A64E0B">
              <w:rPr>
                <w:rFonts w:cstheme="minorHAnsi"/>
                <w:b w:val="0"/>
                <w:bCs w:val="0"/>
              </w:rPr>
              <w:t>Fondurile</w:t>
            </w:r>
            <w:r w:rsidR="009A4944" w:rsidRPr="00A64E0B">
              <w:rPr>
                <w:rFonts w:cstheme="minorHAnsi"/>
                <w:b w:val="0"/>
                <w:bCs w:val="0"/>
              </w:rPr>
              <w:t xml:space="preserve"> asociate</w:t>
            </w:r>
          </w:p>
        </w:tc>
        <w:tc>
          <w:tcPr>
            <w:tcW w:w="5849" w:type="dxa"/>
          </w:tcPr>
          <w:p w14:paraId="32AF6AB5" w14:textId="5995EE50" w:rsidR="00C46166" w:rsidRPr="00A64E0B" w:rsidRDefault="00C46166" w:rsidP="00141F0D">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F</w:t>
            </w:r>
            <w:r w:rsidR="009A4944" w:rsidRPr="00A64E0B">
              <w:rPr>
                <w:rFonts w:cstheme="minorHAnsi"/>
              </w:rPr>
              <w:t xml:space="preserve">ondul </w:t>
            </w:r>
            <w:r w:rsidRPr="00A64E0B">
              <w:rPr>
                <w:rFonts w:cstheme="minorHAnsi"/>
              </w:rPr>
              <w:t>E</w:t>
            </w:r>
            <w:r w:rsidR="009A4944" w:rsidRPr="00A64E0B">
              <w:rPr>
                <w:rFonts w:cstheme="minorHAnsi"/>
              </w:rPr>
              <w:t xml:space="preserve">uropean de </w:t>
            </w:r>
            <w:r w:rsidRPr="00A64E0B">
              <w:rPr>
                <w:rFonts w:cstheme="minorHAnsi"/>
              </w:rPr>
              <w:t>D</w:t>
            </w:r>
            <w:r w:rsidR="009A4944" w:rsidRPr="00A64E0B">
              <w:rPr>
                <w:rFonts w:cstheme="minorHAnsi"/>
              </w:rPr>
              <w:t xml:space="preserve">ezvoltare  </w:t>
            </w:r>
            <w:r w:rsidRPr="00A64E0B">
              <w:rPr>
                <w:rFonts w:cstheme="minorHAnsi"/>
              </w:rPr>
              <w:t>R</w:t>
            </w:r>
            <w:r w:rsidR="009A4944" w:rsidRPr="00A64E0B">
              <w:rPr>
                <w:rFonts w:cstheme="minorHAnsi"/>
              </w:rPr>
              <w:t>egional (FEDR)</w:t>
            </w:r>
            <w:r w:rsidRPr="00A64E0B">
              <w:rPr>
                <w:rFonts w:cstheme="minorHAnsi"/>
              </w:rPr>
              <w:t xml:space="preserve"> și F</w:t>
            </w:r>
            <w:r w:rsidR="009A4944" w:rsidRPr="00A64E0B">
              <w:rPr>
                <w:rFonts w:cstheme="minorHAnsi"/>
              </w:rPr>
              <w:t xml:space="preserve">ondul de </w:t>
            </w:r>
            <w:r w:rsidRPr="00A64E0B">
              <w:rPr>
                <w:rFonts w:cstheme="minorHAnsi"/>
              </w:rPr>
              <w:t>C</w:t>
            </w:r>
            <w:r w:rsidR="009A4944" w:rsidRPr="00A64E0B">
              <w:rPr>
                <w:rFonts w:cstheme="minorHAnsi"/>
              </w:rPr>
              <w:t>oeziune (FC)</w:t>
            </w:r>
          </w:p>
        </w:tc>
      </w:tr>
    </w:tbl>
    <w:p w14:paraId="311975A1" w14:textId="77777777" w:rsidR="00C46166" w:rsidRPr="00A64E0B" w:rsidRDefault="00C46166" w:rsidP="00566CCA">
      <w:pPr>
        <w:rPr>
          <w:rFonts w:cstheme="minorHAnsi"/>
          <w:i/>
        </w:rPr>
      </w:pPr>
    </w:p>
    <w:p w14:paraId="38E63053" w14:textId="6F269C17" w:rsidR="00566CCA" w:rsidRPr="00A64E0B" w:rsidRDefault="00566CCA" w:rsidP="00E5096A">
      <w:pPr>
        <w:pStyle w:val="Heading2"/>
      </w:pPr>
      <w:bookmarkStart w:id="12" w:name="_Toc141442775"/>
      <w:r w:rsidRPr="00A64E0B">
        <w:t>2.3.</w:t>
      </w:r>
      <w:r w:rsidRPr="00A64E0B">
        <w:tab/>
        <w:t xml:space="preserve">Reglementări europene și naționale, </w:t>
      </w:r>
      <w:r w:rsidR="00536EDD" w:rsidRPr="00A64E0B">
        <w:t xml:space="preserve">cadru strategic, </w:t>
      </w:r>
      <w:r w:rsidRPr="00A64E0B">
        <w:t>documente programatice</w:t>
      </w:r>
      <w:r w:rsidR="006544FA">
        <w:t xml:space="preserve"> </w:t>
      </w:r>
      <w:r w:rsidR="00536EDD" w:rsidRPr="00A64E0B">
        <w:t>aplicabile</w:t>
      </w:r>
      <w:bookmarkEnd w:id="12"/>
    </w:p>
    <w:p w14:paraId="57BDF73A" w14:textId="77777777" w:rsidR="009A4944" w:rsidRPr="00A64E0B" w:rsidRDefault="009A4944" w:rsidP="009A4944">
      <w:pPr>
        <w:rPr>
          <w:rFonts w:cstheme="minorHAnsi"/>
        </w:rPr>
      </w:pPr>
    </w:p>
    <w:p w14:paraId="64837AF4" w14:textId="1A236E57" w:rsidR="002F4C59" w:rsidRPr="00A64E0B" w:rsidRDefault="00CC2FB1" w:rsidP="002F4C59">
      <w:pPr>
        <w:pStyle w:val="5Normal"/>
        <w:rPr>
          <w:rFonts w:asciiTheme="minorHAnsi" w:hAnsiTheme="minorHAnsi" w:cstheme="minorHAnsi"/>
          <w:b/>
          <w:bCs/>
          <w:szCs w:val="22"/>
        </w:rPr>
      </w:pPr>
      <w:r w:rsidRPr="00A64E0B">
        <w:rPr>
          <w:rFonts w:asciiTheme="minorHAnsi" w:hAnsiTheme="minorHAnsi" w:cstheme="minorHAnsi"/>
          <w:b/>
          <w:bCs/>
          <w:szCs w:val="22"/>
        </w:rPr>
        <w:t>Reglementări europene:</w:t>
      </w:r>
    </w:p>
    <w:p w14:paraId="4062F200" w14:textId="77777777" w:rsidR="002F4C59" w:rsidRPr="00A64E0B" w:rsidRDefault="002F4C59">
      <w:pPr>
        <w:pStyle w:val="ListParagraph"/>
        <w:numPr>
          <w:ilvl w:val="0"/>
          <w:numId w:val="3"/>
        </w:numPr>
        <w:spacing w:after="0" w:line="240" w:lineRule="auto"/>
        <w:ind w:left="714" w:hanging="357"/>
        <w:jc w:val="both"/>
        <w:rPr>
          <w:rFonts w:cstheme="minorHAnsi"/>
        </w:rPr>
      </w:pPr>
      <w:r w:rsidRPr="00A64E0B">
        <w:rPr>
          <w:rFonts w:cstheme="minorHAnsi"/>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BF684F1" w14:textId="77777777" w:rsidR="00CC2FB1" w:rsidRPr="00A64E0B" w:rsidRDefault="00CC2FB1">
      <w:pPr>
        <w:pStyle w:val="ListParagraph"/>
        <w:numPr>
          <w:ilvl w:val="0"/>
          <w:numId w:val="3"/>
        </w:numPr>
        <w:spacing w:after="0" w:line="240" w:lineRule="auto"/>
        <w:ind w:left="714" w:hanging="357"/>
        <w:jc w:val="both"/>
        <w:rPr>
          <w:rFonts w:cstheme="minorHAnsi"/>
        </w:rPr>
      </w:pPr>
      <w:r w:rsidRPr="00A64E0B">
        <w:rPr>
          <w:rFonts w:cstheme="minorHAnsi"/>
        </w:rPr>
        <w:t xml:space="preserve">Regulamentul (UE) 1058/2021 al Parlamentului European și al Consiliului din 24 iunie 2021 privind Fondul european de dezvoltare regională și Fondul de coeziune </w:t>
      </w:r>
    </w:p>
    <w:p w14:paraId="1CAAE0F7" w14:textId="12051FD3" w:rsidR="002F4C59" w:rsidRPr="00A64E0B" w:rsidRDefault="002F4C59">
      <w:pPr>
        <w:pStyle w:val="ListParagraph"/>
        <w:numPr>
          <w:ilvl w:val="0"/>
          <w:numId w:val="3"/>
        </w:numPr>
        <w:spacing w:after="0" w:line="240" w:lineRule="auto"/>
        <w:ind w:left="714" w:hanging="357"/>
        <w:jc w:val="both"/>
        <w:rPr>
          <w:rFonts w:cstheme="minorHAnsi"/>
        </w:rPr>
      </w:pPr>
      <w:r w:rsidRPr="00A64E0B">
        <w:rPr>
          <w:rFonts w:cstheme="minorHAnsi"/>
        </w:rPr>
        <w:t xml:space="preserve">Comunicarea Comisiei C(2021) 373/1 16 septembrie 2021. Orientări tehnice referitoare la imunizarea infrastructurii la schimbările climatice în perioada </w:t>
      </w:r>
      <w:r w:rsidR="007261AD" w:rsidRPr="007261AD">
        <w:rPr>
          <w:rFonts w:cstheme="minorHAnsi"/>
        </w:rPr>
        <w:t xml:space="preserve">- vezi </w:t>
      </w:r>
      <w:r>
        <w:fldChar w:fldCharType="begin"/>
      </w:r>
      <w:r>
        <w:instrText>HYPERLINK "https://eur-lex.europa.eu/legal-content/RO/TXT/HTML/?uri=OJ:C:2021:373:FULL&amp;from=EN"</w:instrText>
      </w:r>
      <w:r>
        <w:fldChar w:fldCharType="separate"/>
      </w:r>
      <w:r w:rsidR="007261AD" w:rsidRPr="007261AD">
        <w:rPr>
          <w:rStyle w:val="Hyperlink"/>
          <w:rFonts w:cstheme="minorHAnsi"/>
        </w:rPr>
        <w:t>aici</w:t>
      </w:r>
      <w:r>
        <w:rPr>
          <w:rStyle w:val="Hyperlink"/>
          <w:rFonts w:cstheme="minorHAnsi"/>
        </w:rPr>
        <w:fldChar w:fldCharType="end"/>
      </w:r>
      <w:r w:rsidR="007261AD" w:rsidRPr="007261AD">
        <w:rPr>
          <w:rFonts w:cstheme="minorHAnsi"/>
        </w:rPr>
        <w:t>;</w:t>
      </w:r>
    </w:p>
    <w:p w14:paraId="7C3A6F26" w14:textId="71EA990B" w:rsidR="00FC0CE1" w:rsidRPr="00A64E0B" w:rsidRDefault="00CC2FB1">
      <w:pPr>
        <w:pStyle w:val="ListParagraph"/>
        <w:numPr>
          <w:ilvl w:val="0"/>
          <w:numId w:val="3"/>
        </w:numPr>
        <w:spacing w:after="0" w:line="240" w:lineRule="auto"/>
        <w:ind w:left="714" w:hanging="357"/>
        <w:jc w:val="both"/>
        <w:rPr>
          <w:rFonts w:cstheme="minorHAnsi"/>
        </w:rPr>
      </w:pPr>
      <w:r w:rsidRPr="00A64E0B">
        <w:rPr>
          <w:rFonts w:cstheme="minorHAnsi"/>
        </w:rPr>
        <w:t>Comunicarea Comisiei C(2021) 1054 final din 12 februarie 2021. Orientări tehnice privind aplicarea principiului de ”a nu prejudicial în mod semnificativ” în temeiul Regulamentului privind Mecanismul de redresare și reziliență</w:t>
      </w:r>
      <w:r w:rsidR="007261AD" w:rsidRPr="007261AD">
        <w:rPr>
          <w:rFonts w:cstheme="minorHAnsi"/>
        </w:rPr>
        <w:t xml:space="preserve">- vezi </w:t>
      </w:r>
      <w:r>
        <w:fldChar w:fldCharType="begin"/>
      </w:r>
      <w:r>
        <w:instrText>HYPERLINK "https://eur-lex.europa.eu/legal-content/RO/TXT/PDF/?uri=CELEX:52021XC0218(01)&amp;from=EN"</w:instrText>
      </w:r>
      <w:r>
        <w:fldChar w:fldCharType="separate"/>
      </w:r>
      <w:r w:rsidR="007261AD" w:rsidRPr="007261AD">
        <w:rPr>
          <w:rStyle w:val="Hyperlink"/>
          <w:rFonts w:cstheme="minorHAnsi"/>
        </w:rPr>
        <w:t>aici</w:t>
      </w:r>
      <w:r>
        <w:rPr>
          <w:rStyle w:val="Hyperlink"/>
          <w:rFonts w:cstheme="minorHAnsi"/>
        </w:rPr>
        <w:fldChar w:fldCharType="end"/>
      </w:r>
      <w:r w:rsidRPr="00A64E0B">
        <w:rPr>
          <w:rFonts w:cstheme="minorHAnsi"/>
        </w:rPr>
        <w:t>;</w:t>
      </w:r>
    </w:p>
    <w:p w14:paraId="6010B2CD" w14:textId="5F9B2F4E" w:rsidR="00FC0CE1" w:rsidRPr="00A64E0B" w:rsidRDefault="00FC0CE1" w:rsidP="00FC0CE1">
      <w:pPr>
        <w:spacing w:after="0" w:line="240" w:lineRule="auto"/>
        <w:jc w:val="both"/>
        <w:rPr>
          <w:rFonts w:cstheme="minorHAnsi"/>
        </w:rPr>
      </w:pPr>
      <w:r w:rsidRPr="00A64E0B">
        <w:rPr>
          <w:rFonts w:cstheme="minorHAnsi"/>
        </w:rPr>
        <w:t>_______________________________</w:t>
      </w:r>
    </w:p>
    <w:p w14:paraId="2C85413F" w14:textId="77777777" w:rsidR="00AD03E8" w:rsidRPr="00A64E0B" w:rsidRDefault="00000000">
      <w:pPr>
        <w:pStyle w:val="ListParagraph"/>
        <w:numPr>
          <w:ilvl w:val="0"/>
          <w:numId w:val="3"/>
        </w:numPr>
        <w:spacing w:after="0" w:line="240" w:lineRule="auto"/>
        <w:ind w:left="714" w:hanging="357"/>
        <w:jc w:val="both"/>
        <w:rPr>
          <w:rFonts w:cstheme="minorHAnsi"/>
        </w:rPr>
      </w:pPr>
      <w:hyperlink r:id="rId10" w:history="1">
        <w:r w:rsidR="00AD03E8" w:rsidRPr="00A64E0B">
          <w:rPr>
            <w:rFonts w:cstheme="minorHAnsi"/>
          </w:rPr>
          <w:t>Directiva 2000/60/CE - cadrul de politică comunitară în domeniul apei</w:t>
        </w:r>
      </w:hyperlink>
      <w:r w:rsidR="00AD03E8" w:rsidRPr="00A64E0B">
        <w:rPr>
          <w:rFonts w:cstheme="minorHAnsi"/>
        </w:rPr>
        <w:t>, cu modificarile si completarile ulterioare</w:t>
      </w:r>
    </w:p>
    <w:p w14:paraId="31EEAE2E" w14:textId="17A77BE4" w:rsidR="00AD03E8" w:rsidRPr="00A64E0B" w:rsidRDefault="00AD03E8">
      <w:pPr>
        <w:pStyle w:val="ListParagraph"/>
        <w:numPr>
          <w:ilvl w:val="0"/>
          <w:numId w:val="3"/>
        </w:numPr>
        <w:spacing w:after="0" w:line="240" w:lineRule="auto"/>
        <w:ind w:left="714" w:hanging="357"/>
        <w:jc w:val="both"/>
        <w:rPr>
          <w:rFonts w:cstheme="minorHAnsi"/>
        </w:rPr>
      </w:pPr>
      <w:r w:rsidRPr="00A64E0B">
        <w:rPr>
          <w:rFonts w:cstheme="minorHAnsi"/>
        </w:rPr>
        <w:t>Directiva (UE) 2020/2184 privind calitatea apei destinate consumului uman (reformare)</w:t>
      </w:r>
    </w:p>
    <w:p w14:paraId="2C9CDA54" w14:textId="43DCFD93" w:rsidR="00AD03E8" w:rsidRPr="00A64E0B" w:rsidRDefault="00AD03E8">
      <w:pPr>
        <w:pStyle w:val="ListParagraph"/>
        <w:numPr>
          <w:ilvl w:val="0"/>
          <w:numId w:val="3"/>
        </w:numPr>
        <w:spacing w:after="0" w:line="240" w:lineRule="auto"/>
        <w:ind w:left="714" w:hanging="357"/>
        <w:jc w:val="both"/>
        <w:rPr>
          <w:rFonts w:cstheme="minorHAnsi"/>
        </w:rPr>
      </w:pPr>
      <w:r w:rsidRPr="00A64E0B">
        <w:rPr>
          <w:rFonts w:cstheme="minorHAnsi"/>
        </w:rPr>
        <w:t>Directiva (UE) 2006/118/CE privind protectia apelor subterane impotriva poluarii si a deteriorarii</w:t>
      </w:r>
    </w:p>
    <w:p w14:paraId="18708429" w14:textId="24EF6049" w:rsidR="00AD03E8" w:rsidRPr="00A64E0B" w:rsidRDefault="00AD03E8">
      <w:pPr>
        <w:pStyle w:val="ListParagraph"/>
        <w:numPr>
          <w:ilvl w:val="0"/>
          <w:numId w:val="3"/>
        </w:numPr>
        <w:spacing w:after="0" w:line="240" w:lineRule="auto"/>
        <w:ind w:left="714" w:hanging="357"/>
        <w:jc w:val="both"/>
        <w:rPr>
          <w:rFonts w:cstheme="minorHAnsi"/>
        </w:rPr>
      </w:pPr>
      <w:r w:rsidRPr="00A64E0B">
        <w:rPr>
          <w:rFonts w:cstheme="minorHAnsi"/>
        </w:rPr>
        <w:lastRenderedPageBreak/>
        <w:t xml:space="preserve">Directiva (UE) 91/271/CEE privind tratarea apelor urbane reziduale </w:t>
      </w:r>
    </w:p>
    <w:p w14:paraId="0E4A1DB7" w14:textId="60706426" w:rsidR="00FB568F" w:rsidRPr="00A64E0B" w:rsidRDefault="00FB568F">
      <w:pPr>
        <w:pStyle w:val="ListParagraph"/>
        <w:numPr>
          <w:ilvl w:val="0"/>
          <w:numId w:val="3"/>
        </w:numPr>
        <w:spacing w:after="0" w:line="240" w:lineRule="auto"/>
        <w:ind w:left="714" w:hanging="357"/>
        <w:jc w:val="both"/>
        <w:rPr>
          <w:rFonts w:cstheme="minorHAnsi"/>
        </w:rPr>
      </w:pPr>
      <w:r w:rsidRPr="00A64E0B">
        <w:rPr>
          <w:rFonts w:cstheme="minorHAnsi"/>
        </w:rPr>
        <w:t xml:space="preserve">Directiva (UE) nr. 98/83/CE privind calitatea apei destinate consumului uman  </w:t>
      </w:r>
    </w:p>
    <w:p w14:paraId="33163DAA" w14:textId="562CDFA6" w:rsidR="00AD03E8" w:rsidRPr="00A64E0B" w:rsidRDefault="00AD03E8">
      <w:pPr>
        <w:pStyle w:val="ListParagraph"/>
        <w:numPr>
          <w:ilvl w:val="0"/>
          <w:numId w:val="3"/>
        </w:numPr>
        <w:spacing w:after="0" w:line="240" w:lineRule="auto"/>
        <w:ind w:left="714" w:hanging="357"/>
        <w:jc w:val="both"/>
        <w:rPr>
          <w:rFonts w:cstheme="minorHAnsi"/>
        </w:rPr>
      </w:pPr>
      <w:r w:rsidRPr="00A64E0B">
        <w:rPr>
          <w:rFonts w:cstheme="minorHAnsi"/>
        </w:rPr>
        <w:t>Directiva (UE) 2008/105/CE privind standardele de calitate a mediului în domeniul apei, de modificare și de abrogare a Directivelor 82/176/CEE, 83/513/CEE, 84/156/CEE, 84/491/CEE, 86/280/CEE ale Consiliului și de modificare a Directivei 2000/60/CE</w:t>
      </w:r>
    </w:p>
    <w:p w14:paraId="3F54507A" w14:textId="20A02E31" w:rsidR="00AD03E8" w:rsidRPr="00A64E0B" w:rsidRDefault="00AD03E8" w:rsidP="00AD03E8">
      <w:pPr>
        <w:spacing w:after="0" w:line="240" w:lineRule="auto"/>
        <w:jc w:val="both"/>
        <w:rPr>
          <w:rFonts w:cstheme="minorHAnsi"/>
        </w:rPr>
      </w:pPr>
    </w:p>
    <w:p w14:paraId="0A949349" w14:textId="77777777" w:rsidR="00CC2FB1" w:rsidRPr="00A64E0B" w:rsidRDefault="00CC2FB1" w:rsidP="00FC0CE1">
      <w:pPr>
        <w:pStyle w:val="5Normal"/>
        <w:spacing w:after="0"/>
        <w:rPr>
          <w:rFonts w:asciiTheme="minorHAnsi" w:hAnsiTheme="minorHAnsi" w:cstheme="minorHAnsi"/>
          <w:b/>
          <w:bCs/>
          <w:szCs w:val="22"/>
        </w:rPr>
      </w:pPr>
      <w:r w:rsidRPr="00A64E0B">
        <w:rPr>
          <w:rFonts w:asciiTheme="minorHAnsi" w:hAnsiTheme="minorHAnsi" w:cstheme="minorHAnsi"/>
          <w:b/>
          <w:bCs/>
          <w:szCs w:val="22"/>
        </w:rPr>
        <w:t>Reglementări naționale:</w:t>
      </w:r>
    </w:p>
    <w:p w14:paraId="01E8DB4E" w14:textId="77777777" w:rsidR="00ED6415" w:rsidRPr="00ED6415" w:rsidRDefault="00ED6415" w:rsidP="00E9351C">
      <w:pPr>
        <w:pStyle w:val="ListParagraph"/>
        <w:numPr>
          <w:ilvl w:val="0"/>
          <w:numId w:val="3"/>
        </w:numPr>
        <w:jc w:val="both"/>
        <w:rPr>
          <w:rFonts w:cstheme="minorHAnsi"/>
        </w:rPr>
      </w:pPr>
      <w:bookmarkStart w:id="13" w:name="_Hlk133408585"/>
      <w:r w:rsidRPr="00ED6415">
        <w:rPr>
          <w:rFonts w:cstheme="minorHAnsi"/>
        </w:rPr>
        <w:t>OUG nr. 109/2022 privind unele măsuri pentru proiectele de infrastructură de apă și apă uzată finanțate din fonduri europene și pentru modificarea unor acte normative, cu modificările și completările ulterioare;</w:t>
      </w:r>
    </w:p>
    <w:p w14:paraId="6DE0B8FD" w14:textId="188B2FE9" w:rsidR="002676F4" w:rsidRPr="00141F0D" w:rsidRDefault="002676F4">
      <w:pPr>
        <w:pStyle w:val="ListParagraph"/>
        <w:numPr>
          <w:ilvl w:val="0"/>
          <w:numId w:val="3"/>
        </w:numPr>
        <w:spacing w:after="0" w:line="240" w:lineRule="auto"/>
        <w:jc w:val="both"/>
        <w:rPr>
          <w:rFonts w:cstheme="minorHAnsi"/>
        </w:rPr>
      </w:pPr>
      <w:r w:rsidRPr="00141F0D">
        <w:rPr>
          <w:rFonts w:cstheme="minorHAnsi"/>
        </w:rPr>
        <w:t>OUG nr. 23/2023 privind instituirea unor măsuri de simplificare și digitalizare pentru gestionarea fondurilor europene aferente Politicii de coeziune 2021—2027</w:t>
      </w:r>
    </w:p>
    <w:bookmarkEnd w:id="13"/>
    <w:p w14:paraId="00E32021" w14:textId="67C0E366" w:rsidR="00CC2FB1" w:rsidRPr="00141F0D" w:rsidRDefault="002D4124">
      <w:pPr>
        <w:pStyle w:val="ListParagraph"/>
        <w:numPr>
          <w:ilvl w:val="0"/>
          <w:numId w:val="3"/>
        </w:numPr>
        <w:spacing w:after="0" w:line="240" w:lineRule="auto"/>
        <w:jc w:val="both"/>
        <w:rPr>
          <w:rFonts w:cstheme="minorHAnsi"/>
        </w:rPr>
      </w:pPr>
      <w:r w:rsidRPr="00141F0D">
        <w:rPr>
          <w:rFonts w:cstheme="minorHAnsi"/>
        </w:rPr>
        <w:t>OUG</w:t>
      </w:r>
      <w:r w:rsidR="00CC2FB1" w:rsidRPr="00141F0D">
        <w:rPr>
          <w:rFonts w:cstheme="minorHAnsi"/>
        </w:rPr>
        <w:t xml:space="preserve"> nr. 66/2011 privind prevenirea, constatarea şi sancționarea neregulilor apărute în obţinerea şi utilizarea fondurilor europene şi/sau a fondurilor publice naţionale aferente acestora;</w:t>
      </w:r>
    </w:p>
    <w:p w14:paraId="245445D7" w14:textId="77777777" w:rsidR="00CC2FB1" w:rsidRPr="00141F0D" w:rsidRDefault="00CC2FB1">
      <w:pPr>
        <w:pStyle w:val="ListParagraph"/>
        <w:numPr>
          <w:ilvl w:val="0"/>
          <w:numId w:val="3"/>
        </w:numPr>
        <w:spacing w:after="0" w:line="240" w:lineRule="auto"/>
        <w:jc w:val="both"/>
        <w:rPr>
          <w:rFonts w:cstheme="minorHAnsi"/>
        </w:rPr>
      </w:pPr>
      <w:r w:rsidRPr="00141F0D">
        <w:rPr>
          <w:rFonts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1710F43" w14:textId="05AF5D8E" w:rsidR="00CC2FB1" w:rsidRPr="00A64E0B" w:rsidRDefault="007B7CA3">
      <w:pPr>
        <w:pStyle w:val="ListParagraph"/>
        <w:numPr>
          <w:ilvl w:val="0"/>
          <w:numId w:val="3"/>
        </w:numPr>
        <w:spacing w:after="0" w:line="240" w:lineRule="auto"/>
        <w:jc w:val="both"/>
        <w:rPr>
          <w:rFonts w:cstheme="minorHAnsi"/>
        </w:rPr>
      </w:pPr>
      <w:r w:rsidRPr="00A64E0B">
        <w:rPr>
          <w:rFonts w:cstheme="minorHAnsi"/>
        </w:rPr>
        <w:t>OUG</w:t>
      </w:r>
      <w:r w:rsidR="00CC2FB1" w:rsidRPr="00A64E0B">
        <w:rPr>
          <w:rFonts w:cstheme="minorHAnsi"/>
        </w:rPr>
        <w:t xml:space="preserve"> nr. 133/2021 privind gestionarea financiară a fondurilor europene în perioada de programare 2021-2027 alocate României din Fondul european de dezvoltare regională, Fondul de coeziune, Fondul social european Plus, Fondul pentru o tranziție justă ;</w:t>
      </w:r>
    </w:p>
    <w:p w14:paraId="49635C0D" w14:textId="0871808E" w:rsidR="00CC2FB1" w:rsidRPr="00141F0D" w:rsidRDefault="00CC2FB1">
      <w:pPr>
        <w:pStyle w:val="ListParagraph"/>
        <w:numPr>
          <w:ilvl w:val="0"/>
          <w:numId w:val="3"/>
        </w:numPr>
        <w:spacing w:after="0" w:line="240" w:lineRule="auto"/>
        <w:jc w:val="both"/>
        <w:rPr>
          <w:rStyle w:val="sden"/>
          <w:rFonts w:cstheme="minorHAnsi"/>
          <w:bCs/>
          <w:bdr w:val="none" w:sz="0" w:space="0" w:color="auto" w:frame="1"/>
          <w:shd w:val="clear" w:color="auto" w:fill="FFFFFF"/>
        </w:rPr>
      </w:pPr>
      <w:r w:rsidRPr="00A64E0B">
        <w:rPr>
          <w:rStyle w:val="sden"/>
          <w:rFonts w:cstheme="minorHAnsi"/>
          <w:bCs/>
          <w:bdr w:val="none" w:sz="0" w:space="0" w:color="auto" w:frame="1"/>
          <w:shd w:val="clear" w:color="auto" w:fill="FFFFFF"/>
        </w:rPr>
        <w:t>H</w:t>
      </w:r>
      <w:r w:rsidR="002D4124" w:rsidRPr="00A64E0B">
        <w:rPr>
          <w:rStyle w:val="sden"/>
          <w:rFonts w:cstheme="minorHAnsi"/>
          <w:bCs/>
          <w:bdr w:val="none" w:sz="0" w:space="0" w:color="auto" w:frame="1"/>
          <w:shd w:val="clear" w:color="auto" w:fill="FFFFFF"/>
        </w:rPr>
        <w:t>G</w:t>
      </w:r>
      <w:r w:rsidRPr="00A64E0B">
        <w:rPr>
          <w:rStyle w:val="sden"/>
          <w:rFonts w:cstheme="minorHAnsi"/>
          <w:bCs/>
          <w:bdr w:val="none" w:sz="0" w:space="0" w:color="auto" w:frame="1"/>
          <w:shd w:val="clear" w:color="auto" w:fill="FFFFFF"/>
        </w:rPr>
        <w:t xml:space="preserve"> nr. 829</w:t>
      </w:r>
      <w:r w:rsidR="007B7CA3" w:rsidRPr="00A64E0B">
        <w:rPr>
          <w:rStyle w:val="sden"/>
          <w:rFonts w:cstheme="minorHAnsi"/>
          <w:bCs/>
          <w:bdr w:val="none" w:sz="0" w:space="0" w:color="auto" w:frame="1"/>
          <w:shd w:val="clear" w:color="auto" w:fill="FFFFFF"/>
        </w:rPr>
        <w:t>/</w:t>
      </w:r>
      <w:r w:rsidRPr="00A64E0B">
        <w:rPr>
          <w:rStyle w:val="sden"/>
          <w:rFonts w:cstheme="minorHAnsi"/>
          <w:bCs/>
          <w:bdr w:val="none" w:sz="0" w:space="0" w:color="auto" w:frame="1"/>
          <w:shd w:val="clear" w:color="auto" w:fill="FFFFFF"/>
        </w:rPr>
        <w:t xml:space="preserve">2022 </w:t>
      </w:r>
      <w:r w:rsidRPr="00A64E0B">
        <w:rPr>
          <w:rStyle w:val="sden"/>
          <w:rFonts w:cstheme="minorHAnsi"/>
        </w:rPr>
        <w:t>pentru aprobarea </w:t>
      </w:r>
      <w:r>
        <w:fldChar w:fldCharType="begin"/>
      </w:r>
      <w:r>
        <w:instrText>HYPERLINK "https://legislatie.just.ro/Public/DetaliiDocumentAfis/256870"</w:instrText>
      </w:r>
      <w:r>
        <w:fldChar w:fldCharType="separate"/>
      </w:r>
      <w:r w:rsidRPr="00A64E0B">
        <w:rPr>
          <w:rStyle w:val="sden"/>
          <w:rFonts w:cstheme="minorHAnsi"/>
        </w:rPr>
        <w:t>Normelor metodologice</w:t>
      </w:r>
      <w:r>
        <w:rPr>
          <w:rStyle w:val="sden"/>
          <w:rFonts w:cstheme="minorHAnsi"/>
        </w:rPr>
        <w:fldChar w:fldCharType="end"/>
      </w:r>
      <w:r w:rsidRPr="00A64E0B">
        <w:rPr>
          <w:rStyle w:val="sden"/>
          <w:rFonts w:cstheme="minorHAnsi"/>
        </w:rPr>
        <w:t> de aplicare a </w:t>
      </w:r>
      <w:r>
        <w:fldChar w:fldCharType="begin"/>
      </w:r>
      <w:r>
        <w:instrText>HYPERLINK "https://legislatie.just.ro/Public/DetaliiDocumentAfis/249731"</w:instrText>
      </w:r>
      <w:r>
        <w:fldChar w:fldCharType="separate"/>
      </w:r>
      <w:r w:rsidRPr="00A64E0B">
        <w:rPr>
          <w:rStyle w:val="sden"/>
          <w:rFonts w:cstheme="minorHAnsi"/>
        </w:rPr>
        <w:t>Ordonanței de urgență a Guvernului nr. 133/2021</w:t>
      </w:r>
      <w:r>
        <w:rPr>
          <w:rStyle w:val="sden"/>
          <w:rFonts w:cstheme="minorHAnsi"/>
        </w:rPr>
        <w:fldChar w:fldCharType="end"/>
      </w:r>
      <w:r w:rsidRPr="00A64E0B">
        <w:rPr>
          <w:rStyle w:val="sden"/>
          <w:rFonts w:cstheme="minorHAnsi"/>
        </w:rPr>
        <w:t xml:space="preserve"> privind gestionarea financiară a fondurilor europene pentru perioada de programare 2021-2027 alocate României din </w:t>
      </w:r>
      <w:r w:rsidRPr="00141F0D">
        <w:rPr>
          <w:rStyle w:val="sden"/>
          <w:rFonts w:cstheme="minorHAnsi"/>
        </w:rPr>
        <w:t>Fondul european de dezvoltare regională, Fondul de coeziune, Fondul social european Plus, Fondul pentru o tranziție justă;</w:t>
      </w:r>
    </w:p>
    <w:p w14:paraId="303AB002" w14:textId="6ACFC3BB" w:rsidR="007B7CA3" w:rsidRPr="00141F0D" w:rsidRDefault="007B7CA3">
      <w:pPr>
        <w:pStyle w:val="ListParagraph"/>
        <w:numPr>
          <w:ilvl w:val="0"/>
          <w:numId w:val="3"/>
        </w:numPr>
        <w:spacing w:after="0" w:line="240" w:lineRule="auto"/>
        <w:contextualSpacing w:val="0"/>
        <w:jc w:val="both"/>
        <w:rPr>
          <w:rFonts w:cstheme="minorHAnsi"/>
        </w:rPr>
      </w:pPr>
      <w:r w:rsidRPr="00141F0D">
        <w:rPr>
          <w:rFonts w:cstheme="minorHAnsi"/>
        </w:rPr>
        <w:t xml:space="preserve">HG nr. </w:t>
      </w:r>
      <w:r w:rsidRPr="00141F0D">
        <w:rPr>
          <w:rFonts w:eastAsia="Times New Roman" w:cstheme="minorHAnsi"/>
          <w:iCs/>
          <w:caps/>
        </w:rPr>
        <w:t xml:space="preserve">873/2022 </w:t>
      </w:r>
      <w:r w:rsidRPr="00141F0D">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7CAE1A9" w14:textId="10C45412" w:rsidR="002676F4" w:rsidRPr="00141F0D" w:rsidRDefault="002676F4">
      <w:pPr>
        <w:pStyle w:val="ListParagraph"/>
        <w:numPr>
          <w:ilvl w:val="0"/>
          <w:numId w:val="3"/>
        </w:numPr>
        <w:spacing w:after="0" w:line="240" w:lineRule="auto"/>
        <w:contextualSpacing w:val="0"/>
        <w:jc w:val="both"/>
        <w:rPr>
          <w:rFonts w:cstheme="minorHAnsi"/>
        </w:rPr>
      </w:pPr>
      <w:bookmarkStart w:id="14" w:name="_Hlk133408598"/>
      <w:r w:rsidRPr="00141F0D">
        <w:rPr>
          <w:rFonts w:cstheme="minorHAnsi"/>
        </w:rPr>
        <w:t>Ordinul MIPE nr .</w:t>
      </w:r>
      <w:r w:rsidR="009A4944" w:rsidRPr="00141F0D">
        <w:rPr>
          <w:rFonts w:cstheme="minorHAnsi"/>
        </w:rPr>
        <w:t xml:space="preserve">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w:t>
      </w:r>
    </w:p>
    <w:bookmarkEnd w:id="14"/>
    <w:p w14:paraId="228A464B" w14:textId="5D785270" w:rsidR="007B7CA3" w:rsidRPr="00141F0D" w:rsidRDefault="007B7CA3" w:rsidP="007B7CA3">
      <w:pPr>
        <w:spacing w:after="0" w:line="240" w:lineRule="auto"/>
        <w:jc w:val="both"/>
        <w:rPr>
          <w:rStyle w:val="sden"/>
          <w:rFonts w:cstheme="minorHAnsi"/>
          <w:bCs/>
          <w:bdr w:val="none" w:sz="0" w:space="0" w:color="auto" w:frame="1"/>
          <w:shd w:val="clear" w:color="auto" w:fill="FFFFFF"/>
        </w:rPr>
      </w:pPr>
      <w:r w:rsidRPr="00141F0D">
        <w:rPr>
          <w:rStyle w:val="sden"/>
          <w:rFonts w:cstheme="minorHAnsi"/>
          <w:bCs/>
          <w:bdr w:val="none" w:sz="0" w:space="0" w:color="auto" w:frame="1"/>
          <w:shd w:val="clear" w:color="auto" w:fill="FFFFFF"/>
        </w:rPr>
        <w:t>______________________________</w:t>
      </w:r>
    </w:p>
    <w:p w14:paraId="253370D7" w14:textId="0468FF72" w:rsidR="007B7CA3" w:rsidRPr="00141F0D" w:rsidRDefault="007B7CA3">
      <w:pPr>
        <w:pStyle w:val="ListParagraph"/>
        <w:numPr>
          <w:ilvl w:val="0"/>
          <w:numId w:val="3"/>
        </w:numPr>
        <w:spacing w:after="0" w:line="240" w:lineRule="auto"/>
        <w:jc w:val="both"/>
        <w:rPr>
          <w:rFonts w:cstheme="minorHAnsi"/>
        </w:rPr>
      </w:pPr>
      <w:r w:rsidRPr="00141F0D">
        <w:rPr>
          <w:rFonts w:cstheme="minorHAnsi"/>
        </w:rPr>
        <w:t>Legea nr. 107/1996 legea apelor</w:t>
      </w:r>
      <w:r w:rsidR="002D4124" w:rsidRPr="00141F0D">
        <w:rPr>
          <w:rFonts w:cstheme="minorHAnsi"/>
        </w:rPr>
        <w:t>, cu modificările și completările ulterioare</w:t>
      </w:r>
    </w:p>
    <w:p w14:paraId="0AB707D3" w14:textId="77777777" w:rsidR="007B7CA3" w:rsidRPr="00141F0D" w:rsidRDefault="00000000">
      <w:pPr>
        <w:pStyle w:val="ListParagraph"/>
        <w:numPr>
          <w:ilvl w:val="0"/>
          <w:numId w:val="3"/>
        </w:numPr>
        <w:spacing w:after="0" w:line="240" w:lineRule="auto"/>
        <w:jc w:val="both"/>
        <w:rPr>
          <w:rFonts w:cstheme="minorHAnsi"/>
        </w:rPr>
      </w:pPr>
      <w:hyperlink r:id="rId11" w:history="1">
        <w:r w:rsidR="007B7CA3" w:rsidRPr="00141F0D">
          <w:rPr>
            <w:rFonts w:cstheme="minorHAnsi"/>
          </w:rPr>
          <w:t>Legea nr. 241/2006 privind serviciul public de alimentare cu apă și de canalizare</w:t>
        </w:r>
      </w:hyperlink>
    </w:p>
    <w:p w14:paraId="2AB3F269" w14:textId="54369DEB" w:rsidR="007B7CA3" w:rsidRPr="00141F0D" w:rsidRDefault="00000000">
      <w:pPr>
        <w:pStyle w:val="ListParagraph"/>
        <w:numPr>
          <w:ilvl w:val="0"/>
          <w:numId w:val="3"/>
        </w:numPr>
        <w:spacing w:after="0" w:line="240" w:lineRule="auto"/>
        <w:jc w:val="both"/>
        <w:rPr>
          <w:rFonts w:cstheme="minorHAnsi"/>
        </w:rPr>
      </w:pPr>
      <w:hyperlink r:id="rId12" w:history="1">
        <w:r w:rsidR="007B7CA3" w:rsidRPr="00141F0D">
          <w:rPr>
            <w:rFonts w:cstheme="minorHAnsi"/>
          </w:rPr>
          <w:t>Legea nr. 51/2006 privind serviciile comunitare de utilități publice </w:t>
        </w:r>
      </w:hyperlink>
    </w:p>
    <w:p w14:paraId="546767EE" w14:textId="1070CBA2" w:rsidR="007B7CA3" w:rsidRPr="00141F0D" w:rsidRDefault="007B7CA3">
      <w:pPr>
        <w:pStyle w:val="ListParagraph"/>
        <w:numPr>
          <w:ilvl w:val="0"/>
          <w:numId w:val="3"/>
        </w:numPr>
        <w:spacing w:after="0" w:line="240" w:lineRule="auto"/>
        <w:jc w:val="both"/>
        <w:rPr>
          <w:rFonts w:cstheme="minorHAnsi"/>
        </w:rPr>
      </w:pPr>
      <w:r w:rsidRPr="00141F0D">
        <w:rPr>
          <w:rFonts w:cstheme="minorHAnsi"/>
        </w:rPr>
        <w:t xml:space="preserve">ANRSC - </w:t>
      </w:r>
      <w:r>
        <w:fldChar w:fldCharType="begin"/>
      </w:r>
      <w:r>
        <w:instrText>HYPERLINK "https://acilfov.ro/wp-content/uploads/2019/05/regulamentul-cadru-al-serviciului-de-alimentare-cu-apa-si-de-canalizare-din-20032007.pdf"</w:instrText>
      </w:r>
      <w:r>
        <w:fldChar w:fldCharType="separate"/>
      </w:r>
      <w:r w:rsidRPr="00141F0D">
        <w:rPr>
          <w:rFonts w:cstheme="minorHAnsi"/>
        </w:rPr>
        <w:t>Regulamentul cadru al serviciului de alimentare cu apa și de canalizare din 20.03.2007</w:t>
      </w:r>
      <w:r>
        <w:rPr>
          <w:rFonts w:cstheme="minorHAnsi"/>
        </w:rPr>
        <w:fldChar w:fldCharType="end"/>
      </w:r>
    </w:p>
    <w:p w14:paraId="4DC2B1A7" w14:textId="4A2E710C" w:rsidR="002D4124" w:rsidRPr="00141F0D" w:rsidRDefault="00000000">
      <w:pPr>
        <w:pStyle w:val="ListParagraph"/>
        <w:numPr>
          <w:ilvl w:val="0"/>
          <w:numId w:val="3"/>
        </w:numPr>
        <w:spacing w:after="0" w:line="240" w:lineRule="auto"/>
        <w:jc w:val="both"/>
        <w:rPr>
          <w:rFonts w:cstheme="minorHAnsi"/>
          <w:color w:val="000000"/>
        </w:rPr>
      </w:pPr>
      <w:hyperlink r:id="rId13" w:history="1">
        <w:r w:rsidR="007B7CA3" w:rsidRPr="00141F0D">
          <w:rPr>
            <w:rFonts w:cstheme="minorHAnsi"/>
          </w:rPr>
          <w:t>Ordin ANRSC 90/2007 privind contractul cadru de furnizare pentru prestarea serviciului de apa si canalizare</w:t>
        </w:r>
      </w:hyperlink>
    </w:p>
    <w:p w14:paraId="7D667848" w14:textId="77777777" w:rsidR="002D4124" w:rsidRPr="00141F0D" w:rsidRDefault="002D4124">
      <w:pPr>
        <w:pStyle w:val="ListParagraph"/>
        <w:numPr>
          <w:ilvl w:val="0"/>
          <w:numId w:val="3"/>
        </w:numPr>
        <w:spacing w:after="0" w:line="240" w:lineRule="auto"/>
        <w:jc w:val="both"/>
        <w:rPr>
          <w:rFonts w:cstheme="minorHAnsi"/>
        </w:rPr>
      </w:pPr>
      <w:r w:rsidRPr="00141F0D">
        <w:rPr>
          <w:rFonts w:cstheme="minorHAnsi"/>
        </w:rPr>
        <w:t>Ordonanța de urgență a Guvernului 198/2005 privind constituirea, alimentarea şi utilizarea Fondului de întreţinere, înlocuire şi dezvoltare pentru proiectele de dezvoltare a infrastructurii serviciilor publice care beneficiază de asistenţă financiară nerambursabilă din partea Uniunii Europene</w:t>
      </w:r>
    </w:p>
    <w:p w14:paraId="7CC6D1A7" w14:textId="452DD1E3" w:rsidR="00085E6D" w:rsidRPr="00141F0D" w:rsidRDefault="00085E6D">
      <w:pPr>
        <w:pStyle w:val="ListParagraph"/>
        <w:numPr>
          <w:ilvl w:val="0"/>
          <w:numId w:val="3"/>
        </w:numPr>
        <w:spacing w:after="0" w:line="240" w:lineRule="auto"/>
        <w:jc w:val="both"/>
        <w:rPr>
          <w:rFonts w:cstheme="minorHAnsi"/>
        </w:rPr>
      </w:pPr>
      <w:r w:rsidRPr="00141F0D">
        <w:rPr>
          <w:rFonts w:cstheme="minorHAnsi"/>
        </w:rPr>
        <w:t>HG nr. 677/2017 privind aprobarea Metodologiei de analiză cost-beneficiu pentru investiţiile în infrastructura de apă.</w:t>
      </w:r>
    </w:p>
    <w:p w14:paraId="573FD28B" w14:textId="58E098D7" w:rsidR="00850CCF" w:rsidRPr="00141F0D" w:rsidRDefault="00850CCF">
      <w:pPr>
        <w:pStyle w:val="ListParagraph"/>
        <w:numPr>
          <w:ilvl w:val="0"/>
          <w:numId w:val="3"/>
        </w:numPr>
        <w:spacing w:after="0" w:line="240" w:lineRule="auto"/>
        <w:jc w:val="both"/>
        <w:rPr>
          <w:rFonts w:cstheme="minorHAnsi"/>
        </w:rPr>
      </w:pPr>
      <w:r w:rsidRPr="00141F0D">
        <w:rPr>
          <w:rFonts w:cstheme="minorHAnsi"/>
        </w:rPr>
        <w:t>Legea nr. 50/1991 privind autorizarea executării lucrărilor de construcţii, republicată, cu modificările și completările ulterioare</w:t>
      </w:r>
      <w:r w:rsidR="0023269F" w:rsidRPr="00141F0D">
        <w:rPr>
          <w:rFonts w:cstheme="minorHAnsi"/>
        </w:rPr>
        <w:t>;</w:t>
      </w:r>
    </w:p>
    <w:p w14:paraId="48746FD7" w14:textId="3B544839" w:rsidR="00144842" w:rsidRPr="00141F0D" w:rsidRDefault="00144842">
      <w:pPr>
        <w:pStyle w:val="ListParagraph"/>
        <w:numPr>
          <w:ilvl w:val="0"/>
          <w:numId w:val="3"/>
        </w:numPr>
        <w:spacing w:after="0" w:line="240" w:lineRule="auto"/>
        <w:jc w:val="both"/>
        <w:rPr>
          <w:rFonts w:cstheme="minorHAnsi"/>
        </w:rPr>
      </w:pPr>
      <w:r w:rsidRPr="00141F0D">
        <w:rPr>
          <w:rStyle w:val="FontStyle37"/>
          <w:rFonts w:asciiTheme="minorHAnsi" w:hAnsiTheme="minorHAnsi" w:cstheme="minorHAnsi"/>
        </w:rPr>
        <w:t xml:space="preserve">HG </w:t>
      </w:r>
      <w:r w:rsidR="00850CCF" w:rsidRPr="00141F0D">
        <w:rPr>
          <w:rStyle w:val="FontStyle37"/>
          <w:rFonts w:asciiTheme="minorHAnsi" w:hAnsiTheme="minorHAnsi" w:cstheme="minorHAnsi"/>
        </w:rPr>
        <w:t xml:space="preserve">nr. </w:t>
      </w:r>
      <w:r w:rsidRPr="00141F0D">
        <w:rPr>
          <w:rStyle w:val="FontStyle37"/>
          <w:rFonts w:asciiTheme="minorHAnsi" w:hAnsiTheme="minorHAnsi" w:cstheme="minorHAnsi"/>
        </w:rPr>
        <w:t>907/2016 privind etapele de elaborare și conținutul-cadru al documentațiilor tehnico-economice aferente obiectivelor/proiectelor de investiții finanțate din fonduri publice</w:t>
      </w:r>
      <w:r w:rsidR="0023269F" w:rsidRPr="00141F0D">
        <w:rPr>
          <w:rStyle w:val="FontStyle37"/>
          <w:rFonts w:asciiTheme="minorHAnsi" w:hAnsiTheme="minorHAnsi" w:cstheme="minorHAnsi"/>
        </w:rPr>
        <w:t>;</w:t>
      </w:r>
    </w:p>
    <w:p w14:paraId="3F494415" w14:textId="77777777" w:rsidR="00CC2FB1" w:rsidRPr="00141F0D" w:rsidRDefault="00CC2FB1" w:rsidP="00FC0CE1">
      <w:pPr>
        <w:pStyle w:val="ListParagraph"/>
        <w:spacing w:after="0" w:line="240" w:lineRule="auto"/>
        <w:jc w:val="both"/>
        <w:rPr>
          <w:rFonts w:cstheme="minorHAnsi"/>
        </w:rPr>
      </w:pPr>
      <w:bookmarkStart w:id="15" w:name="REFsp23rtd4"/>
      <w:bookmarkEnd w:id="15"/>
    </w:p>
    <w:p w14:paraId="78C5A7B3" w14:textId="77777777" w:rsidR="00CC2FB1" w:rsidRPr="00141F0D" w:rsidRDefault="00CC2FB1" w:rsidP="00FC0CE1">
      <w:pPr>
        <w:pStyle w:val="5Normal"/>
        <w:spacing w:after="0"/>
        <w:rPr>
          <w:rFonts w:asciiTheme="minorHAnsi" w:hAnsiTheme="minorHAnsi" w:cstheme="minorHAnsi"/>
          <w:b/>
          <w:bCs/>
          <w:szCs w:val="22"/>
        </w:rPr>
      </w:pPr>
      <w:r w:rsidRPr="00141F0D">
        <w:rPr>
          <w:rFonts w:asciiTheme="minorHAnsi" w:hAnsiTheme="minorHAnsi" w:cstheme="minorHAnsi"/>
          <w:b/>
          <w:bCs/>
          <w:szCs w:val="22"/>
        </w:rPr>
        <w:t>Documente programatice (Programe, Strategii, Planuri):</w:t>
      </w:r>
    </w:p>
    <w:p w14:paraId="482928D5" w14:textId="226ECA25" w:rsidR="0054369D" w:rsidRPr="00141F0D" w:rsidRDefault="0054369D">
      <w:pPr>
        <w:pStyle w:val="ListParagraph"/>
        <w:numPr>
          <w:ilvl w:val="0"/>
          <w:numId w:val="3"/>
        </w:numPr>
        <w:spacing w:after="0" w:line="240" w:lineRule="auto"/>
        <w:contextualSpacing w:val="0"/>
        <w:jc w:val="both"/>
        <w:rPr>
          <w:rFonts w:eastAsia="Times New Roman" w:cstheme="minorHAnsi"/>
          <w:iCs/>
        </w:rPr>
      </w:pPr>
      <w:r w:rsidRPr="00141F0D">
        <w:rPr>
          <w:rFonts w:eastAsia="Times New Roman" w:cstheme="minorHAnsi"/>
          <w:iCs/>
        </w:rPr>
        <w:t>Strategia UE pentru Regiunea Dunării</w:t>
      </w:r>
    </w:p>
    <w:p w14:paraId="612A1BDC" w14:textId="37640422" w:rsidR="0054369D" w:rsidRPr="00141F0D" w:rsidRDefault="0054369D">
      <w:pPr>
        <w:pStyle w:val="ListParagraph"/>
        <w:numPr>
          <w:ilvl w:val="0"/>
          <w:numId w:val="3"/>
        </w:numPr>
        <w:spacing w:after="0" w:line="240" w:lineRule="auto"/>
        <w:contextualSpacing w:val="0"/>
        <w:jc w:val="both"/>
        <w:rPr>
          <w:rFonts w:eastAsia="Times New Roman" w:cstheme="minorHAnsi"/>
          <w:iCs/>
        </w:rPr>
      </w:pPr>
      <w:r w:rsidRPr="00141F0D">
        <w:rPr>
          <w:rFonts w:eastAsia="Times New Roman" w:cstheme="minorHAnsi"/>
          <w:iCs/>
        </w:rPr>
        <w:t>Master Planuril</w:t>
      </w:r>
      <w:r w:rsidR="00F76786">
        <w:rPr>
          <w:rFonts w:eastAsia="Times New Roman" w:cstheme="minorHAnsi"/>
          <w:iCs/>
        </w:rPr>
        <w:t>e</w:t>
      </w:r>
      <w:r w:rsidRPr="00141F0D">
        <w:rPr>
          <w:rFonts w:eastAsia="Times New Roman" w:cstheme="minorHAnsi"/>
          <w:iCs/>
        </w:rPr>
        <w:t xml:space="preserve"> Judeţene reactualizate pentru apă, </w:t>
      </w:r>
    </w:p>
    <w:p w14:paraId="3174B366" w14:textId="77777777" w:rsidR="00BA3164" w:rsidRDefault="0054369D">
      <w:pPr>
        <w:pStyle w:val="ListParagraph"/>
        <w:numPr>
          <w:ilvl w:val="0"/>
          <w:numId w:val="3"/>
        </w:numPr>
        <w:spacing w:after="0" w:line="240" w:lineRule="auto"/>
        <w:contextualSpacing w:val="0"/>
        <w:jc w:val="both"/>
        <w:rPr>
          <w:rFonts w:eastAsia="Times New Roman" w:cstheme="minorHAnsi"/>
          <w:iCs/>
        </w:rPr>
      </w:pPr>
      <w:r w:rsidRPr="00141F0D">
        <w:rPr>
          <w:rFonts w:eastAsia="Times New Roman" w:cstheme="minorHAnsi"/>
          <w:iCs/>
        </w:rPr>
        <w:t>Planuril</w:t>
      </w:r>
      <w:r w:rsidR="00CE295B">
        <w:rPr>
          <w:rFonts w:eastAsia="Times New Roman" w:cstheme="minorHAnsi"/>
          <w:iCs/>
        </w:rPr>
        <w:t>e</w:t>
      </w:r>
      <w:r w:rsidRPr="00141F0D">
        <w:rPr>
          <w:rFonts w:eastAsia="Times New Roman" w:cstheme="minorHAnsi"/>
          <w:iCs/>
        </w:rPr>
        <w:t xml:space="preserve"> de Management ale Bazinelor Hidrografice (PMBH) </w:t>
      </w:r>
    </w:p>
    <w:p w14:paraId="277BC1A8" w14:textId="5538B11F" w:rsidR="0054369D" w:rsidRPr="00141F0D" w:rsidRDefault="0054369D">
      <w:pPr>
        <w:pStyle w:val="ListParagraph"/>
        <w:numPr>
          <w:ilvl w:val="0"/>
          <w:numId w:val="3"/>
        </w:numPr>
        <w:spacing w:after="0" w:line="240" w:lineRule="auto"/>
        <w:contextualSpacing w:val="0"/>
        <w:jc w:val="both"/>
        <w:rPr>
          <w:rFonts w:eastAsia="Times New Roman" w:cstheme="minorHAnsi"/>
          <w:iCs/>
        </w:rPr>
      </w:pPr>
      <w:r w:rsidRPr="00141F0D">
        <w:rPr>
          <w:rFonts w:eastAsia="Times New Roman" w:cstheme="minorHAnsi"/>
          <w:iCs/>
        </w:rPr>
        <w:t>Planul Național de Investiții</w:t>
      </w:r>
      <w:r w:rsidR="000A32C9">
        <w:rPr>
          <w:rFonts w:eastAsia="Times New Roman" w:cstheme="minorHAnsi"/>
          <w:iCs/>
        </w:rPr>
        <w:t xml:space="preserve"> (documente în curs de elaborare)</w:t>
      </w:r>
      <w:r w:rsidRPr="00141F0D">
        <w:rPr>
          <w:rFonts w:eastAsia="Times New Roman" w:cstheme="minorHAnsi"/>
          <w:iCs/>
        </w:rPr>
        <w:t>.</w:t>
      </w:r>
    </w:p>
    <w:p w14:paraId="29102B47" w14:textId="77777777" w:rsidR="00536EDD" w:rsidRPr="00A64E0B" w:rsidRDefault="00536EDD" w:rsidP="001C3EF5">
      <w:pPr>
        <w:rPr>
          <w:rFonts w:eastAsia="Times New Roman" w:cstheme="minorHAnsi"/>
          <w:iCs/>
        </w:rPr>
      </w:pPr>
    </w:p>
    <w:p w14:paraId="61F10A80" w14:textId="32EED12D" w:rsidR="00566CCA" w:rsidRPr="00A64E0B" w:rsidRDefault="00536EDD" w:rsidP="008679E3">
      <w:pPr>
        <w:pStyle w:val="Heading1"/>
      </w:pPr>
      <w:bookmarkStart w:id="16" w:name="page13"/>
      <w:bookmarkStart w:id="17" w:name="_Toc141442776"/>
      <w:bookmarkEnd w:id="16"/>
      <w:r w:rsidRPr="00A64E0B">
        <w:t>ASPECTE SPECIFICE APELULUI DE PROIECTE</w:t>
      </w:r>
      <w:bookmarkEnd w:id="17"/>
      <w:r w:rsidR="00566CCA" w:rsidRPr="00A64E0B">
        <w:tab/>
      </w:r>
    </w:p>
    <w:p w14:paraId="6F64F488" w14:textId="254F54D8" w:rsidR="00E03A06" w:rsidRPr="00A64E0B" w:rsidRDefault="00E03A06" w:rsidP="00E03A06">
      <w:pPr>
        <w:rPr>
          <w:rFonts w:cstheme="minorHAnsi"/>
        </w:rPr>
      </w:pPr>
    </w:p>
    <w:p w14:paraId="69DDCA9D" w14:textId="77777777" w:rsidR="00C5631B" w:rsidRDefault="00E03A06" w:rsidP="00E03A06">
      <w:pPr>
        <w:autoSpaceDE w:val="0"/>
        <w:autoSpaceDN w:val="0"/>
        <w:adjustRightInd w:val="0"/>
        <w:spacing w:after="0" w:line="240" w:lineRule="auto"/>
        <w:jc w:val="both"/>
        <w:rPr>
          <w:rFonts w:cstheme="minorHAnsi"/>
          <w:color w:val="231F20"/>
        </w:rPr>
      </w:pPr>
      <w:r w:rsidRPr="00A64E0B">
        <w:rPr>
          <w:rFonts w:cstheme="minorHAnsi"/>
          <w:color w:val="231F20"/>
        </w:rPr>
        <w:t>Apelu</w:t>
      </w:r>
      <w:r w:rsidR="00424650">
        <w:rPr>
          <w:rFonts w:cstheme="minorHAnsi"/>
          <w:color w:val="231F20"/>
        </w:rPr>
        <w:t>l</w:t>
      </w:r>
      <w:r w:rsidRPr="00A64E0B">
        <w:rPr>
          <w:rFonts w:cstheme="minorHAnsi"/>
          <w:color w:val="231F20"/>
        </w:rPr>
        <w:t xml:space="preserve"> de proiecte prevăzut de prezentul ghid v</w:t>
      </w:r>
      <w:r w:rsidR="00424650">
        <w:rPr>
          <w:rFonts w:cstheme="minorHAnsi"/>
          <w:color w:val="231F20"/>
        </w:rPr>
        <w:t>a</w:t>
      </w:r>
      <w:r w:rsidRPr="00A64E0B">
        <w:rPr>
          <w:rFonts w:cstheme="minorHAnsi"/>
          <w:color w:val="231F20"/>
        </w:rPr>
        <w:t xml:space="preserve"> fi lansat în sistemul informatic MySMIS2021/SMIS2021+</w:t>
      </w:r>
      <w:r w:rsidR="005F7DE8">
        <w:rPr>
          <w:rFonts w:cstheme="minorHAnsi"/>
          <w:color w:val="231F20"/>
        </w:rPr>
        <w:t xml:space="preserve"> (</w:t>
      </w:r>
      <w:r w:rsidR="005F7DE8" w:rsidRPr="0060014A">
        <w:rPr>
          <w:rFonts w:cstheme="minorHAnsi"/>
          <w:color w:val="FF0000"/>
        </w:rPr>
        <w:t>dupa caz se va folosi sistemul informatic MySMIS2014</w:t>
      </w:r>
      <w:r w:rsidR="005F7DE8">
        <w:rPr>
          <w:rFonts w:cstheme="minorHAnsi"/>
          <w:color w:val="231F20"/>
        </w:rPr>
        <w:t>)</w:t>
      </w:r>
    </w:p>
    <w:p w14:paraId="0D8DA382" w14:textId="254C0A6D" w:rsidR="00E03A06" w:rsidRPr="00A64E0B" w:rsidRDefault="00C5631B" w:rsidP="00E03A06">
      <w:pPr>
        <w:autoSpaceDE w:val="0"/>
        <w:autoSpaceDN w:val="0"/>
        <w:adjustRightInd w:val="0"/>
        <w:spacing w:after="0" w:line="240" w:lineRule="auto"/>
        <w:jc w:val="both"/>
        <w:rPr>
          <w:rFonts w:cstheme="minorHAnsi"/>
          <w:color w:val="231F20"/>
        </w:rPr>
      </w:pPr>
      <w:r>
        <w:rPr>
          <w:rFonts w:cstheme="minorHAnsi"/>
          <w:color w:val="231F20"/>
        </w:rPr>
        <w:t xml:space="preserve"> </w:t>
      </w:r>
      <w:r w:rsidRPr="00C5631B">
        <w:rPr>
          <w:rFonts w:cstheme="minorHAnsi"/>
          <w:color w:val="231F20"/>
        </w:rPr>
        <w:t>În situația in care sistemul informatic MySMIS2021 nu este finalizat , apelurile de proiecte se vor lansa utilizând  sistemul informatic MySMIS2014/SMIS 2014+, cu obligația ca, împreună cu beneficiarii, să se transpună și să se încărce informațiile și documentele referitoare la respectivele proiecte și în sistemul MySMIS2021/SMIS2021+, după operaționalizarea acestuia</w:t>
      </w:r>
      <w:r w:rsidR="00E03A06" w:rsidRPr="00A64E0B">
        <w:rPr>
          <w:rFonts w:cstheme="minorHAnsi"/>
          <w:color w:val="231F20"/>
        </w:rPr>
        <w:t>.</w:t>
      </w:r>
    </w:p>
    <w:p w14:paraId="2C504F6D" w14:textId="77777777" w:rsidR="00E03A06" w:rsidRPr="00A64E0B" w:rsidRDefault="00E03A06" w:rsidP="00E03A06">
      <w:pPr>
        <w:autoSpaceDE w:val="0"/>
        <w:autoSpaceDN w:val="0"/>
        <w:adjustRightInd w:val="0"/>
        <w:spacing w:after="0" w:line="240" w:lineRule="auto"/>
        <w:jc w:val="both"/>
        <w:rPr>
          <w:rFonts w:cstheme="minorHAnsi"/>
          <w:color w:val="231F20"/>
        </w:rPr>
      </w:pPr>
    </w:p>
    <w:p w14:paraId="772CAC0F" w14:textId="01DC2BD2" w:rsidR="00566CCA" w:rsidRPr="00A64E0B" w:rsidRDefault="00566CCA" w:rsidP="00C5068A">
      <w:pPr>
        <w:pStyle w:val="Heading2"/>
        <w:numPr>
          <w:ilvl w:val="1"/>
          <w:numId w:val="55"/>
        </w:numPr>
      </w:pPr>
      <w:bookmarkStart w:id="18" w:name="_Toc141442777"/>
      <w:r w:rsidRPr="00A64E0B">
        <w:t>Tipul de apel de proiecte</w:t>
      </w:r>
      <w:bookmarkEnd w:id="18"/>
      <w:r w:rsidRPr="00A64E0B">
        <w:t xml:space="preserve">  </w:t>
      </w:r>
    </w:p>
    <w:p w14:paraId="7D968694" w14:textId="0F4532FD" w:rsidR="00692D9A" w:rsidRPr="00A64E0B" w:rsidRDefault="00692D9A" w:rsidP="00566CCA">
      <w:pPr>
        <w:rPr>
          <w:rFonts w:cstheme="minorHAnsi"/>
          <w:i/>
        </w:rPr>
      </w:pPr>
    </w:p>
    <w:p w14:paraId="76519A99" w14:textId="0BDA7D7E" w:rsidR="00E04CD8" w:rsidRDefault="00E04CD8" w:rsidP="00E04CD8">
      <w:pPr>
        <w:autoSpaceDE w:val="0"/>
        <w:autoSpaceDN w:val="0"/>
        <w:adjustRightInd w:val="0"/>
        <w:spacing w:after="0" w:line="240" w:lineRule="auto"/>
        <w:jc w:val="both"/>
        <w:rPr>
          <w:rFonts w:cstheme="minorHAnsi"/>
          <w:color w:val="231F20"/>
        </w:rPr>
      </w:pPr>
      <w:r w:rsidRPr="00A64E0B">
        <w:rPr>
          <w:rFonts w:cstheme="minorHAnsi"/>
          <w:color w:val="231F20"/>
        </w:rPr>
        <w:t xml:space="preserve">Prin prezentul ghid se lansează </w:t>
      </w:r>
      <w:r w:rsidR="00BA3164">
        <w:rPr>
          <w:rFonts w:cstheme="minorHAnsi"/>
          <w:color w:val="231F20"/>
        </w:rPr>
        <w:t xml:space="preserve">un </w:t>
      </w:r>
      <w:r w:rsidRPr="00A64E0B">
        <w:rPr>
          <w:rFonts w:cstheme="minorHAnsi"/>
          <w:color w:val="231F20"/>
        </w:rPr>
        <w:t xml:space="preserve">apel necompetitiv </w:t>
      </w:r>
      <w:r w:rsidR="00424650" w:rsidRPr="00424650">
        <w:rPr>
          <w:rFonts w:cstheme="minorHAnsi"/>
          <w:color w:val="231F20"/>
        </w:rPr>
        <w:t xml:space="preserve">pentru finanțarea proiectelor </w:t>
      </w:r>
      <w:bookmarkStart w:id="19" w:name="_Hlk141081466"/>
      <w:r w:rsidR="00424650" w:rsidRPr="00424650">
        <w:rPr>
          <w:rFonts w:cstheme="minorHAnsi"/>
          <w:color w:val="231F20"/>
        </w:rPr>
        <w:t>pentru care a fost aplicabil mecanismul de finanțare descris la art. I din OUG 109/2022</w:t>
      </w:r>
      <w:bookmarkEnd w:id="19"/>
      <w:r w:rsidR="00424650" w:rsidRPr="00424650">
        <w:rPr>
          <w:rFonts w:cstheme="minorHAnsi"/>
          <w:color w:val="231F20"/>
        </w:rPr>
        <w:t xml:space="preserve">- se va lansa un apel necompetitiv, pentru regiunile mai puțin dezvoltate, adresat solicitanților identificați în </w:t>
      </w:r>
      <w:r w:rsidR="00424650" w:rsidRPr="001C3EF5">
        <w:rPr>
          <w:rFonts w:cstheme="minorHAnsi"/>
          <w:b/>
          <w:bCs/>
          <w:color w:val="0070C0"/>
        </w:rPr>
        <w:t>anexa 1 la prezentul ghid</w:t>
      </w:r>
      <w:r w:rsidR="00424650" w:rsidRPr="00424650">
        <w:rPr>
          <w:rFonts w:cstheme="minorHAnsi"/>
          <w:color w:val="231F20"/>
        </w:rPr>
        <w:t xml:space="preserve">. </w:t>
      </w:r>
      <w:r w:rsidRPr="00A64E0B">
        <w:rPr>
          <w:rFonts w:cstheme="minorHAnsi"/>
          <w:color w:val="231F20"/>
        </w:rPr>
        <w:t xml:space="preserve"> </w:t>
      </w:r>
    </w:p>
    <w:p w14:paraId="174ED762" w14:textId="77777777" w:rsidR="00424650" w:rsidRDefault="00424650" w:rsidP="00E04CD8">
      <w:pPr>
        <w:autoSpaceDE w:val="0"/>
        <w:autoSpaceDN w:val="0"/>
        <w:adjustRightInd w:val="0"/>
        <w:spacing w:after="0" w:line="240" w:lineRule="auto"/>
        <w:jc w:val="both"/>
        <w:rPr>
          <w:rFonts w:cstheme="minorHAnsi"/>
          <w:color w:val="231F20"/>
        </w:rPr>
      </w:pPr>
    </w:p>
    <w:p w14:paraId="693B078C" w14:textId="77777777" w:rsidR="00424650" w:rsidRDefault="00424650" w:rsidP="00424650">
      <w:pPr>
        <w:autoSpaceDE w:val="0"/>
        <w:autoSpaceDN w:val="0"/>
        <w:adjustRightInd w:val="0"/>
        <w:spacing w:after="0" w:line="240" w:lineRule="auto"/>
        <w:jc w:val="both"/>
        <w:rPr>
          <w:rFonts w:cstheme="minorHAnsi"/>
          <w:color w:val="231F20"/>
        </w:rPr>
      </w:pPr>
      <w:r w:rsidRPr="00424650">
        <w:rPr>
          <w:rFonts w:cstheme="minorHAnsi"/>
          <w:color w:val="231F20"/>
        </w:rPr>
        <w:t xml:space="preserve">În baza art. I din OUG 109/2022, au fost încheiate contracte de finanțare pentru proiectele de infrastructură de apă și apă uzată, evaluate pentru conformitate administrativă și evaluare tehnico-economică, după regulile specifice POIM 2014-2020. </w:t>
      </w:r>
    </w:p>
    <w:p w14:paraId="3E2F1613" w14:textId="3130A2A1" w:rsidR="00424650" w:rsidRDefault="00A916F4" w:rsidP="00424650">
      <w:pPr>
        <w:autoSpaceDE w:val="0"/>
        <w:autoSpaceDN w:val="0"/>
        <w:adjustRightInd w:val="0"/>
        <w:spacing w:after="0" w:line="240" w:lineRule="auto"/>
        <w:jc w:val="both"/>
        <w:rPr>
          <w:rFonts w:cstheme="minorHAnsi"/>
          <w:color w:val="231F20"/>
        </w:rPr>
      </w:pPr>
      <w:r>
        <w:rPr>
          <w:rFonts w:cstheme="minorHAnsi"/>
          <w:color w:val="231F20"/>
        </w:rPr>
        <w:t>P</w:t>
      </w:r>
      <w:r w:rsidR="00424650" w:rsidRPr="00424650">
        <w:rPr>
          <w:rFonts w:cstheme="minorHAnsi"/>
          <w:color w:val="231F20"/>
        </w:rPr>
        <w:t>roiectele contractate în baza art. I din OUG 109/2022, vor fi depuse în cadrul apelului de proiecte lansat prin prezentul ghid, pentru a fi reevaluate potrivit regulilor de eligibilitate PDD, cu respectarea art. 73 din Regulamentul (UE) 2021/1.060, urmând ca pentru cele eligibile să se încheie acte adiționale la contractele de finanțare pentru conformarea acestora cu condițiile de finanțare aferente PDD 2021-2027.</w:t>
      </w:r>
    </w:p>
    <w:p w14:paraId="46A740EF" w14:textId="6C688320" w:rsidR="00E43DEE" w:rsidRDefault="00E43DEE" w:rsidP="00424650">
      <w:pPr>
        <w:autoSpaceDE w:val="0"/>
        <w:autoSpaceDN w:val="0"/>
        <w:adjustRightInd w:val="0"/>
        <w:spacing w:after="0" w:line="240" w:lineRule="auto"/>
        <w:jc w:val="both"/>
        <w:rPr>
          <w:rFonts w:cstheme="minorHAnsi"/>
          <w:color w:val="231F20"/>
        </w:rPr>
      </w:pPr>
      <w:r w:rsidRPr="00E9351C">
        <w:rPr>
          <w:rFonts w:cstheme="minorHAnsi"/>
          <w:color w:val="231F20"/>
        </w:rPr>
        <w:t>Ulterior documentația proiectului va fi transmisă în vederea verificării de către JASPERS, după verificare urmând a fi încheiat un nou act adițional, dacă este cazul.</w:t>
      </w:r>
    </w:p>
    <w:p w14:paraId="3C87451C" w14:textId="77777777" w:rsidR="00D156A0" w:rsidRDefault="00D156A0" w:rsidP="00424650">
      <w:pPr>
        <w:autoSpaceDE w:val="0"/>
        <w:autoSpaceDN w:val="0"/>
        <w:adjustRightInd w:val="0"/>
        <w:spacing w:after="0" w:line="240" w:lineRule="auto"/>
        <w:jc w:val="both"/>
        <w:rPr>
          <w:rFonts w:cstheme="minorHAnsi"/>
          <w:color w:val="231F20"/>
        </w:rPr>
      </w:pPr>
    </w:p>
    <w:p w14:paraId="4B477EAD" w14:textId="77FF421D" w:rsidR="00424650" w:rsidRDefault="00D156A0" w:rsidP="00424650">
      <w:pPr>
        <w:autoSpaceDE w:val="0"/>
        <w:autoSpaceDN w:val="0"/>
        <w:adjustRightInd w:val="0"/>
        <w:spacing w:after="0" w:line="240" w:lineRule="auto"/>
        <w:jc w:val="both"/>
        <w:rPr>
          <w:rFonts w:cstheme="minorHAnsi"/>
          <w:color w:val="231F20"/>
        </w:rPr>
      </w:pPr>
      <w:r w:rsidRPr="00D156A0">
        <w:rPr>
          <w:rFonts w:cstheme="minorHAnsi"/>
          <w:color w:val="231F20"/>
        </w:rPr>
        <w:t>În procesul de reevaluare a proiectelor aprobate în baza art. I din OUG 109/2022 se vor avea în vedere condițiile în implementare cu care au fost aprobate aceste proiecte, iar cel mai tarziu, după finalizarea verificării realizate de către Jaspers, vor fi îndeplinite/soluționate condițiile respective .</w:t>
      </w:r>
    </w:p>
    <w:p w14:paraId="355534A5" w14:textId="77777777" w:rsidR="00D156A0" w:rsidRDefault="00D156A0" w:rsidP="00424650">
      <w:pPr>
        <w:autoSpaceDE w:val="0"/>
        <w:autoSpaceDN w:val="0"/>
        <w:adjustRightInd w:val="0"/>
        <w:spacing w:after="0" w:line="240" w:lineRule="auto"/>
        <w:jc w:val="both"/>
        <w:rPr>
          <w:rFonts w:cstheme="minorHAnsi"/>
          <w:color w:val="231F20"/>
        </w:rPr>
      </w:pPr>
    </w:p>
    <w:p w14:paraId="4D1F55D0" w14:textId="681D7E2E" w:rsidR="00536EDD" w:rsidRPr="00A64E0B" w:rsidRDefault="00536EDD" w:rsidP="00C5068A">
      <w:pPr>
        <w:pStyle w:val="Heading2"/>
        <w:numPr>
          <w:ilvl w:val="1"/>
          <w:numId w:val="55"/>
        </w:numPr>
      </w:pPr>
      <w:bookmarkStart w:id="20" w:name="_Toc141081318"/>
      <w:bookmarkStart w:id="21" w:name="_Toc141081319"/>
      <w:bookmarkStart w:id="22" w:name="_Toc141442778"/>
      <w:bookmarkEnd w:id="20"/>
      <w:bookmarkEnd w:id="21"/>
      <w:r w:rsidRPr="00A64E0B">
        <w:t>Forma de sprijin (</w:t>
      </w:r>
      <w:r w:rsidR="00D50A0B" w:rsidRPr="00A64E0B">
        <w:t>grant</w:t>
      </w:r>
      <w:r w:rsidRPr="00A64E0B">
        <w:t>)</w:t>
      </w:r>
      <w:bookmarkEnd w:id="22"/>
      <w:r w:rsidRPr="00A64E0B">
        <w:tab/>
      </w:r>
    </w:p>
    <w:p w14:paraId="650DCC65" w14:textId="77777777" w:rsidR="00536EDD" w:rsidRPr="00A64E0B" w:rsidRDefault="00536EDD" w:rsidP="00E04CD8">
      <w:pPr>
        <w:spacing w:after="0" w:line="240" w:lineRule="auto"/>
        <w:jc w:val="both"/>
        <w:rPr>
          <w:rFonts w:eastAsia="SimSun" w:cstheme="minorHAnsi"/>
          <w:b/>
          <w:bCs/>
        </w:rPr>
      </w:pPr>
    </w:p>
    <w:p w14:paraId="20ADD77B" w14:textId="58B652A0" w:rsidR="0009566F" w:rsidRPr="00A64E0B" w:rsidRDefault="0009566F" w:rsidP="00E04CD8">
      <w:pPr>
        <w:spacing w:after="0" w:line="240" w:lineRule="auto"/>
        <w:jc w:val="both"/>
        <w:rPr>
          <w:rFonts w:eastAsia="SimSun" w:cstheme="minorHAnsi"/>
        </w:rPr>
      </w:pPr>
      <w:r w:rsidRPr="00A64E0B">
        <w:rPr>
          <w:rFonts w:cstheme="minorHAnsi"/>
        </w:rPr>
        <w:t xml:space="preserve">Codul asociat acestui tip de sprijin este </w:t>
      </w:r>
      <w:r w:rsidRPr="00A64E0B">
        <w:rPr>
          <w:rFonts w:cstheme="minorHAnsi"/>
          <w:b/>
          <w:bCs/>
          <w:color w:val="0070C0"/>
        </w:rPr>
        <w:t>01 – Grant</w:t>
      </w:r>
      <w:r w:rsidRPr="00A64E0B">
        <w:rPr>
          <w:rFonts w:cstheme="minorHAnsi"/>
        </w:rPr>
        <w:t xml:space="preserve"> și se va avea în vedere la completarea secțiunii specifice din cererea de finanțare.</w:t>
      </w:r>
    </w:p>
    <w:p w14:paraId="47DC919D" w14:textId="2305459E" w:rsidR="00536EDD" w:rsidRPr="00A64E0B" w:rsidRDefault="00536EDD" w:rsidP="00E04CD8">
      <w:pPr>
        <w:spacing w:after="0" w:line="240" w:lineRule="auto"/>
        <w:jc w:val="both"/>
        <w:rPr>
          <w:rFonts w:eastAsia="SimSun" w:cstheme="minorHAnsi"/>
          <w:b/>
          <w:bCs/>
        </w:rPr>
      </w:pPr>
    </w:p>
    <w:p w14:paraId="6E98607B" w14:textId="15947388" w:rsidR="00536EDD" w:rsidRPr="00A64E0B" w:rsidRDefault="00536EDD" w:rsidP="00C5068A">
      <w:pPr>
        <w:pStyle w:val="Heading2"/>
        <w:numPr>
          <w:ilvl w:val="1"/>
          <w:numId w:val="55"/>
        </w:numPr>
      </w:pPr>
      <w:bookmarkStart w:id="23" w:name="_Toc141442779"/>
      <w:r w:rsidRPr="00A64E0B">
        <w:t>Bugetul alocat apelului de proiecte</w:t>
      </w:r>
      <w:bookmarkEnd w:id="23"/>
      <w:r w:rsidRPr="00A64E0B">
        <w:t xml:space="preserve"> </w:t>
      </w:r>
      <w:r w:rsidRPr="00A64E0B">
        <w:tab/>
      </w:r>
    </w:p>
    <w:p w14:paraId="66BA4F42" w14:textId="77777777" w:rsidR="00536EDD" w:rsidRPr="00A64E0B" w:rsidRDefault="00536EDD" w:rsidP="00536EDD">
      <w:pPr>
        <w:rPr>
          <w:rFonts w:cstheme="minorHAnsi"/>
          <w:i/>
        </w:rPr>
      </w:pPr>
    </w:p>
    <w:p w14:paraId="147F8B7E" w14:textId="471BC3C4" w:rsidR="00536EDD" w:rsidRPr="00A64E0B" w:rsidRDefault="00536EDD" w:rsidP="00536EDD">
      <w:pPr>
        <w:spacing w:after="0" w:line="240" w:lineRule="auto"/>
        <w:jc w:val="both"/>
        <w:rPr>
          <w:rFonts w:eastAsia="Times New Roman" w:cstheme="minorHAnsi"/>
          <w:iCs/>
          <w:lang w:eastAsia="en-GB"/>
        </w:rPr>
      </w:pPr>
      <w:r w:rsidRPr="00A64E0B">
        <w:rPr>
          <w:rFonts w:eastAsia="Times New Roman" w:cstheme="minorHAnsi"/>
          <w:iCs/>
          <w:lang w:eastAsia="en-GB"/>
        </w:rPr>
        <w:t>Bugetul alocat apelului de proiecte este:</w:t>
      </w:r>
    </w:p>
    <w:p w14:paraId="7C17258E" w14:textId="77777777" w:rsidR="00536EDD" w:rsidRPr="00A64E0B" w:rsidRDefault="00536EDD" w:rsidP="00536EDD">
      <w:pPr>
        <w:spacing w:after="0" w:line="240" w:lineRule="auto"/>
        <w:jc w:val="both"/>
        <w:rPr>
          <w:rFonts w:eastAsia="Times New Roman" w:cstheme="minorHAnsi"/>
          <w:iCs/>
          <w:lang w:eastAsia="en-GB"/>
        </w:rPr>
      </w:pPr>
    </w:p>
    <w:tbl>
      <w:tblPr>
        <w:tblStyle w:val="GridTable4-Accent1"/>
        <w:tblW w:w="8275" w:type="dxa"/>
        <w:tblLook w:val="04A0" w:firstRow="1" w:lastRow="0" w:firstColumn="1" w:lastColumn="0" w:noHBand="0" w:noVBand="1"/>
      </w:tblPr>
      <w:tblGrid>
        <w:gridCol w:w="2710"/>
        <w:gridCol w:w="1674"/>
        <w:gridCol w:w="1964"/>
        <w:gridCol w:w="1927"/>
      </w:tblGrid>
      <w:tr w:rsidR="00AD6FF4" w:rsidRPr="00A64E0B" w14:paraId="7511DF8F" w14:textId="51E5F26B" w:rsidTr="0060014A">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2822" w:type="dxa"/>
          </w:tcPr>
          <w:p w14:paraId="1F08AF0D" w14:textId="56560992" w:rsidR="00AD6FF4" w:rsidRPr="006544FA" w:rsidRDefault="00AD6FF4" w:rsidP="0097104D">
            <w:pPr>
              <w:jc w:val="both"/>
              <w:rPr>
                <w:rFonts w:cstheme="minorHAnsi"/>
              </w:rPr>
            </w:pPr>
            <w:r w:rsidRPr="006544FA">
              <w:rPr>
                <w:rFonts w:cstheme="minorHAnsi"/>
                <w:color w:val="231F20"/>
              </w:rPr>
              <w:t xml:space="preserve">Tipul de </w:t>
            </w:r>
            <w:r>
              <w:rPr>
                <w:rFonts w:cstheme="minorHAnsi"/>
                <w:color w:val="231F20"/>
              </w:rPr>
              <w:t>proiecte</w:t>
            </w:r>
          </w:p>
        </w:tc>
        <w:tc>
          <w:tcPr>
            <w:tcW w:w="1702" w:type="dxa"/>
          </w:tcPr>
          <w:p w14:paraId="79340CEB" w14:textId="7C66764A" w:rsidR="00AD6FF4" w:rsidRDefault="00AD6FF4" w:rsidP="008D3D73">
            <w:pPr>
              <w:pStyle w:val="Heading3"/>
              <w:cnfStyle w:val="100000000000" w:firstRow="1" w:lastRow="0" w:firstColumn="0" w:lastColumn="0" w:oddVBand="0" w:evenVBand="0" w:oddHBand="0" w:evenHBand="0" w:firstRowFirstColumn="0" w:firstRowLastColumn="0" w:lastRowFirstColumn="0" w:lastRowLastColumn="0"/>
            </w:pPr>
            <w:r>
              <w:t>Buget UE apel (euro)</w:t>
            </w:r>
          </w:p>
        </w:tc>
        <w:tc>
          <w:tcPr>
            <w:tcW w:w="2015" w:type="dxa"/>
          </w:tcPr>
          <w:p w14:paraId="2B303FF2" w14:textId="7F644373" w:rsidR="00AD6FF4" w:rsidRPr="006544FA" w:rsidRDefault="00AD6FF4" w:rsidP="008D3D73">
            <w:pPr>
              <w:pStyle w:val="Heading3"/>
              <w:cnfStyle w:val="100000000000" w:firstRow="1" w:lastRow="0" w:firstColumn="0" w:lastColumn="0" w:oddVBand="0" w:evenVBand="0" w:oddHBand="0" w:evenHBand="0" w:firstRowFirstColumn="0" w:firstRowLastColumn="0" w:lastRowFirstColumn="0" w:lastRowLastColumn="0"/>
            </w:pPr>
            <w:bookmarkStart w:id="24" w:name="_Toc141442780"/>
            <w:r>
              <w:t>Buget total apel (euro)</w:t>
            </w:r>
            <w:bookmarkEnd w:id="24"/>
          </w:p>
        </w:tc>
        <w:tc>
          <w:tcPr>
            <w:tcW w:w="1736" w:type="dxa"/>
          </w:tcPr>
          <w:p w14:paraId="7D91DA7E" w14:textId="2C84F2AB" w:rsidR="00AD6FF4" w:rsidRPr="006544FA" w:rsidRDefault="00AD6FF4" w:rsidP="008D3D73">
            <w:pPr>
              <w:pStyle w:val="Heading3"/>
              <w:cnfStyle w:val="100000000000" w:firstRow="1" w:lastRow="0" w:firstColumn="0" w:lastColumn="0" w:oddVBand="0" w:evenVBand="0" w:oddHBand="0" w:evenHBand="0" w:firstRowFirstColumn="0" w:firstRowLastColumn="0" w:lastRowFirstColumn="0" w:lastRowLastColumn="0"/>
            </w:pPr>
            <w:r w:rsidRPr="006544FA">
              <w:t>Alocare apel de proiecte (UE si buget de stat)</w:t>
            </w:r>
            <w:r>
              <w:t xml:space="preserve"> utilizând supracontractare (euro)</w:t>
            </w:r>
          </w:p>
        </w:tc>
      </w:tr>
      <w:tr w:rsidR="00AD6FF4" w:rsidRPr="00A64E0B" w14:paraId="336C2DAC" w14:textId="5F781BFE" w:rsidTr="0060014A">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822" w:type="dxa"/>
          </w:tcPr>
          <w:p w14:paraId="752F3E09" w14:textId="639AB56D" w:rsidR="00AD6FF4" w:rsidRPr="00A64E0B" w:rsidRDefault="00AD6FF4" w:rsidP="00141F0D">
            <w:pPr>
              <w:jc w:val="both"/>
              <w:rPr>
                <w:rFonts w:cstheme="minorHAnsi"/>
                <w:iCs/>
              </w:rPr>
            </w:pPr>
            <w:r w:rsidRPr="00A64E0B">
              <w:rPr>
                <w:rFonts w:cstheme="minorHAnsi"/>
              </w:rPr>
              <w:t>A</w:t>
            </w:r>
            <w:r>
              <w:rPr>
                <w:rFonts w:cstheme="minorHAnsi"/>
              </w:rPr>
              <w:t>pel de p</w:t>
            </w:r>
            <w:r w:rsidRPr="00A64E0B">
              <w:rPr>
                <w:rFonts w:cstheme="minorHAnsi"/>
              </w:rPr>
              <w:t>roiecte pentru finanțarea proiectelor pentru care a fost aplicabil mecanismul de finanțare descris la art. I din OUG 109/2022</w:t>
            </w:r>
            <w:r>
              <w:rPr>
                <w:rFonts w:cstheme="minorHAnsi"/>
              </w:rPr>
              <w:t xml:space="preserve"> </w:t>
            </w:r>
          </w:p>
        </w:tc>
        <w:tc>
          <w:tcPr>
            <w:tcW w:w="1702" w:type="dxa"/>
          </w:tcPr>
          <w:p w14:paraId="2BF7FDD7" w14:textId="1EB2FEBA" w:rsidR="00AD6FF4" w:rsidDel="00AD6FF4" w:rsidRDefault="00AD6FF4"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741,286,792</w:t>
            </w:r>
          </w:p>
        </w:tc>
        <w:tc>
          <w:tcPr>
            <w:tcW w:w="2015" w:type="dxa"/>
          </w:tcPr>
          <w:p w14:paraId="306BD236" w14:textId="45C45903" w:rsidR="00AD6FF4" w:rsidRPr="00A64E0B" w:rsidRDefault="00AD6FF4"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931,709,627</w:t>
            </w:r>
          </w:p>
        </w:tc>
        <w:tc>
          <w:tcPr>
            <w:tcW w:w="1736" w:type="dxa"/>
          </w:tcPr>
          <w:p w14:paraId="3434C67C" w14:textId="750A14DB" w:rsidR="00AD6FF4" w:rsidRDefault="00AD6FF4" w:rsidP="00AD6FF4">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 xml:space="preserve">938,930,000 Euro </w:t>
            </w:r>
          </w:p>
          <w:p w14:paraId="1DD6C1CE" w14:textId="77777777" w:rsidR="00AD6FF4" w:rsidRDefault="00AD6FF4"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p>
        </w:tc>
      </w:tr>
    </w:tbl>
    <w:p w14:paraId="7E93D659" w14:textId="77777777" w:rsidR="00E9351C" w:rsidRDefault="00E9351C" w:rsidP="00536EDD">
      <w:pPr>
        <w:spacing w:after="0" w:line="240" w:lineRule="auto"/>
        <w:jc w:val="both"/>
        <w:rPr>
          <w:rFonts w:eastAsia="Times New Roman" w:cstheme="minorHAnsi"/>
          <w:iCs/>
          <w:lang w:eastAsia="en-GB"/>
        </w:rPr>
      </w:pPr>
    </w:p>
    <w:p w14:paraId="1C88164E" w14:textId="38E68547" w:rsidR="00536EDD" w:rsidRPr="00A64E0B" w:rsidRDefault="00536EDD" w:rsidP="00536EDD">
      <w:pPr>
        <w:spacing w:after="0" w:line="240" w:lineRule="auto"/>
        <w:jc w:val="both"/>
        <w:rPr>
          <w:rFonts w:eastAsia="Times New Roman" w:cstheme="minorHAnsi"/>
          <w:iCs/>
          <w:lang w:eastAsia="en-GB"/>
        </w:rPr>
      </w:pPr>
      <w:r w:rsidRPr="00A64E0B">
        <w:rPr>
          <w:rFonts w:eastAsia="Times New Roman" w:cstheme="minorHAnsi"/>
          <w:iCs/>
          <w:lang w:eastAsia="en-GB"/>
        </w:rPr>
        <w:t>Nu există o alocare dedicată ITI în cadrul PDD 2021-2027.</w:t>
      </w:r>
    </w:p>
    <w:p w14:paraId="2BCC6017" w14:textId="412EF0BD" w:rsidR="007F60FD" w:rsidRPr="00A64E0B" w:rsidRDefault="007F60FD">
      <w:pPr>
        <w:rPr>
          <w:rFonts w:cstheme="minorHAnsi"/>
          <w:i/>
        </w:rPr>
      </w:pPr>
    </w:p>
    <w:p w14:paraId="24C14811" w14:textId="77777777" w:rsidR="00536EDD" w:rsidRPr="00A64E0B" w:rsidRDefault="00536EDD" w:rsidP="00536EDD">
      <w:pPr>
        <w:rPr>
          <w:rFonts w:cstheme="minorHAnsi"/>
          <w:i/>
        </w:rPr>
      </w:pPr>
    </w:p>
    <w:p w14:paraId="0CEE9459" w14:textId="38744BB4" w:rsidR="00536EDD" w:rsidRPr="00ED6415" w:rsidRDefault="00536EDD" w:rsidP="00C5068A">
      <w:pPr>
        <w:pStyle w:val="Heading2"/>
        <w:numPr>
          <w:ilvl w:val="1"/>
          <w:numId w:val="55"/>
        </w:numPr>
      </w:pPr>
      <w:bookmarkStart w:id="25" w:name="_Toc141442781"/>
      <w:r w:rsidRPr="00ED6415">
        <w:t>Rata de cofinanțare</w:t>
      </w:r>
      <w:bookmarkEnd w:id="25"/>
    </w:p>
    <w:p w14:paraId="032690AB" w14:textId="77777777" w:rsidR="00E5096A" w:rsidRPr="00A64E0B" w:rsidRDefault="00E5096A" w:rsidP="00536EDD">
      <w:pPr>
        <w:spacing w:after="0" w:line="240" w:lineRule="auto"/>
        <w:jc w:val="both"/>
        <w:rPr>
          <w:rFonts w:eastAsia="Times New Roman" w:cstheme="minorHAnsi"/>
          <w:bCs/>
        </w:rPr>
      </w:pPr>
    </w:p>
    <w:p w14:paraId="6F6DBB2A" w14:textId="0DC96B50" w:rsidR="00536EDD" w:rsidRPr="00A64E0B" w:rsidRDefault="00536EDD" w:rsidP="00536EDD">
      <w:pPr>
        <w:spacing w:after="0" w:line="240" w:lineRule="auto"/>
        <w:jc w:val="both"/>
        <w:rPr>
          <w:rFonts w:eastAsia="Times New Roman" w:cstheme="minorHAnsi"/>
          <w:bCs/>
        </w:rPr>
      </w:pPr>
      <w:r w:rsidRPr="00A64E0B">
        <w:rPr>
          <w:rFonts w:eastAsia="Times New Roman" w:cstheme="minorHAnsi"/>
          <w:bCs/>
        </w:rPr>
        <w:t>Sursele de finanțare se asigură după cum urmează:</w:t>
      </w:r>
    </w:p>
    <w:p w14:paraId="5FB22BB3" w14:textId="77777777" w:rsidR="00536EDD" w:rsidRPr="00A64E0B" w:rsidRDefault="00536EDD" w:rsidP="00536EDD">
      <w:pPr>
        <w:spacing w:after="0" w:line="240" w:lineRule="auto"/>
        <w:jc w:val="both"/>
        <w:rPr>
          <w:rFonts w:eastAsia="Times New Roman" w:cstheme="minorHAnsi"/>
          <w:bCs/>
        </w:rPr>
      </w:pPr>
    </w:p>
    <w:tbl>
      <w:tblPr>
        <w:tblStyle w:val="GridTable4-Accent1"/>
        <w:tblW w:w="9776" w:type="dxa"/>
        <w:tblLook w:val="04A0" w:firstRow="1" w:lastRow="0" w:firstColumn="1" w:lastColumn="0" w:noHBand="0" w:noVBand="1"/>
      </w:tblPr>
      <w:tblGrid>
        <w:gridCol w:w="2549"/>
        <w:gridCol w:w="7227"/>
      </w:tblGrid>
      <w:tr w:rsidR="00835F50" w:rsidRPr="00A64E0B" w14:paraId="14DD453B" w14:textId="77777777" w:rsidTr="00E9351C">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2549" w:type="dxa"/>
          </w:tcPr>
          <w:p w14:paraId="51434C2A" w14:textId="77777777" w:rsidR="00835F50" w:rsidRPr="00A64E0B" w:rsidRDefault="00835F50" w:rsidP="00141F0D">
            <w:pPr>
              <w:spacing w:before="100"/>
              <w:jc w:val="both"/>
              <w:rPr>
                <w:rFonts w:cstheme="minorHAnsi"/>
                <w:b w:val="0"/>
                <w:bCs w:val="0"/>
                <w:color w:val="0070C0"/>
              </w:rPr>
            </w:pPr>
            <w:r w:rsidRPr="00A64E0B">
              <w:rPr>
                <w:rFonts w:cstheme="minorHAnsi"/>
              </w:rPr>
              <w:t>Tipul de actiune</w:t>
            </w:r>
          </w:p>
        </w:tc>
        <w:tc>
          <w:tcPr>
            <w:tcW w:w="7227" w:type="dxa"/>
          </w:tcPr>
          <w:p w14:paraId="1DCDD4CE" w14:textId="77777777" w:rsidR="00835F50" w:rsidRPr="00A64E0B" w:rsidRDefault="00835F50" w:rsidP="008D3D73">
            <w:pPr>
              <w:pStyle w:val="Heading3"/>
              <w:cnfStyle w:val="100000000000" w:firstRow="1" w:lastRow="0" w:firstColumn="0" w:lastColumn="0" w:oddVBand="0" w:evenVBand="0" w:oddHBand="0" w:evenHBand="0" w:firstRowFirstColumn="0" w:firstRowLastColumn="0" w:lastRowFirstColumn="0" w:lastRowLastColumn="0"/>
              <w:rPr>
                <w:i/>
              </w:rPr>
            </w:pPr>
            <w:bookmarkStart w:id="26" w:name="_Toc141442782"/>
            <w:r w:rsidRPr="00A64E0B">
              <w:t>Regiuni mai putin dezvoltate</w:t>
            </w:r>
            <w:bookmarkEnd w:id="26"/>
          </w:p>
          <w:p w14:paraId="7C69ABBD" w14:textId="77777777" w:rsidR="00835F50" w:rsidRPr="00A64E0B" w:rsidRDefault="00835F50" w:rsidP="00141F0D">
            <w:pPr>
              <w:contextualSpacing/>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rPr>
            </w:pPr>
          </w:p>
        </w:tc>
      </w:tr>
      <w:tr w:rsidR="00835F50" w:rsidRPr="00A64E0B" w14:paraId="7E203957" w14:textId="77777777" w:rsidTr="00E9351C">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2549" w:type="dxa"/>
          </w:tcPr>
          <w:p w14:paraId="07B5B16B" w14:textId="77777777" w:rsidR="00835F50" w:rsidRPr="00A64E0B" w:rsidRDefault="00835F50" w:rsidP="00C5068A">
            <w:pPr>
              <w:pStyle w:val="ListParagraph"/>
              <w:numPr>
                <w:ilvl w:val="0"/>
                <w:numId w:val="20"/>
              </w:numPr>
              <w:spacing w:before="100"/>
              <w:jc w:val="both"/>
              <w:rPr>
                <w:rFonts w:cstheme="minorHAnsi"/>
              </w:rPr>
            </w:pPr>
            <w:r w:rsidRPr="00A64E0B">
              <w:rPr>
                <w:rFonts w:cstheme="minorHAnsi"/>
                <w:b w:val="0"/>
                <w:bCs w:val="0"/>
                <w:color w:val="0070C0"/>
              </w:rPr>
              <w:t>Proiecte regionale de apă şi apă uzată</w:t>
            </w:r>
            <w:r w:rsidRPr="00A64E0B">
              <w:rPr>
                <w:rFonts w:cstheme="minorHAnsi"/>
                <w:b w:val="0"/>
                <w:lang w:val="es-ES"/>
              </w:rPr>
              <w:t xml:space="preserve"> </w:t>
            </w:r>
          </w:p>
        </w:tc>
        <w:tc>
          <w:tcPr>
            <w:tcW w:w="7227" w:type="dxa"/>
          </w:tcPr>
          <w:p w14:paraId="60640633" w14:textId="553D3C6D" w:rsidR="00835F50" w:rsidRPr="00A64E0B" w:rsidRDefault="00987B2E" w:rsidP="00141F0D">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987B2E">
              <w:rPr>
                <w:rFonts w:eastAsia="Times New Roman" w:cstheme="minorHAnsi"/>
              </w:rPr>
              <w:t>85%  FEDR, 13% buget de stat și 2% contribuția autorităților locale din finanțarea nerambursabilă solicitată</w:t>
            </w:r>
          </w:p>
        </w:tc>
      </w:tr>
    </w:tbl>
    <w:p w14:paraId="019B7C1E" w14:textId="77777777" w:rsidR="00536EDD" w:rsidRPr="00A64E0B" w:rsidRDefault="00536EDD" w:rsidP="00E04CD8">
      <w:pPr>
        <w:spacing w:after="0" w:line="240" w:lineRule="auto"/>
        <w:jc w:val="both"/>
        <w:rPr>
          <w:rFonts w:eastAsia="SimSun" w:cstheme="minorHAnsi"/>
          <w:b/>
          <w:bCs/>
        </w:rPr>
      </w:pPr>
    </w:p>
    <w:p w14:paraId="11636DB6" w14:textId="32384DEC" w:rsidR="007F60FD" w:rsidRPr="00642F2F" w:rsidRDefault="00642F2F" w:rsidP="00E04CD8">
      <w:pPr>
        <w:spacing w:after="0" w:line="240" w:lineRule="auto"/>
        <w:jc w:val="both"/>
        <w:rPr>
          <w:rFonts w:eastAsia="SimSun" w:cstheme="minorHAnsi"/>
          <w:b/>
          <w:color w:val="FF0000"/>
        </w:rPr>
      </w:pPr>
      <w:r w:rsidRPr="00642F2F">
        <w:rPr>
          <w:rFonts w:eastAsia="SimSun" w:cstheme="minorHAnsi"/>
          <w:b/>
          <w:color w:val="FF0000"/>
        </w:rPr>
        <w:t xml:space="preserve">Atenție! </w:t>
      </w:r>
    </w:p>
    <w:p w14:paraId="4C20E81C" w14:textId="3FD884C4" w:rsidR="007F60FD" w:rsidRPr="00A64E0B" w:rsidRDefault="007F60FD" w:rsidP="00E04CD8">
      <w:pPr>
        <w:spacing w:after="0" w:line="240" w:lineRule="auto"/>
        <w:jc w:val="both"/>
        <w:rPr>
          <w:rFonts w:eastAsia="SimSun" w:cstheme="minorHAnsi"/>
        </w:rPr>
      </w:pPr>
      <w:r w:rsidRPr="00A64E0B">
        <w:rPr>
          <w:rFonts w:eastAsia="SimSun" w:cstheme="minorHAnsi"/>
        </w:rPr>
        <w:t>Procentele de mai sus, cu privire la cofinanțarea din bugetul de stat și FEDR  sunt aplicate la finanțarea nerambursabilă solicitată (grant), care reprezintă 94% din cuantumul cheltuielilor eligibile aferente proiectului. Diferența de 6% din valoarea eligibilă este suportată de operatorul regional .</w:t>
      </w:r>
    </w:p>
    <w:p w14:paraId="46B17328" w14:textId="77777777" w:rsidR="007F60FD" w:rsidRPr="00A64E0B" w:rsidRDefault="007F60FD" w:rsidP="00E04CD8">
      <w:pPr>
        <w:spacing w:after="0" w:line="240" w:lineRule="auto"/>
        <w:jc w:val="both"/>
        <w:rPr>
          <w:rFonts w:eastAsia="SimSun" w:cstheme="minorHAnsi"/>
        </w:rPr>
      </w:pPr>
    </w:p>
    <w:p w14:paraId="23FF889D" w14:textId="65507453" w:rsidR="00536EDD" w:rsidRPr="00A64E0B" w:rsidRDefault="00153F9F" w:rsidP="00C5068A">
      <w:pPr>
        <w:pStyle w:val="Heading2"/>
        <w:numPr>
          <w:ilvl w:val="1"/>
          <w:numId w:val="55"/>
        </w:numPr>
      </w:pPr>
      <w:bookmarkStart w:id="27" w:name="_Toc141442783"/>
      <w:r w:rsidRPr="00A64E0B">
        <w:t>Zonele geografice vizate de apelul de proiecte</w:t>
      </w:r>
      <w:bookmarkEnd w:id="27"/>
    </w:p>
    <w:p w14:paraId="1F7AB1DB" w14:textId="77777777" w:rsidR="00153F9F" w:rsidRPr="00A64E0B" w:rsidRDefault="00153F9F" w:rsidP="00E04CD8">
      <w:pPr>
        <w:spacing w:after="0" w:line="240" w:lineRule="auto"/>
        <w:jc w:val="both"/>
        <w:rPr>
          <w:rFonts w:eastAsia="SimSun" w:cstheme="minorHAnsi"/>
          <w:b/>
          <w:bCs/>
        </w:rPr>
      </w:pPr>
    </w:p>
    <w:p w14:paraId="13F19B2C" w14:textId="2943FD9C" w:rsidR="006712B6" w:rsidRPr="00A64E0B" w:rsidRDefault="00153F25" w:rsidP="00E04CD8">
      <w:pPr>
        <w:spacing w:after="0" w:line="240" w:lineRule="auto"/>
        <w:jc w:val="both"/>
        <w:rPr>
          <w:rFonts w:eastAsia="SimSun" w:cstheme="minorHAnsi"/>
          <w:b/>
          <w:bCs/>
          <w:color w:val="0070C0"/>
        </w:rPr>
      </w:pPr>
      <w:r w:rsidRPr="00A64E0B">
        <w:rPr>
          <w:rFonts w:eastAsia="SimSun" w:cstheme="minorHAnsi"/>
          <w:b/>
          <w:bCs/>
          <w:i/>
          <w:iCs/>
          <w:color w:val="0070C0"/>
        </w:rPr>
        <w:t>În cadrul apelu</w:t>
      </w:r>
      <w:r w:rsidR="00D17E3F">
        <w:rPr>
          <w:rFonts w:eastAsia="SimSun" w:cstheme="minorHAnsi"/>
          <w:b/>
          <w:bCs/>
          <w:i/>
          <w:iCs/>
          <w:color w:val="0070C0"/>
        </w:rPr>
        <w:t>lui</w:t>
      </w:r>
      <w:r w:rsidRPr="00A64E0B">
        <w:rPr>
          <w:rFonts w:eastAsia="SimSun" w:cstheme="minorHAnsi"/>
          <w:b/>
          <w:bCs/>
          <w:i/>
          <w:iCs/>
          <w:color w:val="0070C0"/>
        </w:rPr>
        <w:t xml:space="preserve"> de proiecte</w:t>
      </w:r>
      <w:r w:rsidRPr="00A64E0B">
        <w:rPr>
          <w:rFonts w:eastAsia="SimSun" w:cstheme="minorHAnsi"/>
          <w:b/>
          <w:bCs/>
          <w:i/>
          <w:iCs/>
        </w:rPr>
        <w:t>,</w:t>
      </w:r>
      <w:r w:rsidRPr="00A64E0B">
        <w:rPr>
          <w:rFonts w:eastAsia="SimSun" w:cstheme="minorHAnsi"/>
        </w:rPr>
        <w:t xml:space="preserve"> </w:t>
      </w:r>
      <w:r w:rsidR="007F1194" w:rsidRPr="007F1194">
        <w:rPr>
          <w:rFonts w:eastAsia="SimSun" w:cstheme="minorHAnsi"/>
        </w:rPr>
        <w:t xml:space="preserve">lansat prin prezentul ghid sunt avute în vedere regiunile mai puțin dezvoltate </w:t>
      </w:r>
    </w:p>
    <w:p w14:paraId="32D1AED7" w14:textId="77777777" w:rsidR="00153F9F" w:rsidRPr="00A64E0B" w:rsidRDefault="00153F9F" w:rsidP="00153F9F">
      <w:pPr>
        <w:pStyle w:val="ListParagraph"/>
        <w:spacing w:after="0" w:line="240" w:lineRule="auto"/>
        <w:contextualSpacing w:val="0"/>
        <w:jc w:val="both"/>
        <w:rPr>
          <w:rFonts w:eastAsia="Times New Roman" w:cstheme="minorHAnsi"/>
          <w:iCs/>
        </w:rPr>
      </w:pPr>
    </w:p>
    <w:p w14:paraId="30C0A580" w14:textId="58C6FFCE" w:rsidR="00153F9F" w:rsidRPr="00A64E0B" w:rsidRDefault="00153F9F" w:rsidP="00C5068A">
      <w:pPr>
        <w:pStyle w:val="Heading2"/>
        <w:numPr>
          <w:ilvl w:val="1"/>
          <w:numId w:val="55"/>
        </w:numPr>
      </w:pPr>
      <w:bookmarkStart w:id="28" w:name="_Toc141442784"/>
      <w:r w:rsidRPr="00A64E0B">
        <w:t>Acțiuni sprijinite în cadrul apelului</w:t>
      </w:r>
      <w:bookmarkEnd w:id="28"/>
      <w:r w:rsidRPr="00A64E0B">
        <w:t xml:space="preserve"> </w:t>
      </w:r>
      <w:r w:rsidRPr="00A64E0B">
        <w:tab/>
      </w:r>
    </w:p>
    <w:p w14:paraId="6999FC09" w14:textId="77777777" w:rsidR="00153F9F" w:rsidRPr="00A64E0B" w:rsidRDefault="00153F9F" w:rsidP="00153F9F">
      <w:pPr>
        <w:spacing w:after="0" w:line="240" w:lineRule="auto"/>
        <w:jc w:val="both"/>
        <w:rPr>
          <w:rFonts w:cstheme="minorHAnsi"/>
        </w:rPr>
      </w:pPr>
    </w:p>
    <w:p w14:paraId="5366CB9F" w14:textId="5CB6E30B" w:rsidR="00153F9F" w:rsidRPr="00A64E0B" w:rsidRDefault="00153F9F" w:rsidP="00153F9F">
      <w:pPr>
        <w:spacing w:after="0" w:line="240" w:lineRule="auto"/>
        <w:jc w:val="both"/>
        <w:rPr>
          <w:rFonts w:cstheme="minorHAnsi"/>
        </w:rPr>
      </w:pPr>
      <w:r w:rsidRPr="00A64E0B">
        <w:rPr>
          <w:rFonts w:cstheme="minorHAnsi"/>
        </w:rPr>
        <w:t>În cadrul prezentului ghid sunt sprijinite acțiunile prevăzute de axa prioritară 1 - Dezvoltarea infrastructurii de apă și apă uzată și tranziția la o  economie circulară din cadrul Programului Dezvoltare Durabilă 2021-202 cu privire la infrastructura de apă și apă uzată insuficientă și inadecvată în raport cu cerințele de conformare cu directivele privind calitatea apei potabile și epurarea apelor uzate urbane (Directiva (UE) 91/271/CEE privind tratarea apelor urbane reziduale</w:t>
      </w:r>
      <w:r w:rsidR="00BA3164">
        <w:rPr>
          <w:rFonts w:cstheme="minorHAnsi"/>
        </w:rPr>
        <w:t xml:space="preserve">, </w:t>
      </w:r>
      <w:r w:rsidRPr="00A64E0B">
        <w:rPr>
          <w:rFonts w:cstheme="minorHAnsi"/>
        </w:rPr>
        <w:t>Directiva (UE) nr. 98/83/CE privind calitatea apei destinate consumului uman, ambele cu modificările și completările ulterioare)</w:t>
      </w:r>
      <w:r w:rsidR="00BA3164" w:rsidRPr="00BA3164">
        <w:t xml:space="preserve"> </w:t>
      </w:r>
      <w:r w:rsidR="00BA3164" w:rsidRPr="00BA3164">
        <w:rPr>
          <w:rFonts w:cstheme="minorHAnsi"/>
        </w:rPr>
        <w:t>și  Directiva 2020/2184 privind apa potabilă</w:t>
      </w:r>
      <w:r w:rsidRPr="00A64E0B">
        <w:rPr>
          <w:rFonts w:cstheme="minorHAnsi"/>
        </w:rPr>
        <w:t>.</w:t>
      </w:r>
    </w:p>
    <w:p w14:paraId="299E713F" w14:textId="77777777" w:rsidR="00153F9F" w:rsidRPr="00A64E0B" w:rsidRDefault="00153F9F" w:rsidP="00153F9F">
      <w:pPr>
        <w:spacing w:after="0" w:line="240" w:lineRule="auto"/>
        <w:jc w:val="both"/>
        <w:rPr>
          <w:rFonts w:cstheme="minorHAnsi"/>
        </w:rPr>
      </w:pPr>
    </w:p>
    <w:p w14:paraId="58B867D6" w14:textId="69F67F37" w:rsidR="005366D3" w:rsidRDefault="005366D3" w:rsidP="007261AD">
      <w:pPr>
        <w:spacing w:before="100"/>
        <w:jc w:val="both"/>
        <w:rPr>
          <w:color w:val="000000"/>
        </w:rPr>
      </w:pPr>
      <w:r>
        <w:rPr>
          <w:color w:val="000000"/>
        </w:rPr>
        <w:t xml:space="preserve">Investițiile PDD în sectorul </w:t>
      </w:r>
      <w:r w:rsidRPr="007261AD">
        <w:rPr>
          <w:color w:val="000000"/>
        </w:rPr>
        <w:t>apei și apei uzate vor viza îndeplinirea obligaţiilor din Tratatul de Aderare, în regiunile mai puțin dezvoltate, privind DAP şi DEAUU</w:t>
      </w:r>
      <w:r>
        <w:rPr>
          <w:color w:val="000000"/>
        </w:rPr>
        <w:t xml:space="preserve">, pentru care România are perioade de tranziţie pentru conformare. Acestea vor fi realizate în </w:t>
      </w:r>
      <w:r w:rsidRPr="007261AD">
        <w:rPr>
          <w:color w:val="000000"/>
        </w:rPr>
        <w:t>baza Master Planurilor Judeţene reactualizate</w:t>
      </w:r>
      <w:r w:rsidRPr="005366D3">
        <w:rPr>
          <w:color w:val="000000"/>
        </w:rPr>
        <w:t>*</w:t>
      </w:r>
      <w:r w:rsidRPr="007261AD">
        <w:rPr>
          <w:color w:val="000000"/>
        </w:rPr>
        <w:t xml:space="preserve"> și reflectate în cadrul Planului Național de Investiții.</w:t>
      </w:r>
    </w:p>
    <w:p w14:paraId="3037CBDA" w14:textId="42DF405F" w:rsidR="00153F9F" w:rsidRPr="00A64E0B" w:rsidRDefault="004A00A1" w:rsidP="00153F9F">
      <w:pPr>
        <w:jc w:val="both"/>
        <w:rPr>
          <w:rFonts w:cstheme="minorHAnsi"/>
        </w:rPr>
      </w:pPr>
      <w:r>
        <w:rPr>
          <w:rFonts w:cstheme="minorHAnsi"/>
        </w:rPr>
        <w:t>*In cazul în care soluț</w:t>
      </w:r>
      <w:r w:rsidR="00153F9F" w:rsidRPr="00A64E0B">
        <w:rPr>
          <w:rFonts w:cstheme="minorHAnsi"/>
        </w:rPr>
        <w:t>ia tehnic</w:t>
      </w:r>
      <w:r>
        <w:rPr>
          <w:rFonts w:cstheme="minorHAnsi"/>
        </w:rPr>
        <w:t>ă</w:t>
      </w:r>
      <w:r w:rsidR="00153F9F" w:rsidRPr="00A64E0B">
        <w:rPr>
          <w:rFonts w:cstheme="minorHAnsi"/>
        </w:rPr>
        <w:t xml:space="preserve"> din studiu de fezabilitate (SF) va fi diferit</w:t>
      </w:r>
      <w:r>
        <w:rPr>
          <w:rFonts w:cstheme="minorHAnsi"/>
        </w:rPr>
        <w:t>ă</w:t>
      </w:r>
      <w:r w:rsidR="00153F9F" w:rsidRPr="00A64E0B">
        <w:rPr>
          <w:rFonts w:cstheme="minorHAnsi"/>
        </w:rPr>
        <w:t xml:space="preserve"> de Master Pla</w:t>
      </w:r>
      <w:r>
        <w:rPr>
          <w:rFonts w:cstheme="minorHAnsi"/>
        </w:rPr>
        <w:t>n, aceste modificări vor fi menț</w:t>
      </w:r>
      <w:r w:rsidR="00153F9F" w:rsidRPr="00A64E0B">
        <w:rPr>
          <w:rFonts w:cstheme="minorHAnsi"/>
        </w:rPr>
        <w:t xml:space="preserve">ionate </w:t>
      </w:r>
      <w:r>
        <w:rPr>
          <w:rFonts w:cstheme="minorHAnsi"/>
        </w:rPr>
        <w:t>în cadrul documentației tehnico-econmice, faza studiu de fezabilitate.</w:t>
      </w:r>
    </w:p>
    <w:p w14:paraId="3A84E72A" w14:textId="77777777" w:rsidR="00153F9F" w:rsidRPr="00A64E0B" w:rsidRDefault="00153F9F" w:rsidP="00153F9F">
      <w:pPr>
        <w:rPr>
          <w:rFonts w:cstheme="minorHAnsi"/>
        </w:rPr>
      </w:pPr>
      <w:r w:rsidRPr="00A64E0B">
        <w:rPr>
          <w:rFonts w:cstheme="minorHAnsi"/>
          <w:b/>
          <w:bCs/>
          <w:i/>
          <w:iCs/>
        </w:rPr>
        <w:t>Acțiunile sprijinite prin prezentul ghid sunt</w:t>
      </w:r>
      <w:r w:rsidRPr="00A64E0B">
        <w:rPr>
          <w:rFonts w:cstheme="minorHAnsi"/>
        </w:rPr>
        <w:t>:</w:t>
      </w:r>
    </w:p>
    <w:p w14:paraId="2EEF28B8" w14:textId="77777777" w:rsidR="00153F9F" w:rsidRPr="00A64E0B" w:rsidRDefault="00153F9F" w:rsidP="00C5068A">
      <w:pPr>
        <w:pStyle w:val="ListParagraph"/>
        <w:numPr>
          <w:ilvl w:val="0"/>
          <w:numId w:val="16"/>
        </w:numPr>
        <w:spacing w:before="100" w:after="0" w:line="240" w:lineRule="auto"/>
        <w:ind w:left="1418"/>
        <w:jc w:val="both"/>
        <w:rPr>
          <w:rFonts w:cstheme="minorHAnsi"/>
          <w:color w:val="000000"/>
        </w:rPr>
      </w:pPr>
      <w:r w:rsidRPr="00A64E0B">
        <w:rPr>
          <w:rFonts w:cstheme="minorHAnsi"/>
          <w:color w:val="000000"/>
        </w:rPr>
        <w:t>Construirea, reabilitarea și extinderea sistemelor de apă potabilă noi/existente - captare și aducțiune, stații de tratare, măsuri legate de eficiență, rețele de transport și distribuție a apei destinate consumului uman în așezări care au cel puțin 50 locuitori/ sau distribuție de cel puțin 1000 m3 apă/zi,</w:t>
      </w:r>
    </w:p>
    <w:p w14:paraId="27F9D54A" w14:textId="77777777" w:rsidR="00153F9F" w:rsidRPr="00A64E0B" w:rsidRDefault="00153F9F" w:rsidP="00C5068A">
      <w:pPr>
        <w:pStyle w:val="ListParagraph"/>
        <w:numPr>
          <w:ilvl w:val="0"/>
          <w:numId w:val="16"/>
        </w:numPr>
        <w:spacing w:before="100" w:after="0" w:line="240" w:lineRule="auto"/>
        <w:ind w:left="1418"/>
        <w:jc w:val="both"/>
        <w:rPr>
          <w:rFonts w:cstheme="minorHAnsi"/>
          <w:color w:val="000000"/>
        </w:rPr>
      </w:pPr>
      <w:r w:rsidRPr="00A64E0B">
        <w:rPr>
          <w:rFonts w:cstheme="minorHAnsi"/>
          <w:color w:val="000000"/>
        </w:rPr>
        <w:t>Construirea, reabilitarea și extinderea rețelelor de canalizare noi/existente şi construirea/reabilitarea/modernizare a stațiilor de epurare a apelor uzate care asigură colectarea şi epurarea încărcării organice biodegradabile în aglomerări mai mari de 2.000 l.e. (prioritate având aglomerările peste 10.000 l.e.), inclusiv soluții pentru un management adecvat pentru tratarea nămolurilor rezultat în cadrul procesului de epurare a apelor uzate;</w:t>
      </w:r>
    </w:p>
    <w:p w14:paraId="3678456F" w14:textId="77777777" w:rsidR="00153F9F" w:rsidRPr="00A64E0B" w:rsidRDefault="00153F9F" w:rsidP="00C5068A">
      <w:pPr>
        <w:pStyle w:val="ListParagraph"/>
        <w:numPr>
          <w:ilvl w:val="0"/>
          <w:numId w:val="16"/>
        </w:numPr>
        <w:spacing w:before="100" w:after="0" w:line="240" w:lineRule="auto"/>
        <w:ind w:left="1418"/>
        <w:jc w:val="both"/>
        <w:rPr>
          <w:rFonts w:cstheme="minorHAnsi"/>
          <w:color w:val="000000"/>
        </w:rPr>
      </w:pPr>
      <w:r w:rsidRPr="00A64E0B">
        <w:rPr>
          <w:rFonts w:cstheme="minorHAnsi"/>
          <w:color w:val="000000"/>
        </w:rPr>
        <w:t>Măsuri necesare pentru eficientizarea proiectelor și sustenabilitatea investițiilor (automatizări, SCADA, GIS, contorizări, etc.);</w:t>
      </w:r>
    </w:p>
    <w:p w14:paraId="3F0C8D17" w14:textId="77777777" w:rsidR="00153F9F" w:rsidRPr="00A64E0B" w:rsidRDefault="00153F9F" w:rsidP="00C5068A">
      <w:pPr>
        <w:pStyle w:val="ListParagraph"/>
        <w:numPr>
          <w:ilvl w:val="0"/>
          <w:numId w:val="16"/>
        </w:numPr>
        <w:spacing w:before="100" w:after="0" w:line="240" w:lineRule="auto"/>
        <w:ind w:left="1418"/>
        <w:jc w:val="both"/>
        <w:rPr>
          <w:rFonts w:cstheme="minorHAnsi"/>
          <w:color w:val="000000"/>
        </w:rPr>
      </w:pPr>
      <w:r w:rsidRPr="00A64E0B">
        <w:rPr>
          <w:rFonts w:cstheme="minorHAnsi"/>
          <w:color w:val="000000"/>
        </w:rPr>
        <w:t xml:space="preserve">Operaţiuni pentru scăderea consumului de energie și a emisiilor de gaze cu efect de seră la nivelul OR. Având în vedere trendul referitor la creșterea prețurilor la energie se vor finanța investiții pentru scăderea consumului de energie și a emisiilor de gaze cu efect de seră la nivelul ariei de operare, precum și orice alte  măsuri ce vor viza eficientizarea costurilor de operare. Dintre acestea pot fi considerate următoarele: montarea de panouri fotovoltaice, SCADA, reabilitări, contoare cu citire la distanță etc. </w:t>
      </w:r>
    </w:p>
    <w:p w14:paraId="76C1ED13" w14:textId="77777777" w:rsidR="000E6077" w:rsidRDefault="000E6077" w:rsidP="00153F9F">
      <w:pPr>
        <w:spacing w:before="100" w:after="0" w:line="240" w:lineRule="auto"/>
        <w:jc w:val="both"/>
        <w:rPr>
          <w:rFonts w:cstheme="minorHAnsi"/>
          <w:color w:val="000000"/>
        </w:rPr>
      </w:pPr>
    </w:p>
    <w:p w14:paraId="5F8D760F" w14:textId="69E641BC" w:rsidR="00153F9F" w:rsidRDefault="00153F9F" w:rsidP="00153F9F">
      <w:pPr>
        <w:spacing w:before="100" w:after="0" w:line="240" w:lineRule="auto"/>
        <w:jc w:val="both"/>
        <w:rPr>
          <w:rFonts w:cstheme="minorHAnsi"/>
          <w:color w:val="000000"/>
        </w:rPr>
      </w:pPr>
      <w:r w:rsidRPr="00A64E0B">
        <w:rPr>
          <w:rFonts w:cstheme="minorHAnsi"/>
          <w:color w:val="000000"/>
        </w:rPr>
        <w:t>Cu privire la acțiunile aferente investițiilor integrate de dezvoltare a sistemelor de apă și apă uzată atragem atenția asupra următoarelor aspecte:</w:t>
      </w:r>
    </w:p>
    <w:p w14:paraId="21B0B651" w14:textId="77777777" w:rsidR="007F1194" w:rsidRPr="007F1194" w:rsidRDefault="007F1194" w:rsidP="007F1194">
      <w:pPr>
        <w:spacing w:before="100" w:after="0" w:line="240" w:lineRule="auto"/>
        <w:jc w:val="both"/>
        <w:rPr>
          <w:rFonts w:cstheme="minorHAnsi"/>
          <w:color w:val="000000"/>
        </w:rPr>
      </w:pPr>
      <w:r w:rsidRPr="007F1194">
        <w:rPr>
          <w:rFonts w:cstheme="minorHAnsi"/>
          <w:color w:val="000000"/>
        </w:rPr>
        <w:t>•</w:t>
      </w:r>
      <w:r w:rsidRPr="007F1194">
        <w:rPr>
          <w:rFonts w:cstheme="minorHAnsi"/>
          <w:color w:val="000000"/>
        </w:rPr>
        <w:tab/>
        <w:t>Referitor la asigurarea calității apei și extinderea sistemelor de alimentare cu apă (în contextul proiectelor integrate regionale de apă și apă uzată) se vor avea în vedere următoarele:</w:t>
      </w:r>
    </w:p>
    <w:p w14:paraId="134F03AA" w14:textId="77777777" w:rsidR="007F1194" w:rsidRPr="007F1194" w:rsidRDefault="007F1194" w:rsidP="007F1194">
      <w:pPr>
        <w:spacing w:before="100" w:after="0" w:line="240" w:lineRule="auto"/>
        <w:jc w:val="both"/>
        <w:rPr>
          <w:rFonts w:cstheme="minorHAnsi"/>
          <w:color w:val="000000"/>
        </w:rPr>
      </w:pPr>
      <w:r w:rsidRPr="007F1194">
        <w:rPr>
          <w:rFonts w:cstheme="minorHAnsi"/>
          <w:color w:val="000000"/>
        </w:rPr>
        <w:t>-</w:t>
      </w:r>
      <w:r w:rsidRPr="007F1194">
        <w:rPr>
          <w:rFonts w:cstheme="minorHAnsi"/>
          <w:color w:val="000000"/>
        </w:rPr>
        <w:tab/>
        <w:t xml:space="preserve">reducerea disparităților legate de conectare a populației comparativ cu media europeană și pentru a asigura accesul la apă. </w:t>
      </w:r>
    </w:p>
    <w:p w14:paraId="594C5A1D" w14:textId="77777777" w:rsidR="007F1194" w:rsidRPr="007F1194" w:rsidRDefault="007F1194" w:rsidP="007F1194">
      <w:pPr>
        <w:spacing w:before="100" w:after="0" w:line="240" w:lineRule="auto"/>
        <w:jc w:val="both"/>
        <w:rPr>
          <w:rFonts w:cstheme="minorHAnsi"/>
          <w:color w:val="000000"/>
        </w:rPr>
      </w:pPr>
      <w:r w:rsidRPr="007F1194">
        <w:rPr>
          <w:rFonts w:cstheme="minorHAnsi"/>
          <w:color w:val="000000"/>
        </w:rPr>
        <w:t>-</w:t>
      </w:r>
      <w:r w:rsidRPr="007F1194">
        <w:rPr>
          <w:rFonts w:cstheme="minorHAnsi"/>
          <w:color w:val="000000"/>
        </w:rPr>
        <w:tab/>
        <w:t xml:space="preserve">reducerea pierderilor de apă, </w:t>
      </w:r>
    </w:p>
    <w:p w14:paraId="6129DDB4" w14:textId="307B54BF" w:rsidR="007F1194" w:rsidRPr="007F1194" w:rsidRDefault="007F1194" w:rsidP="007F1194">
      <w:pPr>
        <w:spacing w:before="100" w:after="0" w:line="240" w:lineRule="auto"/>
        <w:jc w:val="both"/>
        <w:rPr>
          <w:rFonts w:cstheme="minorHAnsi"/>
          <w:color w:val="000000"/>
        </w:rPr>
      </w:pPr>
      <w:r w:rsidRPr="007F1194">
        <w:rPr>
          <w:rFonts w:cstheme="minorHAnsi"/>
          <w:color w:val="000000"/>
        </w:rPr>
        <w:t>-</w:t>
      </w:r>
      <w:r w:rsidRPr="007F1194">
        <w:rPr>
          <w:rFonts w:cstheme="minorHAnsi"/>
          <w:color w:val="000000"/>
        </w:rPr>
        <w:tab/>
      </w:r>
      <w:r w:rsidR="00BA3164">
        <w:rPr>
          <w:rFonts w:cstheme="minorHAnsi"/>
          <w:color w:val="000000"/>
        </w:rPr>
        <w:t xml:space="preserve">conformarea cu </w:t>
      </w:r>
      <w:r w:rsidRPr="007F1194">
        <w:rPr>
          <w:rFonts w:cstheme="minorHAnsi"/>
          <w:color w:val="000000"/>
        </w:rPr>
        <w:t>prevederile noii DAP care instituie monitorizarea unor parametri suplimentari a calității apei.</w:t>
      </w:r>
    </w:p>
    <w:p w14:paraId="4174A7C8" w14:textId="1E2B340F" w:rsidR="007F1194" w:rsidRPr="00A64E0B" w:rsidRDefault="007F1194" w:rsidP="007F1194">
      <w:pPr>
        <w:spacing w:before="100" w:after="0" w:line="240" w:lineRule="auto"/>
        <w:jc w:val="both"/>
        <w:rPr>
          <w:rFonts w:cstheme="minorHAnsi"/>
          <w:color w:val="000000"/>
        </w:rPr>
      </w:pPr>
      <w:r w:rsidRPr="007F1194">
        <w:rPr>
          <w:rFonts w:cstheme="minorHAnsi"/>
          <w:color w:val="000000"/>
        </w:rPr>
        <w:t>-</w:t>
      </w:r>
      <w:r w:rsidRPr="007F1194">
        <w:rPr>
          <w:rFonts w:cstheme="minorHAnsi"/>
          <w:color w:val="000000"/>
        </w:rPr>
        <w:tab/>
        <w:t>sistemul construit de alimentare cu apă să aibă un consum mediu de energie &lt;= 0,5 kWh sau un indice de pierderi în infrastructură (ILI) &lt;= 1,5,  activitatea de renovare să scadă consumul mediu de energie cu peste 20 % sau să reducă pierderile cu peste 20 %, respectiv în cazul apelor uzate dwacă obiectivul măsurii este ca întregul sistem de epurare a apelor uzate construit să aibă un consum net de energie egal cu zero sau ca reînnoirea sistemului de epurare a apelor uzate să ducă la o scădere a consumului mediu de energie cu cel puțin 10 % (numai prin măsuri de eficiență energetică și nu prin modificări substanțiale sau modificări ale sarcinii).</w:t>
      </w:r>
    </w:p>
    <w:p w14:paraId="2E067D38" w14:textId="68DBE3ED" w:rsidR="00153F9F" w:rsidRPr="00A64E0B" w:rsidRDefault="00153F9F" w:rsidP="00C5068A">
      <w:pPr>
        <w:pStyle w:val="ListParagraph"/>
        <w:numPr>
          <w:ilvl w:val="0"/>
          <w:numId w:val="15"/>
        </w:numPr>
        <w:spacing w:before="100"/>
        <w:jc w:val="both"/>
        <w:rPr>
          <w:rFonts w:cstheme="minorHAnsi"/>
          <w:b/>
          <w:bCs/>
          <w:color w:val="000000"/>
        </w:rPr>
      </w:pPr>
      <w:r w:rsidRPr="00642F2F">
        <w:rPr>
          <w:rFonts w:cstheme="minorHAnsi"/>
          <w:b/>
          <w:color w:val="0070C0"/>
        </w:rPr>
        <w:t>Pentru colectarea şi epurarea apelor uzate urbane  sunt eligibile</w:t>
      </w:r>
      <w:r w:rsidRPr="00642F2F">
        <w:rPr>
          <w:rFonts w:cstheme="minorHAnsi"/>
          <w:color w:val="0070C0"/>
        </w:rPr>
        <w:t xml:space="preserve"> </w:t>
      </w:r>
      <w:r w:rsidRPr="00A64E0B">
        <w:rPr>
          <w:rFonts w:cstheme="minorHAnsi"/>
          <w:color w:val="000000"/>
        </w:rPr>
        <w:t>aglomerările cu peste 2000 l.e.</w:t>
      </w:r>
      <w:r w:rsidR="00D17E3F" w:rsidRPr="00D17E3F">
        <w:t xml:space="preserve"> </w:t>
      </w:r>
      <w:r w:rsidR="00D17E3F" w:rsidRPr="00D17E3F">
        <w:rPr>
          <w:rFonts w:cstheme="minorHAnsi"/>
          <w:color w:val="000000"/>
        </w:rPr>
        <w:t xml:space="preserve">și, în situații excepționale, aglomerările sub 2.000 l.e., dacă acestea sunt motivate din punct de vedere </w:t>
      </w:r>
      <w:r w:rsidR="00D17E3F" w:rsidRPr="00D17E3F">
        <w:rPr>
          <w:rFonts w:cstheme="minorHAnsi"/>
          <w:color w:val="000000"/>
        </w:rPr>
        <w:lastRenderedPageBreak/>
        <w:t>a afectării calității sursei</w:t>
      </w:r>
      <w:r w:rsidR="00BA3164">
        <w:rPr>
          <w:rFonts w:cstheme="minorHAnsi"/>
          <w:color w:val="000000"/>
        </w:rPr>
        <w:t xml:space="preserve"> de apă</w:t>
      </w:r>
      <w:r w:rsidR="00D17E3F" w:rsidRPr="00D17E3F">
        <w:rPr>
          <w:rFonts w:cstheme="minorHAnsi"/>
          <w:color w:val="000000"/>
        </w:rPr>
        <w:t>/emisarului</w:t>
      </w:r>
      <w:r w:rsidRPr="00A64E0B">
        <w:rPr>
          <w:rFonts w:cstheme="minorHAnsi"/>
          <w:color w:val="000000"/>
        </w:rPr>
        <w:t>, acordându-se prioritate finalizării investițiilor în aglomerările peste 10.000 l.e. Având în vedere că pentru România a fost lansată deja o procedură de infringement în Cauza 2018/2019 pentru aglomerările cu peste 10 000 l.e. De asemenea, proiectele vor avea ca obiectiv inclusiv asigurarea facilităților de management al nămolului rezultat de la stațiile de epurare.</w:t>
      </w:r>
    </w:p>
    <w:p w14:paraId="49FE9C9E" w14:textId="77777777" w:rsidR="00153F9F" w:rsidRPr="00A64E0B" w:rsidRDefault="00153F9F" w:rsidP="00153F9F">
      <w:pPr>
        <w:pStyle w:val="ListParagraph"/>
        <w:spacing w:before="100"/>
        <w:jc w:val="both"/>
        <w:rPr>
          <w:rFonts w:cstheme="minorHAnsi"/>
          <w:color w:val="000000"/>
        </w:rPr>
      </w:pPr>
    </w:p>
    <w:p w14:paraId="50BFEB90" w14:textId="299DC350" w:rsidR="00153F9F" w:rsidRPr="00A64E0B" w:rsidRDefault="00153F9F" w:rsidP="00C5068A">
      <w:pPr>
        <w:pStyle w:val="Heading2"/>
        <w:numPr>
          <w:ilvl w:val="1"/>
          <w:numId w:val="55"/>
        </w:numPr>
      </w:pPr>
      <w:bookmarkStart w:id="29" w:name="_Toc141442785"/>
      <w:r w:rsidRPr="00A64E0B">
        <w:t>Grupul țintă vizat de apelul de proiecte</w:t>
      </w:r>
      <w:bookmarkEnd w:id="29"/>
    </w:p>
    <w:p w14:paraId="5FCD6AF8" w14:textId="77777777" w:rsidR="00153F9F" w:rsidRPr="00A64E0B" w:rsidRDefault="00153F9F" w:rsidP="00E04CD8">
      <w:pPr>
        <w:spacing w:after="0" w:line="240" w:lineRule="auto"/>
        <w:jc w:val="both"/>
        <w:rPr>
          <w:rFonts w:eastAsia="SimSun" w:cstheme="minorHAnsi"/>
          <w:b/>
          <w:bCs/>
        </w:rPr>
      </w:pPr>
    </w:p>
    <w:p w14:paraId="1772769C" w14:textId="77777777" w:rsidR="00F6164C" w:rsidRDefault="00667FF9" w:rsidP="00667FF9">
      <w:pPr>
        <w:spacing w:before="100"/>
        <w:jc w:val="both"/>
        <w:rPr>
          <w:rFonts w:cstheme="minorHAnsi"/>
          <w:color w:val="000000"/>
        </w:rPr>
      </w:pPr>
      <w:r w:rsidRPr="00A64E0B">
        <w:rPr>
          <w:rFonts w:cstheme="minorHAnsi"/>
          <w:color w:val="000000"/>
        </w:rPr>
        <w:t>Grupul țintă principal</w:t>
      </w:r>
      <w:r w:rsidR="00DD57DE">
        <w:rPr>
          <w:rFonts w:cstheme="minorHAnsi"/>
          <w:color w:val="000000"/>
        </w:rPr>
        <w:t xml:space="preserve"> pentru toate apelurile de proiecte lansate prin prezentul ghid</w:t>
      </w:r>
      <w:r w:rsidRPr="00DD57DE">
        <w:rPr>
          <w:rFonts w:cstheme="minorHAnsi"/>
          <w:color w:val="0070C0"/>
        </w:rPr>
        <w:t xml:space="preserve"> </w:t>
      </w:r>
      <w:r w:rsidRPr="00A64E0B">
        <w:rPr>
          <w:rFonts w:cstheme="minorHAnsi"/>
          <w:color w:val="000000"/>
        </w:rPr>
        <w:t>este reprezentat de</w:t>
      </w:r>
      <w:r w:rsidR="00F6164C">
        <w:rPr>
          <w:rFonts w:cstheme="minorHAnsi"/>
          <w:color w:val="000000"/>
        </w:rPr>
        <w:t>:</w:t>
      </w:r>
    </w:p>
    <w:p w14:paraId="635A4597" w14:textId="3B516C67" w:rsidR="00F6164C" w:rsidRDefault="00667FF9" w:rsidP="00C5068A">
      <w:pPr>
        <w:pStyle w:val="ListParagraph"/>
        <w:numPr>
          <w:ilvl w:val="0"/>
          <w:numId w:val="70"/>
        </w:numPr>
        <w:spacing w:before="100"/>
        <w:jc w:val="both"/>
        <w:rPr>
          <w:rFonts w:cstheme="minorHAnsi"/>
          <w:color w:val="000000"/>
        </w:rPr>
      </w:pPr>
      <w:r w:rsidRPr="00F6164C">
        <w:rPr>
          <w:rFonts w:cstheme="minorHAnsi"/>
          <w:color w:val="000000"/>
        </w:rPr>
        <w:t xml:space="preserve">populaţia urbană şi rurală </w:t>
      </w:r>
      <w:r w:rsidR="00DD57DE" w:rsidRPr="00F6164C">
        <w:rPr>
          <w:rFonts w:cstheme="minorHAnsi"/>
          <w:color w:val="000000"/>
        </w:rPr>
        <w:t>a României</w:t>
      </w:r>
      <w:r w:rsidR="00F6164C">
        <w:rPr>
          <w:rFonts w:cstheme="minorHAnsi"/>
          <w:color w:val="000000"/>
        </w:rPr>
        <w:t xml:space="preserve"> </w:t>
      </w:r>
    </w:p>
    <w:p w14:paraId="0F5D1B5C" w14:textId="56C3D7DC" w:rsidR="00153F9F" w:rsidRPr="00F6164C" w:rsidRDefault="00667FF9" w:rsidP="00C5068A">
      <w:pPr>
        <w:pStyle w:val="ListParagraph"/>
        <w:numPr>
          <w:ilvl w:val="0"/>
          <w:numId w:val="70"/>
        </w:numPr>
        <w:spacing w:before="100"/>
        <w:jc w:val="both"/>
        <w:rPr>
          <w:rFonts w:cstheme="minorHAnsi"/>
          <w:color w:val="000000"/>
        </w:rPr>
      </w:pPr>
      <w:r w:rsidRPr="00F6164C">
        <w:rPr>
          <w:rFonts w:cstheme="minorHAnsi"/>
          <w:color w:val="000000"/>
        </w:rPr>
        <w:t xml:space="preserve">operatorii </w:t>
      </w:r>
      <w:r w:rsidR="00BA3164">
        <w:rPr>
          <w:rFonts w:cstheme="minorHAnsi"/>
          <w:color w:val="000000"/>
        </w:rPr>
        <w:t>regionali</w:t>
      </w:r>
      <w:r w:rsidRPr="00F6164C">
        <w:rPr>
          <w:rFonts w:cstheme="minorHAnsi"/>
          <w:color w:val="000000"/>
        </w:rPr>
        <w:t>.</w:t>
      </w:r>
    </w:p>
    <w:p w14:paraId="3DDF9A16" w14:textId="77777777" w:rsidR="00153F9F" w:rsidRPr="00A64E0B" w:rsidRDefault="00153F9F" w:rsidP="00153F9F">
      <w:pPr>
        <w:pStyle w:val="ListParagraph"/>
        <w:spacing w:after="0" w:line="240" w:lineRule="auto"/>
        <w:contextualSpacing w:val="0"/>
        <w:jc w:val="both"/>
        <w:rPr>
          <w:rFonts w:eastAsia="Times New Roman" w:cstheme="minorHAnsi"/>
          <w:iCs/>
        </w:rPr>
      </w:pPr>
    </w:p>
    <w:p w14:paraId="46272458" w14:textId="22FE274B" w:rsidR="00153F9F" w:rsidRPr="00A64E0B" w:rsidRDefault="00153F9F" w:rsidP="00C5068A">
      <w:pPr>
        <w:pStyle w:val="Heading2"/>
        <w:numPr>
          <w:ilvl w:val="1"/>
          <w:numId w:val="55"/>
        </w:numPr>
      </w:pPr>
      <w:bookmarkStart w:id="30" w:name="_Toc141442786"/>
      <w:r w:rsidRPr="00A64E0B">
        <w:t>Indicatori</w:t>
      </w:r>
      <w:bookmarkEnd w:id="30"/>
      <w:r w:rsidRPr="00A64E0B">
        <w:tab/>
      </w:r>
    </w:p>
    <w:p w14:paraId="156787E3" w14:textId="77777777" w:rsidR="00667FF9" w:rsidRPr="00A64E0B" w:rsidRDefault="00667FF9" w:rsidP="004D27DD">
      <w:pPr>
        <w:spacing w:after="0" w:line="240" w:lineRule="auto"/>
        <w:rPr>
          <w:rFonts w:cstheme="minorHAnsi"/>
        </w:rPr>
      </w:pPr>
    </w:p>
    <w:p w14:paraId="66AA2274" w14:textId="6F91334D" w:rsidR="00153F9F" w:rsidRPr="00A64E0B" w:rsidRDefault="00153F9F" w:rsidP="004D27DD">
      <w:pPr>
        <w:pStyle w:val="Heading3"/>
        <w:spacing w:before="0" w:line="240" w:lineRule="auto"/>
      </w:pPr>
      <w:bookmarkStart w:id="31" w:name="_Toc141442787"/>
      <w:r w:rsidRPr="00A64E0B">
        <w:t>3.8.1.</w:t>
      </w:r>
      <w:r w:rsidRPr="00A64E0B">
        <w:tab/>
        <w:t>Indicatori de realizare</w:t>
      </w:r>
      <w:bookmarkEnd w:id="31"/>
    </w:p>
    <w:p w14:paraId="27F897DB" w14:textId="77777777" w:rsidR="00153F9F" w:rsidRPr="00A64E0B" w:rsidRDefault="00153F9F" w:rsidP="004D27DD">
      <w:pPr>
        <w:spacing w:after="0" w:line="240" w:lineRule="auto"/>
        <w:rPr>
          <w:rFonts w:cstheme="minorHAnsi"/>
        </w:rPr>
      </w:pPr>
    </w:p>
    <w:p w14:paraId="06E66CA0" w14:textId="77777777" w:rsidR="00153F9F" w:rsidRPr="00A64E0B" w:rsidRDefault="00153F9F" w:rsidP="004D27DD">
      <w:pPr>
        <w:autoSpaceDE w:val="0"/>
        <w:autoSpaceDN w:val="0"/>
        <w:adjustRightInd w:val="0"/>
        <w:spacing w:after="0" w:line="240" w:lineRule="auto"/>
        <w:jc w:val="both"/>
        <w:rPr>
          <w:rFonts w:eastAsia="Times New Roman" w:cstheme="minorHAnsi"/>
          <w:strike/>
          <w:highlight w:val="yellow"/>
        </w:rPr>
      </w:pPr>
    </w:p>
    <w:tbl>
      <w:tblPr>
        <w:tblStyle w:val="GridTable4-Accent1"/>
        <w:tblW w:w="10627" w:type="dxa"/>
        <w:tblInd w:w="-365" w:type="dxa"/>
        <w:tblLook w:val="04A0" w:firstRow="1" w:lastRow="0" w:firstColumn="1" w:lastColumn="0" w:noHBand="0" w:noVBand="1"/>
      </w:tblPr>
      <w:tblGrid>
        <w:gridCol w:w="1039"/>
        <w:gridCol w:w="2500"/>
        <w:gridCol w:w="1244"/>
        <w:gridCol w:w="5844"/>
      </w:tblGrid>
      <w:tr w:rsidR="00153F9F" w:rsidRPr="006544FA" w14:paraId="0163619F" w14:textId="77777777" w:rsidTr="006544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hideMark/>
          </w:tcPr>
          <w:p w14:paraId="50E1F537" w14:textId="77777777" w:rsidR="00153F9F" w:rsidRPr="006544FA" w:rsidRDefault="00153F9F" w:rsidP="004D27DD">
            <w:pPr>
              <w:widowControl w:val="0"/>
              <w:autoSpaceDE w:val="0"/>
              <w:autoSpaceDN w:val="0"/>
              <w:adjustRightInd w:val="0"/>
              <w:jc w:val="center"/>
              <w:rPr>
                <w:rFonts w:eastAsiaTheme="minorEastAsia" w:cstheme="minorHAnsi"/>
                <w:bCs w:val="0"/>
                <w:color w:val="231F20"/>
              </w:rPr>
            </w:pPr>
            <w:r w:rsidRPr="006544FA">
              <w:rPr>
                <w:rFonts w:cstheme="minorHAnsi"/>
                <w:bCs w:val="0"/>
                <w:color w:val="231F20"/>
              </w:rPr>
              <w:t>ID</w:t>
            </w:r>
          </w:p>
        </w:tc>
        <w:tc>
          <w:tcPr>
            <w:tcW w:w="2500" w:type="dxa"/>
            <w:hideMark/>
          </w:tcPr>
          <w:p w14:paraId="07891693" w14:textId="1EFCC7F0" w:rsidR="00153F9F" w:rsidRPr="006544FA" w:rsidRDefault="00153F9F" w:rsidP="004D27DD">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4D27DD">
              <w:rPr>
                <w:rFonts w:cstheme="minorHAnsi"/>
                <w:bCs w:val="0"/>
                <w:color w:val="231F20"/>
              </w:rPr>
              <w:t>Indicatori</w:t>
            </w:r>
            <w:r w:rsidR="004D27DD">
              <w:rPr>
                <w:rFonts w:cstheme="minorHAnsi"/>
                <w:bCs w:val="0"/>
                <w:color w:val="231F20"/>
              </w:rPr>
              <w:t xml:space="preserve"> de realizare</w:t>
            </w:r>
          </w:p>
        </w:tc>
        <w:tc>
          <w:tcPr>
            <w:tcW w:w="1244" w:type="dxa"/>
            <w:hideMark/>
          </w:tcPr>
          <w:p w14:paraId="3133C5D8" w14:textId="77777777" w:rsidR="00153F9F" w:rsidRPr="006544FA" w:rsidRDefault="00153F9F" w:rsidP="004D27DD">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6544FA">
              <w:rPr>
                <w:rFonts w:cstheme="minorHAnsi"/>
                <w:bCs w:val="0"/>
                <w:color w:val="231F20"/>
              </w:rPr>
              <w:t>Unitate de măsură</w:t>
            </w:r>
          </w:p>
        </w:tc>
        <w:tc>
          <w:tcPr>
            <w:tcW w:w="5844" w:type="dxa"/>
          </w:tcPr>
          <w:p w14:paraId="2A39AB0A" w14:textId="77777777" w:rsidR="00153F9F" w:rsidRPr="006544FA" w:rsidRDefault="00153F9F" w:rsidP="004D27DD">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6544FA">
              <w:rPr>
                <w:rFonts w:cstheme="minorHAnsi"/>
                <w:bCs w:val="0"/>
                <w:color w:val="231F20"/>
              </w:rPr>
              <w:t>Descriere indicator</w:t>
            </w:r>
          </w:p>
        </w:tc>
      </w:tr>
      <w:tr w:rsidR="00153F9F" w:rsidRPr="006544FA" w14:paraId="50D91319"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hideMark/>
          </w:tcPr>
          <w:p w14:paraId="7468EBD4" w14:textId="77777777" w:rsidR="00153F9F" w:rsidRPr="006544FA" w:rsidRDefault="00153F9F" w:rsidP="004D27DD">
            <w:pPr>
              <w:widowControl w:val="0"/>
              <w:autoSpaceDE w:val="0"/>
              <w:autoSpaceDN w:val="0"/>
              <w:adjustRightInd w:val="0"/>
              <w:rPr>
                <w:rFonts w:cstheme="minorHAnsi"/>
                <w:lang w:val="en-US"/>
              </w:rPr>
            </w:pPr>
            <w:r w:rsidRPr="006544FA">
              <w:rPr>
                <w:rFonts w:cstheme="minorHAnsi"/>
                <w:lang w:val="en-US"/>
              </w:rPr>
              <w:t>RCO 30</w:t>
            </w:r>
          </w:p>
        </w:tc>
        <w:tc>
          <w:tcPr>
            <w:tcW w:w="2500" w:type="dxa"/>
            <w:hideMark/>
          </w:tcPr>
          <w:p w14:paraId="782C1BF9" w14:textId="77777777" w:rsidR="00153F9F" w:rsidRPr="006544FA" w:rsidRDefault="00153F9F"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i/>
                <w:lang w:val="en-US"/>
              </w:rPr>
            </w:pPr>
            <w:proofErr w:type="spellStart"/>
            <w:r w:rsidRPr="006544FA">
              <w:rPr>
                <w:rFonts w:cstheme="minorHAnsi"/>
                <w:bCs/>
                <w:lang w:val="es-ES"/>
              </w:rPr>
              <w:t>Lungimea</w:t>
            </w:r>
            <w:proofErr w:type="spellEnd"/>
            <w:r w:rsidRPr="006544FA">
              <w:rPr>
                <w:rFonts w:cstheme="minorHAnsi"/>
                <w:bCs/>
                <w:lang w:val="es-ES"/>
              </w:rPr>
              <w:t xml:space="preserve"> </w:t>
            </w:r>
            <w:proofErr w:type="spellStart"/>
            <w:r w:rsidRPr="006544FA">
              <w:rPr>
                <w:rFonts w:cstheme="minorHAnsi"/>
                <w:bCs/>
                <w:lang w:val="es-ES"/>
              </w:rPr>
              <w:t>conductelor</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optimizate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sistemele</w:t>
            </w:r>
            <w:proofErr w:type="spellEnd"/>
            <w:r w:rsidRPr="006544FA">
              <w:rPr>
                <w:rFonts w:cstheme="minorHAnsi"/>
                <w:bCs/>
                <w:lang w:val="es-ES"/>
              </w:rPr>
              <w:t xml:space="preserve"> de </w:t>
            </w:r>
            <w:proofErr w:type="spellStart"/>
            <w:r w:rsidRPr="006544FA">
              <w:rPr>
                <w:rFonts w:cstheme="minorHAnsi"/>
                <w:bCs/>
                <w:lang w:val="es-ES"/>
              </w:rPr>
              <w:t>distribuție</w:t>
            </w:r>
            <w:proofErr w:type="spellEnd"/>
            <w:r w:rsidRPr="006544FA">
              <w:rPr>
                <w:rFonts w:cstheme="minorHAnsi"/>
                <w:bCs/>
                <w:lang w:val="es-ES"/>
              </w:rPr>
              <w:t xml:space="preserve"> din </w:t>
            </w:r>
            <w:proofErr w:type="spellStart"/>
            <w:r w:rsidRPr="006544FA">
              <w:rPr>
                <w:rFonts w:cstheme="minorHAnsi"/>
                <w:bCs/>
                <w:lang w:val="es-ES"/>
              </w:rPr>
              <w:t>rețeaua</w:t>
            </w:r>
            <w:proofErr w:type="spellEnd"/>
            <w:r w:rsidRPr="006544FA">
              <w:rPr>
                <w:rFonts w:cstheme="minorHAnsi"/>
                <w:bCs/>
                <w:lang w:val="es-ES"/>
              </w:rPr>
              <w:t xml:space="preserve"> </w:t>
            </w:r>
            <w:proofErr w:type="spellStart"/>
            <w:r w:rsidRPr="006544FA">
              <w:rPr>
                <w:rFonts w:cstheme="minorHAnsi"/>
                <w:bCs/>
                <w:lang w:val="es-ES"/>
              </w:rPr>
              <w:t>publică</w:t>
            </w:r>
            <w:proofErr w:type="spellEnd"/>
            <w:r w:rsidRPr="006544FA">
              <w:rPr>
                <w:rFonts w:cstheme="minorHAnsi"/>
                <w:bCs/>
                <w:lang w:val="es-ES"/>
              </w:rPr>
              <w:t xml:space="preserve"> de alimentare </w:t>
            </w:r>
            <w:proofErr w:type="spellStart"/>
            <w:r w:rsidRPr="006544FA">
              <w:rPr>
                <w:rFonts w:cstheme="minorHAnsi"/>
                <w:bCs/>
                <w:lang w:val="es-ES"/>
              </w:rPr>
              <w:t>cu</w:t>
            </w:r>
            <w:proofErr w:type="spellEnd"/>
            <w:r w:rsidRPr="006544FA">
              <w:rPr>
                <w:rFonts w:cstheme="minorHAnsi"/>
                <w:bCs/>
                <w:lang w:val="es-ES"/>
              </w:rPr>
              <w:t xml:space="preserve"> </w:t>
            </w:r>
            <w:proofErr w:type="spellStart"/>
            <w:r w:rsidRPr="006544FA">
              <w:rPr>
                <w:rFonts w:cstheme="minorHAnsi"/>
                <w:bCs/>
                <w:lang w:val="es-ES"/>
              </w:rPr>
              <w:t>apă</w:t>
            </w:r>
            <w:proofErr w:type="spellEnd"/>
          </w:p>
        </w:tc>
        <w:tc>
          <w:tcPr>
            <w:tcW w:w="1244" w:type="dxa"/>
            <w:hideMark/>
          </w:tcPr>
          <w:p w14:paraId="4F3A1851" w14:textId="77777777" w:rsidR="00153F9F" w:rsidRPr="006544FA" w:rsidRDefault="00153F9F" w:rsidP="004D27DD">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lang w:val="en-US"/>
              </w:rPr>
            </w:pPr>
            <w:r w:rsidRPr="006544FA">
              <w:rPr>
                <w:rFonts w:cstheme="minorHAnsi"/>
                <w:color w:val="231F20"/>
                <w:lang w:val="en-US"/>
              </w:rPr>
              <w:t>km</w:t>
            </w:r>
          </w:p>
        </w:tc>
        <w:tc>
          <w:tcPr>
            <w:tcW w:w="5844" w:type="dxa"/>
          </w:tcPr>
          <w:p w14:paraId="02C3B4D2" w14:textId="77777777" w:rsidR="00153F9F" w:rsidRPr="006544FA" w:rsidRDefault="00153F9F"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Lungimea</w:t>
            </w:r>
            <w:proofErr w:type="spellEnd"/>
            <w:r w:rsidRPr="006544FA">
              <w:rPr>
                <w:rFonts w:cstheme="minorHAnsi"/>
                <w:bCs/>
                <w:lang w:val="es-ES"/>
              </w:rPr>
              <w:t xml:space="preserve"> </w:t>
            </w:r>
            <w:proofErr w:type="spellStart"/>
            <w:r w:rsidRPr="006544FA">
              <w:rPr>
                <w:rFonts w:cstheme="minorHAnsi"/>
                <w:bCs/>
                <w:lang w:val="es-ES"/>
              </w:rPr>
              <w:t>conductelor</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modernizate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distribuția</w:t>
            </w:r>
            <w:proofErr w:type="spellEnd"/>
            <w:r w:rsidRPr="006544FA">
              <w:rPr>
                <w:rFonts w:cstheme="minorHAnsi"/>
                <w:bCs/>
                <w:lang w:val="es-ES"/>
              </w:rPr>
              <w:t xml:space="preserve"> </w:t>
            </w:r>
            <w:proofErr w:type="spellStart"/>
            <w:r w:rsidRPr="006544FA">
              <w:rPr>
                <w:rFonts w:cstheme="minorHAnsi"/>
                <w:bCs/>
                <w:lang w:val="es-ES"/>
              </w:rPr>
              <w:t>apei</w:t>
            </w:r>
            <w:proofErr w:type="spellEnd"/>
            <w:r w:rsidRPr="006544FA">
              <w:rPr>
                <w:rFonts w:cstheme="minorHAnsi"/>
                <w:bCs/>
                <w:lang w:val="es-ES"/>
              </w:rPr>
              <w:t xml:space="preserve"> </w:t>
            </w:r>
            <w:proofErr w:type="spellStart"/>
            <w:r w:rsidRPr="006544FA">
              <w:rPr>
                <w:rFonts w:cstheme="minorHAnsi"/>
                <w:bCs/>
                <w:lang w:val="es-ES"/>
              </w:rPr>
              <w:t>publice</w:t>
            </w:r>
            <w:proofErr w:type="spellEnd"/>
            <w:r w:rsidRPr="006544FA">
              <w:rPr>
                <w:rFonts w:cstheme="minorHAnsi"/>
                <w:bCs/>
                <w:lang w:val="es-ES"/>
              </w:rPr>
              <w:t xml:space="preserve"> </w:t>
            </w:r>
            <w:proofErr w:type="spellStart"/>
            <w:r w:rsidRPr="006544FA">
              <w:rPr>
                <w:rFonts w:cstheme="minorHAnsi"/>
                <w:bCs/>
                <w:lang w:val="es-ES"/>
              </w:rPr>
              <w:t>furnizate</w:t>
            </w:r>
            <w:proofErr w:type="spellEnd"/>
            <w:r w:rsidRPr="006544FA">
              <w:rPr>
                <w:rFonts w:cstheme="minorHAnsi"/>
                <w:bCs/>
                <w:lang w:val="es-ES"/>
              </w:rPr>
              <w:t xml:space="preserve">. </w:t>
            </w:r>
            <w:proofErr w:type="spellStart"/>
            <w:r w:rsidRPr="006544FA">
              <w:rPr>
                <w:rFonts w:cstheme="minorHAnsi"/>
                <w:bCs/>
                <w:lang w:val="es-ES"/>
              </w:rPr>
              <w:t>Optimizarea</w:t>
            </w:r>
            <w:proofErr w:type="spellEnd"/>
            <w:r w:rsidRPr="006544FA">
              <w:rPr>
                <w:rFonts w:cstheme="minorHAnsi"/>
                <w:bCs/>
                <w:lang w:val="es-ES"/>
              </w:rPr>
              <w:t xml:space="preserve"> se </w:t>
            </w:r>
            <w:proofErr w:type="spellStart"/>
            <w:r w:rsidRPr="006544FA">
              <w:rPr>
                <w:rFonts w:cstheme="minorHAnsi"/>
                <w:bCs/>
                <w:lang w:val="es-ES"/>
              </w:rPr>
              <w:t>referă</w:t>
            </w:r>
            <w:proofErr w:type="spellEnd"/>
            <w:r w:rsidRPr="006544FA">
              <w:rPr>
                <w:rFonts w:cstheme="minorHAnsi"/>
                <w:bCs/>
                <w:lang w:val="es-ES"/>
              </w:rPr>
              <w:t xml:space="preserve"> la </w:t>
            </w:r>
            <w:proofErr w:type="spellStart"/>
            <w:r w:rsidRPr="006544FA">
              <w:rPr>
                <w:rFonts w:cstheme="minorHAnsi"/>
                <w:bCs/>
                <w:lang w:val="es-ES"/>
              </w:rPr>
              <w:t>îmbunătățiri</w:t>
            </w:r>
            <w:proofErr w:type="spellEnd"/>
            <w:r w:rsidRPr="006544FA">
              <w:rPr>
                <w:rFonts w:cstheme="minorHAnsi"/>
                <w:bCs/>
                <w:lang w:val="es-ES"/>
              </w:rPr>
              <w:t xml:space="preserve"> </w:t>
            </w:r>
            <w:proofErr w:type="spellStart"/>
            <w:r w:rsidRPr="006544FA">
              <w:rPr>
                <w:rFonts w:cstheme="minorHAnsi"/>
                <w:bCs/>
                <w:lang w:val="es-ES"/>
              </w:rPr>
              <w:t>semnificative</w:t>
            </w:r>
            <w:proofErr w:type="spellEnd"/>
            <w:r w:rsidRPr="006544FA">
              <w:rPr>
                <w:rFonts w:cstheme="minorHAnsi"/>
                <w:bCs/>
                <w:lang w:val="es-ES"/>
              </w:rPr>
              <w:t xml:space="preserve"> care </w:t>
            </w:r>
            <w:proofErr w:type="spellStart"/>
            <w:r w:rsidRPr="006544FA">
              <w:rPr>
                <w:rFonts w:cstheme="minorHAnsi"/>
                <w:bCs/>
                <w:lang w:val="es-ES"/>
              </w:rPr>
              <w:t>vizează</w:t>
            </w:r>
            <w:proofErr w:type="spellEnd"/>
            <w:r w:rsidRPr="006544FA">
              <w:rPr>
                <w:rFonts w:cstheme="minorHAnsi"/>
                <w:bCs/>
                <w:lang w:val="es-ES"/>
              </w:rPr>
              <w:t xml:space="preserve"> o </w:t>
            </w:r>
            <w:proofErr w:type="spellStart"/>
            <w:r w:rsidRPr="006544FA">
              <w:rPr>
                <w:rFonts w:cstheme="minorHAnsi"/>
                <w:bCs/>
                <w:lang w:val="es-ES"/>
              </w:rPr>
              <w:t>creștere</w:t>
            </w:r>
            <w:proofErr w:type="spellEnd"/>
            <w:r w:rsidRPr="006544FA">
              <w:rPr>
                <w:rFonts w:cstheme="minorHAnsi"/>
                <w:bCs/>
                <w:lang w:val="es-ES"/>
              </w:rPr>
              <w:t xml:space="preserve"> </w:t>
            </w:r>
            <w:proofErr w:type="spellStart"/>
            <w:r w:rsidRPr="006544FA">
              <w:rPr>
                <w:rFonts w:cstheme="minorHAnsi"/>
                <w:bCs/>
                <w:lang w:val="es-ES"/>
              </w:rPr>
              <w:t>mai</w:t>
            </w:r>
            <w:proofErr w:type="spellEnd"/>
            <w:r w:rsidRPr="006544FA">
              <w:rPr>
                <w:rFonts w:cstheme="minorHAnsi"/>
                <w:bCs/>
                <w:lang w:val="es-ES"/>
              </w:rPr>
              <w:t xml:space="preserve"> mare a </w:t>
            </w:r>
            <w:proofErr w:type="spellStart"/>
            <w:r w:rsidRPr="006544FA">
              <w:rPr>
                <w:rFonts w:cstheme="minorHAnsi"/>
                <w:bCs/>
                <w:lang w:val="es-ES"/>
              </w:rPr>
              <w:t>calității</w:t>
            </w:r>
            <w:proofErr w:type="spellEnd"/>
            <w:r w:rsidRPr="006544FA">
              <w:rPr>
                <w:rFonts w:cstheme="minorHAnsi"/>
                <w:bCs/>
                <w:lang w:val="es-ES"/>
              </w:rPr>
              <w:t xml:space="preserve"> </w:t>
            </w:r>
            <w:proofErr w:type="spellStart"/>
            <w:r w:rsidRPr="006544FA">
              <w:rPr>
                <w:rFonts w:cstheme="minorHAnsi"/>
                <w:bCs/>
                <w:lang w:val="es-ES"/>
              </w:rPr>
              <w:t>apei</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reducerea</w:t>
            </w:r>
            <w:proofErr w:type="spellEnd"/>
            <w:r w:rsidRPr="006544FA">
              <w:rPr>
                <w:rFonts w:cstheme="minorHAnsi"/>
                <w:bCs/>
                <w:lang w:val="es-ES"/>
              </w:rPr>
              <w:t xml:space="preserve"> </w:t>
            </w:r>
            <w:proofErr w:type="spellStart"/>
            <w:r w:rsidRPr="006544FA">
              <w:rPr>
                <w:rFonts w:cstheme="minorHAnsi"/>
                <w:bCs/>
                <w:lang w:val="es-ES"/>
              </w:rPr>
              <w:t>pierderilor</w:t>
            </w:r>
            <w:proofErr w:type="spellEnd"/>
            <w:r w:rsidRPr="006544FA">
              <w:rPr>
                <w:rFonts w:cstheme="minorHAnsi"/>
                <w:bCs/>
                <w:lang w:val="es-ES"/>
              </w:rPr>
              <w:t xml:space="preserve"> de </w:t>
            </w:r>
            <w:proofErr w:type="spellStart"/>
            <w:r w:rsidRPr="006544FA">
              <w:rPr>
                <w:rFonts w:cstheme="minorHAnsi"/>
                <w:bCs/>
                <w:lang w:val="es-ES"/>
              </w:rPr>
              <w:t>apă</w:t>
            </w:r>
            <w:proofErr w:type="spellEnd"/>
            <w:r w:rsidRPr="006544FA">
              <w:rPr>
                <w:rFonts w:cstheme="minorHAnsi"/>
                <w:bCs/>
                <w:lang w:val="es-ES"/>
              </w:rPr>
              <w:t xml:space="preserve">. </w:t>
            </w:r>
            <w:proofErr w:type="spellStart"/>
            <w:r w:rsidRPr="006544FA">
              <w:rPr>
                <w:rFonts w:cstheme="minorHAnsi"/>
                <w:bCs/>
                <w:lang w:val="es-ES"/>
              </w:rPr>
              <w:t>Conductele</w:t>
            </w:r>
            <w:proofErr w:type="spellEnd"/>
            <w:r w:rsidRPr="006544FA">
              <w:rPr>
                <w:rFonts w:cstheme="minorHAnsi"/>
                <w:bCs/>
                <w:lang w:val="es-ES"/>
              </w:rPr>
              <w:t xml:space="preserve"> de </w:t>
            </w:r>
            <w:proofErr w:type="spellStart"/>
            <w:r w:rsidRPr="006544FA">
              <w:rPr>
                <w:rFonts w:cstheme="minorHAnsi"/>
                <w:bCs/>
                <w:lang w:val="es-ES"/>
              </w:rPr>
              <w:t>apă</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fie </w:t>
            </w:r>
            <w:proofErr w:type="spellStart"/>
            <w:r w:rsidRPr="006544FA">
              <w:rPr>
                <w:rFonts w:cstheme="minorHAnsi"/>
                <w:bCs/>
                <w:lang w:val="es-ES"/>
              </w:rPr>
              <w:t>complet</w:t>
            </w:r>
            <w:proofErr w:type="spellEnd"/>
            <w:r w:rsidRPr="006544FA">
              <w:rPr>
                <w:rFonts w:cstheme="minorHAnsi"/>
                <w:bCs/>
                <w:lang w:val="es-ES"/>
              </w:rPr>
              <w:t xml:space="preserve"> </w:t>
            </w:r>
            <w:proofErr w:type="spellStart"/>
            <w:r w:rsidRPr="006544FA">
              <w:rPr>
                <w:rFonts w:cstheme="minorHAnsi"/>
                <w:bCs/>
                <w:lang w:val="es-ES"/>
              </w:rPr>
              <w:t>realizate</w:t>
            </w:r>
            <w:proofErr w:type="spellEnd"/>
            <w:r w:rsidRPr="006544FA">
              <w:rPr>
                <w:rFonts w:cstheme="minorHAnsi"/>
                <w:bCs/>
                <w:lang w:val="es-ES"/>
              </w:rPr>
              <w:t xml:space="preserve"> </w:t>
            </w:r>
            <w:proofErr w:type="spellStart"/>
            <w:r w:rsidRPr="006544FA">
              <w:rPr>
                <w:rFonts w:cstheme="minorHAnsi"/>
                <w:bCs/>
                <w:lang w:val="es-ES"/>
              </w:rPr>
              <w:t>fizic</w:t>
            </w:r>
            <w:proofErr w:type="spellEnd"/>
            <w:r w:rsidRPr="006544FA">
              <w:rPr>
                <w:rFonts w:cstheme="minorHAnsi"/>
                <w:bCs/>
                <w:lang w:val="es-ES"/>
              </w:rPr>
              <w:t xml:space="preserve">, </w:t>
            </w:r>
            <w:proofErr w:type="spellStart"/>
            <w:r w:rsidRPr="006544FA">
              <w:rPr>
                <w:rFonts w:cstheme="minorHAnsi"/>
                <w:bCs/>
                <w:lang w:val="es-ES"/>
              </w:rPr>
              <w:t>conectate</w:t>
            </w:r>
            <w:proofErr w:type="spellEnd"/>
            <w:r w:rsidRPr="006544FA">
              <w:rPr>
                <w:rFonts w:cstheme="minorHAnsi"/>
                <w:bCs/>
                <w:lang w:val="es-ES"/>
              </w:rPr>
              <w:t xml:space="preserve"> la </w:t>
            </w:r>
            <w:proofErr w:type="spellStart"/>
            <w:r w:rsidRPr="006544FA">
              <w:rPr>
                <w:rFonts w:cstheme="minorHAnsi"/>
                <w:bCs/>
                <w:lang w:val="es-ES"/>
              </w:rPr>
              <w:t>rețea</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a fi </w:t>
            </w:r>
            <w:proofErr w:type="spellStart"/>
            <w:r w:rsidRPr="006544FA">
              <w:rPr>
                <w:rFonts w:cstheme="minorHAnsi"/>
                <w:bCs/>
                <w:lang w:val="es-ES"/>
              </w:rPr>
              <w:t>luate</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considerare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tințele</w:t>
            </w:r>
            <w:proofErr w:type="spellEnd"/>
            <w:r w:rsidRPr="006544FA">
              <w:rPr>
                <w:rFonts w:cstheme="minorHAnsi"/>
                <w:bCs/>
                <w:lang w:val="es-ES"/>
              </w:rPr>
              <w:t xml:space="preserve"> </w:t>
            </w:r>
            <w:proofErr w:type="spellStart"/>
            <w:r w:rsidRPr="006544FA">
              <w:rPr>
                <w:rFonts w:cstheme="minorHAnsi"/>
                <w:bCs/>
                <w:lang w:val="es-ES"/>
              </w:rPr>
              <w:t>estimate</w:t>
            </w:r>
            <w:proofErr w:type="spellEnd"/>
            <w:r w:rsidRPr="006544FA">
              <w:rPr>
                <w:rFonts w:cstheme="minorHAnsi"/>
                <w:bCs/>
                <w:lang w:val="es-ES"/>
              </w:rPr>
              <w:t xml:space="preserve"> ale </w:t>
            </w:r>
            <w:proofErr w:type="spellStart"/>
            <w:r w:rsidRPr="006544FA">
              <w:rPr>
                <w:rFonts w:cstheme="minorHAnsi"/>
                <w:bCs/>
                <w:lang w:val="es-ES"/>
              </w:rPr>
              <w:t>indicatorului</w:t>
            </w:r>
            <w:proofErr w:type="spellEnd"/>
            <w:r w:rsidRPr="006544FA">
              <w:rPr>
                <w:rFonts w:cstheme="minorHAnsi"/>
                <w:bCs/>
                <w:lang w:val="es-ES"/>
              </w:rPr>
              <w:t>.</w:t>
            </w:r>
          </w:p>
          <w:p w14:paraId="28FC8427" w14:textId="77777777" w:rsidR="00153F9F" w:rsidRPr="006544FA" w:rsidRDefault="00153F9F"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7A6697EB" w14:textId="77777777" w:rsidR="00153F9F" w:rsidRPr="006544FA" w:rsidRDefault="00153F9F" w:rsidP="004D27DD">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Optimizarea</w:t>
            </w:r>
            <w:proofErr w:type="spellEnd"/>
            <w:r w:rsidRPr="006544FA">
              <w:rPr>
                <w:rFonts w:cstheme="minorHAnsi"/>
                <w:bCs/>
                <w:lang w:val="es-ES"/>
              </w:rPr>
              <w:t>/</w:t>
            </w:r>
            <w:proofErr w:type="spellStart"/>
            <w:r w:rsidRPr="006544FA">
              <w:rPr>
                <w:rFonts w:cstheme="minorHAnsi"/>
                <w:bCs/>
                <w:lang w:val="es-ES"/>
              </w:rPr>
              <w:t>modernizarea</w:t>
            </w:r>
            <w:proofErr w:type="spellEnd"/>
            <w:r w:rsidRPr="006544FA">
              <w:rPr>
                <w:rFonts w:cstheme="minorHAnsi"/>
                <w:bCs/>
                <w:lang w:val="es-ES"/>
              </w:rPr>
              <w:t xml:space="preserve"> </w:t>
            </w:r>
            <w:proofErr w:type="spellStart"/>
            <w:r w:rsidRPr="006544FA">
              <w:rPr>
                <w:rFonts w:cstheme="minorHAnsi"/>
                <w:bCs/>
                <w:lang w:val="es-ES"/>
              </w:rPr>
              <w:t>poate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w:t>
            </w:r>
            <w:proofErr w:type="spellStart"/>
            <w:r w:rsidRPr="006544FA">
              <w:rPr>
                <w:rFonts w:cstheme="minorHAnsi"/>
                <w:bCs/>
                <w:lang w:val="es-ES"/>
              </w:rPr>
              <w:t>includă</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reabilitarea</w:t>
            </w:r>
            <w:proofErr w:type="spellEnd"/>
            <w:r w:rsidRPr="006544FA">
              <w:rPr>
                <w:rFonts w:cstheme="minorHAnsi"/>
                <w:bCs/>
                <w:lang w:val="es-ES"/>
              </w:rPr>
              <w:t xml:space="preserve"> </w:t>
            </w:r>
            <w:proofErr w:type="spellStart"/>
            <w:r w:rsidRPr="006544FA">
              <w:rPr>
                <w:rFonts w:cstheme="minorHAnsi"/>
                <w:bCs/>
                <w:lang w:val="es-ES"/>
              </w:rPr>
              <w:t>reteței</w:t>
            </w:r>
            <w:proofErr w:type="spellEnd"/>
            <w:r w:rsidRPr="006544FA">
              <w:rPr>
                <w:rFonts w:cstheme="minorHAnsi"/>
                <w:bCs/>
                <w:lang w:val="es-ES"/>
              </w:rPr>
              <w:t xml:space="preserve"> </w:t>
            </w:r>
            <w:proofErr w:type="spellStart"/>
            <w:r w:rsidRPr="006544FA">
              <w:rPr>
                <w:rFonts w:cstheme="minorHAnsi"/>
                <w:bCs/>
                <w:lang w:val="es-ES"/>
              </w:rPr>
              <w:t>cu</w:t>
            </w:r>
            <w:proofErr w:type="spellEnd"/>
            <w:r w:rsidRPr="006544FA">
              <w:rPr>
                <w:rFonts w:cstheme="minorHAnsi"/>
                <w:bCs/>
                <w:lang w:val="es-ES"/>
              </w:rPr>
              <w:t xml:space="preserve"> </w:t>
            </w:r>
            <w:proofErr w:type="spellStart"/>
            <w:r w:rsidRPr="006544FA">
              <w:rPr>
                <w:rFonts w:cstheme="minorHAnsi"/>
                <w:bCs/>
                <w:lang w:val="es-ES"/>
              </w:rPr>
              <w:t>mențiunea</w:t>
            </w:r>
            <w:proofErr w:type="spellEnd"/>
            <w:r w:rsidRPr="006544FA">
              <w:rPr>
                <w:rFonts w:cstheme="minorHAnsi"/>
                <w:bCs/>
                <w:lang w:val="es-ES"/>
              </w:rPr>
              <w:t xml:space="preserve"> </w:t>
            </w:r>
            <w:proofErr w:type="spellStart"/>
            <w:r w:rsidRPr="006544FA">
              <w:rPr>
                <w:rFonts w:cstheme="minorHAnsi"/>
                <w:bCs/>
                <w:lang w:val="es-ES"/>
              </w:rPr>
              <w:t>că</w:t>
            </w:r>
            <w:proofErr w:type="spellEnd"/>
            <w:r w:rsidRPr="006544FA">
              <w:rPr>
                <w:rFonts w:cstheme="minorHAnsi"/>
                <w:bCs/>
                <w:lang w:val="es-ES"/>
              </w:rPr>
              <w:t xml:space="preserve"> </w:t>
            </w:r>
            <w:proofErr w:type="spellStart"/>
            <w:r w:rsidRPr="006544FA">
              <w:rPr>
                <w:rFonts w:cstheme="minorHAnsi"/>
                <w:bCs/>
                <w:lang w:val="es-ES"/>
              </w:rPr>
              <w:t>lucrările</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fie </w:t>
            </w:r>
            <w:proofErr w:type="spellStart"/>
            <w:r w:rsidRPr="006544FA">
              <w:rPr>
                <w:rFonts w:cstheme="minorHAnsi"/>
                <w:bCs/>
                <w:lang w:val="es-ES"/>
              </w:rPr>
              <w:t>semnificative</w:t>
            </w:r>
            <w:proofErr w:type="spellEnd"/>
            <w:r w:rsidRPr="006544FA">
              <w:rPr>
                <w:rFonts w:cstheme="minorHAnsi"/>
                <w:bCs/>
                <w:lang w:val="es-ES"/>
              </w:rPr>
              <w:t xml:space="preserve">, </w:t>
            </w:r>
            <w:proofErr w:type="spellStart"/>
            <w:r w:rsidRPr="006544FA">
              <w:rPr>
                <w:rFonts w:cstheme="minorHAnsi"/>
                <w:bCs/>
                <w:lang w:val="es-ES"/>
              </w:rPr>
              <w:t>iar</w:t>
            </w:r>
            <w:proofErr w:type="spellEnd"/>
            <w:r w:rsidRPr="006544FA">
              <w:rPr>
                <w:rFonts w:cstheme="minorHAnsi"/>
                <w:bCs/>
                <w:lang w:val="es-ES"/>
              </w:rPr>
              <w:t xml:space="preserve"> </w:t>
            </w:r>
            <w:proofErr w:type="spellStart"/>
            <w:r w:rsidRPr="006544FA">
              <w:rPr>
                <w:rFonts w:cstheme="minorHAnsi"/>
                <w:bCs/>
                <w:lang w:val="es-ES"/>
              </w:rPr>
              <w:t>parametrii</w:t>
            </w:r>
            <w:proofErr w:type="spellEnd"/>
            <w:r w:rsidRPr="006544FA">
              <w:rPr>
                <w:rFonts w:cstheme="minorHAnsi"/>
                <w:bCs/>
                <w:lang w:val="es-ES"/>
              </w:rPr>
              <w:t xml:space="preserve"> </w:t>
            </w:r>
            <w:proofErr w:type="spellStart"/>
            <w:r w:rsidRPr="006544FA">
              <w:rPr>
                <w:rFonts w:cstheme="minorHAnsi"/>
                <w:bCs/>
                <w:lang w:val="es-ES"/>
              </w:rPr>
              <w:t>tehnici</w:t>
            </w:r>
            <w:proofErr w:type="spellEnd"/>
            <w:r w:rsidRPr="006544FA">
              <w:rPr>
                <w:rFonts w:cstheme="minorHAnsi"/>
                <w:bCs/>
                <w:lang w:val="es-ES"/>
              </w:rPr>
              <w:t xml:space="preserve"> </w:t>
            </w:r>
            <w:proofErr w:type="spellStart"/>
            <w:r w:rsidRPr="006544FA">
              <w:rPr>
                <w:rFonts w:cstheme="minorHAnsi"/>
                <w:bCs/>
                <w:lang w:val="es-ES"/>
              </w:rPr>
              <w:t>ai</w:t>
            </w:r>
            <w:proofErr w:type="spellEnd"/>
            <w:r w:rsidRPr="006544FA">
              <w:rPr>
                <w:rFonts w:cstheme="minorHAnsi"/>
                <w:bCs/>
                <w:lang w:val="es-ES"/>
              </w:rPr>
              <w:t xml:space="preserve"> </w:t>
            </w:r>
            <w:proofErr w:type="spellStart"/>
            <w:r w:rsidRPr="006544FA">
              <w:rPr>
                <w:rFonts w:cstheme="minorHAnsi"/>
                <w:bCs/>
                <w:lang w:val="es-ES"/>
              </w:rPr>
              <w:t>rețelei</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optimizați</w:t>
            </w:r>
            <w:proofErr w:type="spellEnd"/>
            <w:r w:rsidRPr="006544FA">
              <w:rPr>
                <w:rFonts w:cstheme="minorHAnsi"/>
                <w:bCs/>
                <w:lang w:val="es-ES"/>
              </w:rPr>
              <w:t>.</w:t>
            </w:r>
          </w:p>
          <w:p w14:paraId="4CDF1BB7" w14:textId="77777777" w:rsidR="00153F9F" w:rsidRPr="006544FA" w:rsidRDefault="00153F9F" w:rsidP="004D27DD">
            <w:pPr>
              <w:widowControl w:val="0"/>
              <w:autoSpaceDE w:val="0"/>
              <w:autoSpaceDN w:val="0"/>
              <w:adjustRightInd w:val="0"/>
              <w:ind w:hanging="945"/>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29EEFFD3" w14:textId="3065259C" w:rsidR="00153F9F" w:rsidRPr="006544FA" w:rsidRDefault="00153F9F" w:rsidP="00E9351C">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Întreținerea</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reparațiile</w:t>
            </w:r>
            <w:proofErr w:type="spellEnd"/>
            <w:r w:rsidRPr="006544FA">
              <w:rPr>
                <w:rFonts w:cstheme="minorHAnsi"/>
                <w:bCs/>
                <w:lang w:val="es-ES"/>
              </w:rPr>
              <w:t xml:space="preserve"> </w:t>
            </w:r>
            <w:proofErr w:type="spellStart"/>
            <w:r w:rsidRPr="006544FA">
              <w:rPr>
                <w:rFonts w:cstheme="minorHAnsi"/>
                <w:bCs/>
                <w:lang w:val="es-ES"/>
              </w:rPr>
              <w:t>nu</w:t>
            </w:r>
            <w:proofErr w:type="spellEnd"/>
            <w:r w:rsidRPr="006544FA">
              <w:rPr>
                <w:rFonts w:cstheme="minorHAnsi"/>
                <w:bCs/>
                <w:lang w:val="es-ES"/>
              </w:rPr>
              <w:t xml:space="preserve"> </w:t>
            </w:r>
            <w:proofErr w:type="spellStart"/>
            <w:r w:rsidRPr="006544FA">
              <w:rPr>
                <w:rFonts w:cstheme="minorHAnsi"/>
                <w:bCs/>
                <w:lang w:val="es-ES"/>
              </w:rPr>
              <w:t>intră</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w:t>
            </w:r>
            <w:proofErr w:type="spellStart"/>
            <w:r w:rsidRPr="006544FA">
              <w:rPr>
                <w:rFonts w:cstheme="minorHAnsi"/>
                <w:bCs/>
                <w:lang w:val="es-ES"/>
              </w:rPr>
              <w:t>definiția</w:t>
            </w:r>
            <w:proofErr w:type="spellEnd"/>
            <w:r w:rsidRPr="006544FA">
              <w:rPr>
                <w:rFonts w:cstheme="minorHAnsi"/>
                <w:bCs/>
                <w:lang w:val="es-ES"/>
              </w:rPr>
              <w:t xml:space="preserve"> </w:t>
            </w:r>
            <w:proofErr w:type="spellStart"/>
            <w:r w:rsidRPr="006544FA">
              <w:rPr>
                <w:rFonts w:cstheme="minorHAnsi"/>
                <w:bCs/>
                <w:lang w:val="es-ES"/>
              </w:rPr>
              <w:t>prezentului</w:t>
            </w:r>
            <w:proofErr w:type="spellEnd"/>
            <w:r w:rsidRPr="006544FA">
              <w:rPr>
                <w:rFonts w:cstheme="minorHAnsi"/>
                <w:bCs/>
                <w:lang w:val="es-ES"/>
              </w:rPr>
              <w:t xml:space="preserve"> </w:t>
            </w:r>
            <w:proofErr w:type="spellStart"/>
            <w:r w:rsidRPr="006544FA">
              <w:rPr>
                <w:rFonts w:cstheme="minorHAnsi"/>
                <w:bCs/>
                <w:lang w:val="es-ES"/>
              </w:rPr>
              <w:t>indicator</w:t>
            </w:r>
            <w:proofErr w:type="spellEnd"/>
            <w:r w:rsidRPr="006544FA">
              <w:rPr>
                <w:rFonts w:cstheme="minorHAnsi"/>
                <w:bCs/>
                <w:lang w:val="es-ES"/>
              </w:rPr>
              <w:t xml:space="preserve"> (</w:t>
            </w:r>
            <w:proofErr w:type="spellStart"/>
            <w:r w:rsidRPr="006544FA">
              <w:rPr>
                <w:rFonts w:cstheme="minorHAnsi"/>
                <w:bCs/>
                <w:lang w:val="es-ES"/>
              </w:rPr>
              <w:t>activitățile</w:t>
            </w:r>
            <w:proofErr w:type="spellEnd"/>
            <w:r w:rsidRPr="006544FA">
              <w:rPr>
                <w:rFonts w:cstheme="minorHAnsi"/>
                <w:bCs/>
                <w:lang w:val="es-ES"/>
              </w:rPr>
              <w:t xml:space="preserve"> </w:t>
            </w:r>
            <w:proofErr w:type="spellStart"/>
            <w:r w:rsidRPr="006544FA">
              <w:rPr>
                <w:rFonts w:cstheme="minorHAnsi"/>
                <w:bCs/>
                <w:lang w:val="es-ES"/>
              </w:rPr>
              <w:t>recurente</w:t>
            </w:r>
            <w:proofErr w:type="spellEnd"/>
            <w:r w:rsidRPr="006544FA">
              <w:rPr>
                <w:rFonts w:cstheme="minorHAnsi"/>
                <w:bCs/>
                <w:lang w:val="es-ES"/>
              </w:rPr>
              <w:t xml:space="preserve"> de </w:t>
            </w:r>
            <w:proofErr w:type="spellStart"/>
            <w:r w:rsidRPr="006544FA">
              <w:rPr>
                <w:rFonts w:cstheme="minorHAnsi"/>
                <w:bCs/>
                <w:lang w:val="es-ES"/>
              </w:rPr>
              <w:t>întretinere</w:t>
            </w:r>
            <w:proofErr w:type="spellEnd"/>
            <w:r w:rsidRPr="006544FA">
              <w:rPr>
                <w:rFonts w:cstheme="minorHAnsi"/>
                <w:bCs/>
                <w:lang w:val="es-ES"/>
              </w:rPr>
              <w:t xml:space="preserve">, </w:t>
            </w:r>
            <w:proofErr w:type="spellStart"/>
            <w:r w:rsidRPr="006544FA">
              <w:rPr>
                <w:rFonts w:cstheme="minorHAnsi"/>
                <w:bCs/>
                <w:lang w:val="es-ES"/>
              </w:rPr>
              <w:t>reparații</w:t>
            </w:r>
            <w:proofErr w:type="spellEnd"/>
            <w:r w:rsidRPr="006544FA">
              <w:rPr>
                <w:rFonts w:cstheme="minorHAnsi"/>
                <w:bCs/>
                <w:lang w:val="es-ES"/>
              </w:rPr>
              <w:t xml:space="preserve"> de </w:t>
            </w:r>
            <w:proofErr w:type="spellStart"/>
            <w:r w:rsidRPr="006544FA">
              <w:rPr>
                <w:rFonts w:cstheme="minorHAnsi"/>
                <w:bCs/>
                <w:lang w:val="es-ES"/>
              </w:rPr>
              <w:t>moment</w:t>
            </w:r>
            <w:proofErr w:type="spellEnd"/>
            <w:r w:rsidRPr="006544FA">
              <w:rPr>
                <w:rFonts w:cstheme="minorHAnsi"/>
                <w:bCs/>
                <w:lang w:val="es-ES"/>
              </w:rPr>
              <w:t>).</w:t>
            </w:r>
          </w:p>
        </w:tc>
      </w:tr>
      <w:tr w:rsidR="00153F9F" w:rsidRPr="006544FA" w14:paraId="6ADAB306" w14:textId="77777777" w:rsidTr="006544FA">
        <w:tc>
          <w:tcPr>
            <w:cnfStyle w:val="001000000000" w:firstRow="0" w:lastRow="0" w:firstColumn="1" w:lastColumn="0" w:oddVBand="0" w:evenVBand="0" w:oddHBand="0" w:evenHBand="0" w:firstRowFirstColumn="0" w:firstRowLastColumn="0" w:lastRowFirstColumn="0" w:lastRowLastColumn="0"/>
            <w:tcW w:w="1039" w:type="dxa"/>
            <w:hideMark/>
          </w:tcPr>
          <w:p w14:paraId="32BE90EE" w14:textId="77777777" w:rsidR="00153F9F" w:rsidRPr="006544FA" w:rsidRDefault="00153F9F" w:rsidP="004D27DD">
            <w:pPr>
              <w:widowControl w:val="0"/>
              <w:autoSpaceDE w:val="0"/>
              <w:autoSpaceDN w:val="0"/>
              <w:adjustRightInd w:val="0"/>
              <w:rPr>
                <w:rFonts w:cstheme="minorHAnsi"/>
                <w:lang w:val="en-US"/>
              </w:rPr>
            </w:pPr>
            <w:r w:rsidRPr="006544FA">
              <w:rPr>
                <w:rFonts w:cstheme="minorHAnsi"/>
                <w:lang w:val="en-US"/>
              </w:rPr>
              <w:t>RCO 31</w:t>
            </w:r>
          </w:p>
        </w:tc>
        <w:tc>
          <w:tcPr>
            <w:tcW w:w="2500" w:type="dxa"/>
            <w:hideMark/>
          </w:tcPr>
          <w:p w14:paraId="53CAD50C" w14:textId="77777777" w:rsidR="00153F9F" w:rsidRPr="006544FA" w:rsidRDefault="00153F9F" w:rsidP="004D27D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Lungimea</w:t>
            </w:r>
            <w:proofErr w:type="spellEnd"/>
            <w:r w:rsidRPr="006544FA">
              <w:rPr>
                <w:rFonts w:cstheme="minorHAnsi"/>
                <w:bCs/>
                <w:lang w:val="es-ES"/>
              </w:rPr>
              <w:t xml:space="preserve"> </w:t>
            </w:r>
            <w:proofErr w:type="spellStart"/>
            <w:r w:rsidRPr="006544FA">
              <w:rPr>
                <w:rFonts w:cstheme="minorHAnsi"/>
                <w:bCs/>
                <w:lang w:val="es-ES"/>
              </w:rPr>
              <w:t>conductelor</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optimizate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rețeaua</w:t>
            </w:r>
            <w:proofErr w:type="spellEnd"/>
            <w:r w:rsidRPr="006544FA">
              <w:rPr>
                <w:rFonts w:cstheme="minorHAnsi"/>
                <w:bCs/>
                <w:lang w:val="es-ES"/>
              </w:rPr>
              <w:t xml:space="preserve"> </w:t>
            </w:r>
            <w:proofErr w:type="spellStart"/>
            <w:r w:rsidRPr="006544FA">
              <w:rPr>
                <w:rFonts w:cstheme="minorHAnsi"/>
                <w:bCs/>
                <w:lang w:val="es-ES"/>
              </w:rPr>
              <w:t>publică</w:t>
            </w:r>
            <w:proofErr w:type="spellEnd"/>
            <w:r w:rsidRPr="006544FA">
              <w:rPr>
                <w:rFonts w:cstheme="minorHAnsi"/>
                <w:bCs/>
                <w:lang w:val="es-ES"/>
              </w:rPr>
              <w:t xml:space="preserve"> de colectare a </w:t>
            </w:r>
            <w:proofErr w:type="spellStart"/>
            <w:r w:rsidRPr="006544FA">
              <w:rPr>
                <w:rFonts w:cstheme="minorHAnsi"/>
                <w:bCs/>
                <w:lang w:val="es-ES"/>
              </w:rPr>
              <w:t>apelor</w:t>
            </w:r>
            <w:proofErr w:type="spellEnd"/>
            <w:r w:rsidRPr="006544FA">
              <w:rPr>
                <w:rFonts w:cstheme="minorHAnsi"/>
                <w:bCs/>
                <w:lang w:val="es-ES"/>
              </w:rPr>
              <w:t xml:space="preserve"> </w:t>
            </w:r>
            <w:proofErr w:type="spellStart"/>
            <w:r w:rsidRPr="006544FA">
              <w:rPr>
                <w:rFonts w:cstheme="minorHAnsi"/>
                <w:bCs/>
                <w:lang w:val="es-ES"/>
              </w:rPr>
              <w:t>uzate</w:t>
            </w:r>
            <w:proofErr w:type="spellEnd"/>
          </w:p>
        </w:tc>
        <w:tc>
          <w:tcPr>
            <w:tcW w:w="1244" w:type="dxa"/>
            <w:hideMark/>
          </w:tcPr>
          <w:p w14:paraId="275C1E5A" w14:textId="77777777" w:rsidR="00153F9F" w:rsidRPr="006544FA" w:rsidRDefault="00153F9F" w:rsidP="004D27DD">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lang w:val="en-US"/>
              </w:rPr>
            </w:pPr>
            <w:r w:rsidRPr="006544FA">
              <w:rPr>
                <w:rFonts w:cstheme="minorHAnsi"/>
                <w:color w:val="231F20"/>
                <w:lang w:val="en-US"/>
              </w:rPr>
              <w:t>km</w:t>
            </w:r>
          </w:p>
        </w:tc>
        <w:tc>
          <w:tcPr>
            <w:tcW w:w="5844" w:type="dxa"/>
          </w:tcPr>
          <w:p w14:paraId="18DBE781" w14:textId="77777777" w:rsidR="004D27DD"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Lungimea</w:t>
            </w:r>
            <w:proofErr w:type="spellEnd"/>
            <w:r w:rsidRPr="006544FA">
              <w:rPr>
                <w:rFonts w:cstheme="minorHAnsi"/>
                <w:bCs/>
                <w:lang w:val="es-ES"/>
              </w:rPr>
              <w:t xml:space="preserve"> </w:t>
            </w:r>
            <w:proofErr w:type="spellStart"/>
            <w:r w:rsidRPr="006544FA">
              <w:rPr>
                <w:rFonts w:cstheme="minorHAnsi"/>
                <w:bCs/>
                <w:lang w:val="es-ES"/>
              </w:rPr>
              <w:t>conductelor</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modernizate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rețeaua</w:t>
            </w:r>
            <w:proofErr w:type="spellEnd"/>
            <w:r w:rsidRPr="006544FA">
              <w:rPr>
                <w:rFonts w:cstheme="minorHAnsi"/>
                <w:bCs/>
                <w:lang w:val="es-ES"/>
              </w:rPr>
              <w:t xml:space="preserve"> </w:t>
            </w:r>
            <w:proofErr w:type="spellStart"/>
            <w:r w:rsidRPr="006544FA">
              <w:rPr>
                <w:rFonts w:cstheme="minorHAnsi"/>
                <w:bCs/>
                <w:lang w:val="es-ES"/>
              </w:rPr>
              <w:t>publică</w:t>
            </w:r>
            <w:proofErr w:type="spellEnd"/>
            <w:r w:rsidRPr="006544FA">
              <w:rPr>
                <w:rFonts w:cstheme="minorHAnsi"/>
                <w:bCs/>
                <w:lang w:val="es-ES"/>
              </w:rPr>
              <w:t xml:space="preserve"> de colectare a </w:t>
            </w:r>
            <w:proofErr w:type="spellStart"/>
            <w:r w:rsidRPr="006544FA">
              <w:rPr>
                <w:rFonts w:cstheme="minorHAnsi"/>
                <w:bCs/>
                <w:lang w:val="es-ES"/>
              </w:rPr>
              <w:t>apelor</w:t>
            </w:r>
            <w:proofErr w:type="spellEnd"/>
            <w:r w:rsidRPr="006544FA">
              <w:rPr>
                <w:rFonts w:cstheme="minorHAnsi"/>
                <w:bCs/>
                <w:lang w:val="es-ES"/>
              </w:rPr>
              <w:t xml:space="preserve"> </w:t>
            </w:r>
            <w:proofErr w:type="spellStart"/>
            <w:r w:rsidRPr="006544FA">
              <w:rPr>
                <w:rFonts w:cstheme="minorHAnsi"/>
                <w:bCs/>
                <w:lang w:val="es-ES"/>
              </w:rPr>
              <w:t>uzate</w:t>
            </w:r>
            <w:proofErr w:type="spellEnd"/>
            <w:r w:rsidRPr="006544FA">
              <w:rPr>
                <w:rFonts w:cstheme="minorHAnsi"/>
                <w:bCs/>
                <w:lang w:val="es-ES"/>
              </w:rPr>
              <w:t xml:space="preserve">. </w:t>
            </w:r>
            <w:proofErr w:type="spellStart"/>
            <w:r w:rsidRPr="006544FA">
              <w:rPr>
                <w:rFonts w:cstheme="minorHAnsi"/>
                <w:bCs/>
                <w:lang w:val="es-ES"/>
              </w:rPr>
              <w:t>Optimizarea</w:t>
            </w:r>
            <w:proofErr w:type="spellEnd"/>
            <w:r w:rsidRPr="006544FA">
              <w:rPr>
                <w:rFonts w:cstheme="minorHAnsi"/>
                <w:bCs/>
                <w:lang w:val="es-ES"/>
              </w:rPr>
              <w:t xml:space="preserve"> se </w:t>
            </w:r>
            <w:proofErr w:type="spellStart"/>
            <w:r w:rsidRPr="006544FA">
              <w:rPr>
                <w:rFonts w:cstheme="minorHAnsi"/>
                <w:bCs/>
                <w:lang w:val="es-ES"/>
              </w:rPr>
              <w:t>referă</w:t>
            </w:r>
            <w:proofErr w:type="spellEnd"/>
            <w:r w:rsidRPr="006544FA">
              <w:rPr>
                <w:rFonts w:cstheme="minorHAnsi"/>
                <w:bCs/>
                <w:lang w:val="es-ES"/>
              </w:rPr>
              <w:t xml:space="preserve"> la </w:t>
            </w:r>
            <w:proofErr w:type="spellStart"/>
            <w:r w:rsidRPr="006544FA">
              <w:rPr>
                <w:rFonts w:cstheme="minorHAnsi"/>
                <w:bCs/>
                <w:lang w:val="es-ES"/>
              </w:rPr>
              <w:t>îmbunătățiri</w:t>
            </w:r>
            <w:proofErr w:type="spellEnd"/>
            <w:r w:rsidRPr="006544FA">
              <w:rPr>
                <w:rFonts w:cstheme="minorHAnsi"/>
                <w:bCs/>
                <w:lang w:val="es-ES"/>
              </w:rPr>
              <w:t xml:space="preserve"> </w:t>
            </w:r>
            <w:proofErr w:type="spellStart"/>
            <w:r w:rsidRPr="006544FA">
              <w:rPr>
                <w:rFonts w:cstheme="minorHAnsi"/>
                <w:bCs/>
                <w:lang w:val="es-ES"/>
              </w:rPr>
              <w:t>semnificative</w:t>
            </w:r>
            <w:proofErr w:type="spellEnd"/>
            <w:r w:rsidRPr="006544FA">
              <w:rPr>
                <w:rFonts w:cstheme="minorHAnsi"/>
                <w:bCs/>
                <w:lang w:val="es-ES"/>
              </w:rPr>
              <w:t xml:space="preserve"> care </w:t>
            </w:r>
            <w:proofErr w:type="spellStart"/>
            <w:r w:rsidRPr="006544FA">
              <w:rPr>
                <w:rFonts w:cstheme="minorHAnsi"/>
                <w:bCs/>
                <w:lang w:val="es-ES"/>
              </w:rPr>
              <w:t>vizează</w:t>
            </w:r>
            <w:proofErr w:type="spellEnd"/>
            <w:r w:rsidRPr="006544FA">
              <w:rPr>
                <w:rFonts w:cstheme="minorHAnsi"/>
                <w:bCs/>
                <w:lang w:val="es-ES"/>
              </w:rPr>
              <w:t xml:space="preserve"> </w:t>
            </w:r>
            <w:proofErr w:type="spellStart"/>
            <w:r w:rsidRPr="006544FA">
              <w:rPr>
                <w:rFonts w:cstheme="minorHAnsi"/>
                <w:bCs/>
                <w:lang w:val="es-ES"/>
              </w:rPr>
              <w:t>eliminarea</w:t>
            </w:r>
            <w:proofErr w:type="spellEnd"/>
            <w:r w:rsidRPr="006544FA">
              <w:rPr>
                <w:rFonts w:cstheme="minorHAnsi"/>
                <w:bCs/>
                <w:lang w:val="es-ES"/>
              </w:rPr>
              <w:t xml:space="preserve"> </w:t>
            </w:r>
            <w:proofErr w:type="spellStart"/>
            <w:r w:rsidRPr="006544FA">
              <w:rPr>
                <w:rFonts w:cstheme="minorHAnsi"/>
                <w:bCs/>
                <w:lang w:val="es-ES"/>
              </w:rPr>
              <w:t>scurgerilor</w:t>
            </w:r>
            <w:proofErr w:type="spellEnd"/>
            <w:r w:rsidRPr="006544FA">
              <w:rPr>
                <w:rFonts w:cstheme="minorHAnsi"/>
                <w:bCs/>
                <w:lang w:val="es-ES"/>
              </w:rPr>
              <w:t xml:space="preserve"> etc. </w:t>
            </w:r>
          </w:p>
          <w:p w14:paraId="351C92B4" w14:textId="77777777" w:rsidR="004D27DD" w:rsidRDefault="004D27DD"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1405393E" w14:textId="31CD8964" w:rsidR="00153F9F"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Conductele</w:t>
            </w:r>
            <w:proofErr w:type="spellEnd"/>
            <w:r w:rsidRPr="006544FA">
              <w:rPr>
                <w:rFonts w:cstheme="minorHAnsi"/>
                <w:bCs/>
                <w:lang w:val="es-ES"/>
              </w:rPr>
              <w:t xml:space="preserve"> de </w:t>
            </w:r>
            <w:proofErr w:type="spellStart"/>
            <w:proofErr w:type="gramStart"/>
            <w:r w:rsidRPr="006544FA">
              <w:rPr>
                <w:rFonts w:cstheme="minorHAnsi"/>
                <w:bCs/>
                <w:lang w:val="es-ES"/>
              </w:rPr>
              <w:t>apă</w:t>
            </w:r>
            <w:proofErr w:type="spellEnd"/>
            <w:r w:rsidRPr="006544FA">
              <w:rPr>
                <w:rFonts w:cstheme="minorHAnsi"/>
                <w:bCs/>
                <w:lang w:val="es-ES"/>
              </w:rPr>
              <w:t xml:space="preserve">  </w:t>
            </w:r>
            <w:proofErr w:type="spellStart"/>
            <w:r w:rsidRPr="006544FA">
              <w:rPr>
                <w:rFonts w:cstheme="minorHAnsi"/>
                <w:bCs/>
                <w:lang w:val="es-ES"/>
              </w:rPr>
              <w:t>uzată</w:t>
            </w:r>
            <w:proofErr w:type="spellEnd"/>
            <w:proofErr w:type="gram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fie </w:t>
            </w:r>
            <w:proofErr w:type="spellStart"/>
            <w:r w:rsidRPr="006544FA">
              <w:rPr>
                <w:rFonts w:cstheme="minorHAnsi"/>
                <w:bCs/>
                <w:lang w:val="es-ES"/>
              </w:rPr>
              <w:t>complet</w:t>
            </w:r>
            <w:proofErr w:type="spellEnd"/>
            <w:r w:rsidRPr="006544FA">
              <w:rPr>
                <w:rFonts w:cstheme="minorHAnsi"/>
                <w:bCs/>
                <w:lang w:val="es-ES"/>
              </w:rPr>
              <w:t xml:space="preserve"> </w:t>
            </w:r>
            <w:proofErr w:type="spellStart"/>
            <w:r w:rsidRPr="006544FA">
              <w:rPr>
                <w:rFonts w:cstheme="minorHAnsi"/>
                <w:bCs/>
                <w:lang w:val="es-ES"/>
              </w:rPr>
              <w:t>realizate</w:t>
            </w:r>
            <w:proofErr w:type="spellEnd"/>
            <w:r w:rsidRPr="006544FA">
              <w:rPr>
                <w:rFonts w:cstheme="minorHAnsi"/>
                <w:bCs/>
                <w:lang w:val="es-ES"/>
              </w:rPr>
              <w:t xml:space="preserve"> </w:t>
            </w:r>
            <w:proofErr w:type="spellStart"/>
            <w:r w:rsidRPr="006544FA">
              <w:rPr>
                <w:rFonts w:cstheme="minorHAnsi"/>
                <w:bCs/>
                <w:lang w:val="es-ES"/>
              </w:rPr>
              <w:t>fizic</w:t>
            </w:r>
            <w:proofErr w:type="spellEnd"/>
            <w:r w:rsidRPr="006544FA">
              <w:rPr>
                <w:rFonts w:cstheme="minorHAnsi"/>
                <w:bCs/>
                <w:lang w:val="es-ES"/>
              </w:rPr>
              <w:t xml:space="preserve">, </w:t>
            </w:r>
            <w:proofErr w:type="spellStart"/>
            <w:r w:rsidRPr="006544FA">
              <w:rPr>
                <w:rFonts w:cstheme="minorHAnsi"/>
                <w:bCs/>
                <w:lang w:val="es-ES"/>
              </w:rPr>
              <w:t>conectate</w:t>
            </w:r>
            <w:proofErr w:type="spellEnd"/>
            <w:r w:rsidRPr="006544FA">
              <w:rPr>
                <w:rFonts w:cstheme="minorHAnsi"/>
                <w:bCs/>
                <w:lang w:val="es-ES"/>
              </w:rPr>
              <w:t xml:space="preserve"> la </w:t>
            </w:r>
            <w:proofErr w:type="spellStart"/>
            <w:r w:rsidRPr="006544FA">
              <w:rPr>
                <w:rFonts w:cstheme="minorHAnsi"/>
                <w:bCs/>
                <w:lang w:val="es-ES"/>
              </w:rPr>
              <w:t>rețea</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a fi </w:t>
            </w:r>
            <w:proofErr w:type="spellStart"/>
            <w:r w:rsidRPr="006544FA">
              <w:rPr>
                <w:rFonts w:cstheme="minorHAnsi"/>
                <w:bCs/>
                <w:lang w:val="es-ES"/>
              </w:rPr>
              <w:t>luate</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considerare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tințele</w:t>
            </w:r>
            <w:proofErr w:type="spellEnd"/>
            <w:r w:rsidRPr="006544FA">
              <w:rPr>
                <w:rFonts w:cstheme="minorHAnsi"/>
                <w:bCs/>
                <w:lang w:val="es-ES"/>
              </w:rPr>
              <w:t xml:space="preserve"> </w:t>
            </w:r>
            <w:proofErr w:type="spellStart"/>
            <w:r w:rsidRPr="006544FA">
              <w:rPr>
                <w:rFonts w:cstheme="minorHAnsi"/>
                <w:bCs/>
                <w:lang w:val="es-ES"/>
              </w:rPr>
              <w:t>estimate</w:t>
            </w:r>
            <w:proofErr w:type="spellEnd"/>
            <w:r w:rsidRPr="006544FA">
              <w:rPr>
                <w:rFonts w:cstheme="minorHAnsi"/>
                <w:bCs/>
                <w:lang w:val="es-ES"/>
              </w:rPr>
              <w:t xml:space="preserve"> ale </w:t>
            </w:r>
            <w:proofErr w:type="spellStart"/>
            <w:r w:rsidRPr="006544FA">
              <w:rPr>
                <w:rFonts w:cstheme="minorHAnsi"/>
                <w:bCs/>
                <w:lang w:val="es-ES"/>
              </w:rPr>
              <w:t>indicatorului</w:t>
            </w:r>
            <w:proofErr w:type="spellEnd"/>
            <w:r w:rsidRPr="006544FA">
              <w:rPr>
                <w:rFonts w:cstheme="minorHAnsi"/>
                <w:bCs/>
                <w:lang w:val="es-ES"/>
              </w:rPr>
              <w:t>.</w:t>
            </w:r>
          </w:p>
          <w:p w14:paraId="24C84E73" w14:textId="77777777" w:rsidR="00D17E3F" w:rsidRPr="00D17E3F" w:rsidRDefault="00D17E3F" w:rsidP="00D17E3F">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D17E3F">
              <w:rPr>
                <w:rFonts w:cstheme="minorHAnsi"/>
                <w:bCs/>
                <w:lang w:val="es-ES"/>
              </w:rPr>
              <w:t>Conductele</w:t>
            </w:r>
            <w:proofErr w:type="spellEnd"/>
            <w:r w:rsidRPr="00D17E3F">
              <w:rPr>
                <w:rFonts w:cstheme="minorHAnsi"/>
                <w:bCs/>
                <w:lang w:val="es-ES"/>
              </w:rPr>
              <w:t xml:space="preserve"> de </w:t>
            </w:r>
            <w:proofErr w:type="spellStart"/>
            <w:r w:rsidRPr="00D17E3F">
              <w:rPr>
                <w:rFonts w:cstheme="minorHAnsi"/>
                <w:bCs/>
                <w:lang w:val="es-ES"/>
              </w:rPr>
              <w:t>apă</w:t>
            </w:r>
            <w:proofErr w:type="spellEnd"/>
            <w:r w:rsidRPr="00D17E3F">
              <w:rPr>
                <w:rFonts w:cstheme="minorHAnsi"/>
                <w:bCs/>
                <w:lang w:val="es-ES"/>
              </w:rPr>
              <w:t xml:space="preserve"> </w:t>
            </w:r>
            <w:proofErr w:type="spellStart"/>
            <w:r w:rsidRPr="00D17E3F">
              <w:rPr>
                <w:rFonts w:cstheme="minorHAnsi"/>
                <w:bCs/>
                <w:lang w:val="es-ES"/>
              </w:rPr>
              <w:t>uzată</w:t>
            </w:r>
            <w:proofErr w:type="spellEnd"/>
            <w:r w:rsidRPr="00D17E3F">
              <w:rPr>
                <w:rFonts w:cstheme="minorHAnsi"/>
                <w:bCs/>
                <w:lang w:val="es-ES"/>
              </w:rPr>
              <w:t xml:space="preserve"> </w:t>
            </w:r>
            <w:proofErr w:type="spellStart"/>
            <w:r w:rsidRPr="00D17E3F">
              <w:rPr>
                <w:rFonts w:cstheme="minorHAnsi"/>
                <w:bCs/>
                <w:lang w:val="es-ES"/>
              </w:rPr>
              <w:t>trebuie</w:t>
            </w:r>
            <w:proofErr w:type="spellEnd"/>
            <w:r w:rsidRPr="00D17E3F">
              <w:rPr>
                <w:rFonts w:cstheme="minorHAnsi"/>
                <w:bCs/>
                <w:lang w:val="es-ES"/>
              </w:rPr>
              <w:t xml:space="preserve"> fie </w:t>
            </w:r>
            <w:proofErr w:type="spellStart"/>
            <w:r w:rsidRPr="00D17E3F">
              <w:rPr>
                <w:rFonts w:cstheme="minorHAnsi"/>
                <w:bCs/>
                <w:lang w:val="es-ES"/>
              </w:rPr>
              <w:t>complet</w:t>
            </w:r>
            <w:proofErr w:type="spellEnd"/>
            <w:r w:rsidRPr="00D17E3F">
              <w:rPr>
                <w:rFonts w:cstheme="minorHAnsi"/>
                <w:bCs/>
                <w:lang w:val="es-ES"/>
              </w:rPr>
              <w:t xml:space="preserve"> </w:t>
            </w:r>
            <w:proofErr w:type="spellStart"/>
            <w:r w:rsidRPr="00D17E3F">
              <w:rPr>
                <w:rFonts w:cstheme="minorHAnsi"/>
                <w:bCs/>
                <w:lang w:val="es-ES"/>
              </w:rPr>
              <w:t>realizate</w:t>
            </w:r>
            <w:proofErr w:type="spellEnd"/>
            <w:r w:rsidRPr="00D17E3F">
              <w:rPr>
                <w:rFonts w:cstheme="minorHAnsi"/>
                <w:bCs/>
                <w:lang w:val="es-ES"/>
              </w:rPr>
              <w:t xml:space="preserve"> </w:t>
            </w:r>
            <w:proofErr w:type="spellStart"/>
            <w:r w:rsidRPr="00D17E3F">
              <w:rPr>
                <w:rFonts w:cstheme="minorHAnsi"/>
                <w:bCs/>
                <w:lang w:val="es-ES"/>
              </w:rPr>
              <w:t>fizic</w:t>
            </w:r>
            <w:proofErr w:type="spellEnd"/>
            <w:r w:rsidRPr="00D17E3F">
              <w:rPr>
                <w:rFonts w:cstheme="minorHAnsi"/>
                <w:bCs/>
                <w:lang w:val="es-ES"/>
              </w:rPr>
              <w:t xml:space="preserve">, </w:t>
            </w:r>
            <w:proofErr w:type="spellStart"/>
            <w:r w:rsidRPr="00D17E3F">
              <w:rPr>
                <w:rFonts w:cstheme="minorHAnsi"/>
                <w:bCs/>
                <w:lang w:val="es-ES"/>
              </w:rPr>
              <w:t>conectate</w:t>
            </w:r>
            <w:proofErr w:type="spellEnd"/>
            <w:r w:rsidRPr="00D17E3F">
              <w:rPr>
                <w:rFonts w:cstheme="minorHAnsi"/>
                <w:bCs/>
                <w:lang w:val="es-ES"/>
              </w:rPr>
              <w:t xml:space="preserve"> la </w:t>
            </w:r>
            <w:proofErr w:type="spellStart"/>
            <w:r w:rsidRPr="00D17E3F">
              <w:rPr>
                <w:rFonts w:cstheme="minorHAnsi"/>
                <w:bCs/>
                <w:lang w:val="es-ES"/>
              </w:rPr>
              <w:t>rețea</w:t>
            </w:r>
            <w:proofErr w:type="spellEnd"/>
            <w:r w:rsidRPr="00D17E3F">
              <w:rPr>
                <w:rFonts w:cstheme="minorHAnsi"/>
                <w:bCs/>
                <w:lang w:val="es-ES"/>
              </w:rPr>
              <w:t xml:space="preserve"> </w:t>
            </w:r>
            <w:proofErr w:type="spellStart"/>
            <w:r w:rsidRPr="00D17E3F">
              <w:rPr>
                <w:rFonts w:cstheme="minorHAnsi"/>
                <w:bCs/>
                <w:lang w:val="es-ES"/>
              </w:rPr>
              <w:t>pentru</w:t>
            </w:r>
            <w:proofErr w:type="spellEnd"/>
            <w:r w:rsidRPr="00D17E3F">
              <w:rPr>
                <w:rFonts w:cstheme="minorHAnsi"/>
                <w:bCs/>
                <w:lang w:val="es-ES"/>
              </w:rPr>
              <w:t xml:space="preserve"> a fi </w:t>
            </w:r>
            <w:proofErr w:type="spellStart"/>
            <w:r w:rsidRPr="00D17E3F">
              <w:rPr>
                <w:rFonts w:cstheme="minorHAnsi"/>
                <w:bCs/>
                <w:lang w:val="es-ES"/>
              </w:rPr>
              <w:t>luate</w:t>
            </w:r>
            <w:proofErr w:type="spellEnd"/>
            <w:r w:rsidRPr="00D17E3F">
              <w:rPr>
                <w:rFonts w:cstheme="minorHAnsi"/>
                <w:bCs/>
                <w:lang w:val="es-ES"/>
              </w:rPr>
              <w:t xml:space="preserve"> </w:t>
            </w:r>
            <w:proofErr w:type="spellStart"/>
            <w:r w:rsidRPr="00D17E3F">
              <w:rPr>
                <w:rFonts w:cstheme="minorHAnsi"/>
                <w:bCs/>
                <w:lang w:val="es-ES"/>
              </w:rPr>
              <w:t>în</w:t>
            </w:r>
            <w:proofErr w:type="spellEnd"/>
            <w:r w:rsidRPr="00D17E3F">
              <w:rPr>
                <w:rFonts w:cstheme="minorHAnsi"/>
                <w:bCs/>
                <w:lang w:val="es-ES"/>
              </w:rPr>
              <w:t xml:space="preserve"> considerare </w:t>
            </w:r>
            <w:proofErr w:type="spellStart"/>
            <w:r w:rsidRPr="00D17E3F">
              <w:rPr>
                <w:rFonts w:cstheme="minorHAnsi"/>
                <w:bCs/>
                <w:lang w:val="es-ES"/>
              </w:rPr>
              <w:t>pentru</w:t>
            </w:r>
            <w:proofErr w:type="spellEnd"/>
            <w:r w:rsidRPr="00D17E3F">
              <w:rPr>
                <w:rFonts w:cstheme="minorHAnsi"/>
                <w:bCs/>
                <w:lang w:val="es-ES"/>
              </w:rPr>
              <w:t xml:space="preserve"> </w:t>
            </w:r>
            <w:proofErr w:type="spellStart"/>
            <w:r w:rsidRPr="00D17E3F">
              <w:rPr>
                <w:rFonts w:cstheme="minorHAnsi"/>
                <w:bCs/>
                <w:lang w:val="es-ES"/>
              </w:rPr>
              <w:t>tințele</w:t>
            </w:r>
            <w:proofErr w:type="spellEnd"/>
            <w:r w:rsidRPr="00D17E3F">
              <w:rPr>
                <w:rFonts w:cstheme="minorHAnsi"/>
                <w:bCs/>
                <w:lang w:val="es-ES"/>
              </w:rPr>
              <w:t xml:space="preserve"> </w:t>
            </w:r>
            <w:proofErr w:type="spellStart"/>
            <w:r w:rsidRPr="00D17E3F">
              <w:rPr>
                <w:rFonts w:cstheme="minorHAnsi"/>
                <w:bCs/>
                <w:lang w:val="es-ES"/>
              </w:rPr>
              <w:t>estimate</w:t>
            </w:r>
            <w:proofErr w:type="spellEnd"/>
            <w:r w:rsidRPr="00D17E3F">
              <w:rPr>
                <w:rFonts w:cstheme="minorHAnsi"/>
                <w:bCs/>
                <w:lang w:val="es-ES"/>
              </w:rPr>
              <w:t xml:space="preserve"> ale </w:t>
            </w:r>
            <w:proofErr w:type="spellStart"/>
            <w:r w:rsidRPr="00D17E3F">
              <w:rPr>
                <w:rFonts w:cstheme="minorHAnsi"/>
                <w:bCs/>
                <w:lang w:val="es-ES"/>
              </w:rPr>
              <w:t>indicatorului</w:t>
            </w:r>
            <w:proofErr w:type="spellEnd"/>
            <w:r w:rsidRPr="00D17E3F">
              <w:rPr>
                <w:rFonts w:cstheme="minorHAnsi"/>
                <w:bCs/>
                <w:lang w:val="es-ES"/>
              </w:rPr>
              <w:t xml:space="preserve">. </w:t>
            </w:r>
            <w:proofErr w:type="spellStart"/>
            <w:r w:rsidRPr="00D17E3F">
              <w:rPr>
                <w:rFonts w:cstheme="minorHAnsi"/>
                <w:bCs/>
                <w:lang w:val="es-ES"/>
              </w:rPr>
              <w:t>Indicatorul</w:t>
            </w:r>
            <w:proofErr w:type="spellEnd"/>
            <w:r w:rsidRPr="00D17E3F">
              <w:rPr>
                <w:rFonts w:cstheme="minorHAnsi"/>
                <w:bCs/>
                <w:lang w:val="es-ES"/>
              </w:rPr>
              <w:t xml:space="preserve"> </w:t>
            </w:r>
            <w:proofErr w:type="spellStart"/>
            <w:r w:rsidRPr="00D17E3F">
              <w:rPr>
                <w:rFonts w:cstheme="minorHAnsi"/>
                <w:bCs/>
                <w:lang w:val="es-ES"/>
              </w:rPr>
              <w:t>acoperă</w:t>
            </w:r>
            <w:proofErr w:type="spellEnd"/>
            <w:r w:rsidRPr="00D17E3F">
              <w:rPr>
                <w:rFonts w:cstheme="minorHAnsi"/>
                <w:bCs/>
                <w:lang w:val="es-ES"/>
              </w:rPr>
              <w:t xml:space="preserve"> de </w:t>
            </w:r>
            <w:proofErr w:type="spellStart"/>
            <w:r w:rsidRPr="00D17E3F">
              <w:rPr>
                <w:rFonts w:cstheme="minorHAnsi"/>
                <w:bCs/>
                <w:lang w:val="es-ES"/>
              </w:rPr>
              <w:t>asemenea</w:t>
            </w:r>
            <w:proofErr w:type="spellEnd"/>
            <w:r w:rsidRPr="00D17E3F">
              <w:rPr>
                <w:rFonts w:cstheme="minorHAnsi"/>
                <w:bCs/>
                <w:lang w:val="es-ES"/>
              </w:rPr>
              <w:t xml:space="preserve"> </w:t>
            </w:r>
            <w:proofErr w:type="spellStart"/>
            <w:r w:rsidRPr="00D17E3F">
              <w:rPr>
                <w:rFonts w:cstheme="minorHAnsi"/>
                <w:bCs/>
                <w:lang w:val="es-ES"/>
              </w:rPr>
              <w:t>rețelele</w:t>
            </w:r>
            <w:proofErr w:type="spellEnd"/>
            <w:r w:rsidRPr="00D17E3F">
              <w:rPr>
                <w:rFonts w:cstheme="minorHAnsi"/>
                <w:bCs/>
                <w:lang w:val="es-ES"/>
              </w:rPr>
              <w:t xml:space="preserve"> de colectare a </w:t>
            </w:r>
            <w:proofErr w:type="spellStart"/>
            <w:r w:rsidRPr="00D17E3F">
              <w:rPr>
                <w:rFonts w:cstheme="minorHAnsi"/>
                <w:bCs/>
                <w:lang w:val="es-ES"/>
              </w:rPr>
              <w:t>apelor</w:t>
            </w:r>
            <w:proofErr w:type="spellEnd"/>
            <w:r w:rsidRPr="00D17E3F">
              <w:rPr>
                <w:rFonts w:cstheme="minorHAnsi"/>
                <w:bCs/>
                <w:lang w:val="es-ES"/>
              </w:rPr>
              <w:t xml:space="preserve"> </w:t>
            </w:r>
            <w:proofErr w:type="spellStart"/>
            <w:r w:rsidRPr="00D17E3F">
              <w:rPr>
                <w:rFonts w:cstheme="minorHAnsi"/>
                <w:bCs/>
                <w:lang w:val="es-ES"/>
              </w:rPr>
              <w:t>uzate</w:t>
            </w:r>
            <w:proofErr w:type="spellEnd"/>
            <w:r w:rsidRPr="00D17E3F">
              <w:rPr>
                <w:rFonts w:cstheme="minorHAnsi"/>
                <w:bCs/>
                <w:lang w:val="es-ES"/>
              </w:rPr>
              <w:t xml:space="preserve"> </w:t>
            </w:r>
            <w:proofErr w:type="spellStart"/>
            <w:r w:rsidRPr="00D17E3F">
              <w:rPr>
                <w:rFonts w:cstheme="minorHAnsi"/>
                <w:bCs/>
                <w:lang w:val="es-ES"/>
              </w:rPr>
              <w:t>legate</w:t>
            </w:r>
            <w:proofErr w:type="spellEnd"/>
            <w:r w:rsidRPr="00D17E3F">
              <w:rPr>
                <w:rFonts w:cstheme="minorHAnsi"/>
                <w:bCs/>
                <w:lang w:val="es-ES"/>
              </w:rPr>
              <w:t xml:space="preserve"> de </w:t>
            </w:r>
            <w:proofErr w:type="spellStart"/>
            <w:r w:rsidRPr="00D17E3F">
              <w:rPr>
                <w:rFonts w:cstheme="minorHAnsi"/>
                <w:bCs/>
                <w:lang w:val="es-ES"/>
              </w:rPr>
              <w:t>gestionarea</w:t>
            </w:r>
            <w:proofErr w:type="spellEnd"/>
            <w:r w:rsidRPr="00D17E3F">
              <w:rPr>
                <w:rFonts w:cstheme="minorHAnsi"/>
                <w:bCs/>
                <w:lang w:val="es-ES"/>
              </w:rPr>
              <w:t xml:space="preserve"> </w:t>
            </w:r>
            <w:proofErr w:type="spellStart"/>
            <w:r w:rsidRPr="00D17E3F">
              <w:rPr>
                <w:rFonts w:cstheme="minorHAnsi"/>
                <w:bCs/>
                <w:lang w:val="es-ES"/>
              </w:rPr>
              <w:t>apelor</w:t>
            </w:r>
            <w:proofErr w:type="spellEnd"/>
            <w:r w:rsidRPr="00D17E3F">
              <w:rPr>
                <w:rFonts w:cstheme="minorHAnsi"/>
                <w:bCs/>
                <w:lang w:val="es-ES"/>
              </w:rPr>
              <w:t xml:space="preserve"> ca </w:t>
            </w:r>
            <w:proofErr w:type="spellStart"/>
            <w:r w:rsidRPr="00D17E3F">
              <w:rPr>
                <w:rFonts w:cstheme="minorHAnsi"/>
                <w:bCs/>
                <w:lang w:val="es-ES"/>
              </w:rPr>
              <w:t>urmare</w:t>
            </w:r>
            <w:proofErr w:type="spellEnd"/>
            <w:r w:rsidRPr="00D17E3F">
              <w:rPr>
                <w:rFonts w:cstheme="minorHAnsi"/>
                <w:bCs/>
                <w:lang w:val="es-ES"/>
              </w:rPr>
              <w:t xml:space="preserve"> a </w:t>
            </w:r>
            <w:proofErr w:type="spellStart"/>
            <w:r w:rsidRPr="00D17E3F">
              <w:rPr>
                <w:rFonts w:cstheme="minorHAnsi"/>
                <w:bCs/>
                <w:lang w:val="es-ES"/>
              </w:rPr>
              <w:t>furtunilor</w:t>
            </w:r>
            <w:proofErr w:type="spellEnd"/>
            <w:r w:rsidRPr="00D17E3F">
              <w:rPr>
                <w:rFonts w:cstheme="minorHAnsi"/>
                <w:bCs/>
                <w:lang w:val="es-ES"/>
              </w:rPr>
              <w:t xml:space="preserve">. </w:t>
            </w:r>
            <w:proofErr w:type="spellStart"/>
            <w:r w:rsidRPr="00D17E3F">
              <w:rPr>
                <w:rFonts w:cstheme="minorHAnsi"/>
                <w:bCs/>
                <w:lang w:val="es-ES"/>
              </w:rPr>
              <w:t>Astfel</w:t>
            </w:r>
            <w:proofErr w:type="spellEnd"/>
            <w:r w:rsidRPr="00D17E3F">
              <w:rPr>
                <w:rFonts w:cstheme="minorHAnsi"/>
                <w:bCs/>
                <w:lang w:val="es-ES"/>
              </w:rPr>
              <w:t xml:space="preserve">, </w:t>
            </w:r>
            <w:proofErr w:type="spellStart"/>
            <w:r w:rsidRPr="00D17E3F">
              <w:rPr>
                <w:rFonts w:cstheme="minorHAnsi"/>
                <w:bCs/>
                <w:lang w:val="es-ES"/>
              </w:rPr>
              <w:t>conform</w:t>
            </w:r>
            <w:proofErr w:type="spellEnd"/>
            <w:r w:rsidRPr="00D17E3F">
              <w:rPr>
                <w:rFonts w:cstheme="minorHAnsi"/>
                <w:bCs/>
                <w:lang w:val="es-ES"/>
              </w:rPr>
              <w:t xml:space="preserve"> </w:t>
            </w:r>
            <w:proofErr w:type="spellStart"/>
            <w:r w:rsidRPr="00D17E3F">
              <w:rPr>
                <w:rFonts w:cstheme="minorHAnsi"/>
                <w:bCs/>
                <w:lang w:val="es-ES"/>
              </w:rPr>
              <w:t>Directivei</w:t>
            </w:r>
            <w:proofErr w:type="spellEnd"/>
            <w:r w:rsidRPr="00D17E3F">
              <w:rPr>
                <w:rFonts w:cstheme="minorHAnsi"/>
                <w:bCs/>
                <w:lang w:val="es-ES"/>
              </w:rPr>
              <w:t xml:space="preserve"> </w:t>
            </w:r>
            <w:r w:rsidRPr="00D17E3F">
              <w:rPr>
                <w:rFonts w:cstheme="minorHAnsi"/>
                <w:bCs/>
                <w:lang w:val="es-ES"/>
              </w:rPr>
              <w:lastRenderedPageBreak/>
              <w:t xml:space="preserve">91/271/CEE </w:t>
            </w:r>
            <w:proofErr w:type="spellStart"/>
            <w:r w:rsidRPr="00D17E3F">
              <w:rPr>
                <w:rFonts w:cstheme="minorHAnsi"/>
                <w:bCs/>
                <w:lang w:val="es-ES"/>
              </w:rPr>
              <w:t>conceperea</w:t>
            </w:r>
            <w:proofErr w:type="spellEnd"/>
            <w:r w:rsidRPr="00D17E3F">
              <w:rPr>
                <w:rFonts w:cstheme="minorHAnsi"/>
                <w:bCs/>
                <w:lang w:val="es-ES"/>
              </w:rPr>
              <w:t xml:space="preserve">, </w:t>
            </w:r>
            <w:proofErr w:type="spellStart"/>
            <w:r w:rsidRPr="00D17E3F">
              <w:rPr>
                <w:rFonts w:cstheme="minorHAnsi"/>
                <w:bCs/>
                <w:lang w:val="es-ES"/>
              </w:rPr>
              <w:t>construirea</w:t>
            </w:r>
            <w:proofErr w:type="spellEnd"/>
            <w:r w:rsidRPr="00D17E3F">
              <w:rPr>
                <w:rFonts w:cstheme="minorHAnsi"/>
                <w:bCs/>
                <w:lang w:val="es-ES"/>
              </w:rPr>
              <w:t xml:space="preserve"> </w:t>
            </w:r>
            <w:proofErr w:type="spellStart"/>
            <w:r w:rsidRPr="00D17E3F">
              <w:rPr>
                <w:rFonts w:cstheme="minorHAnsi"/>
                <w:bCs/>
                <w:lang w:val="es-ES"/>
              </w:rPr>
              <w:t>și</w:t>
            </w:r>
            <w:proofErr w:type="spellEnd"/>
            <w:r w:rsidRPr="00D17E3F">
              <w:rPr>
                <w:rFonts w:cstheme="minorHAnsi"/>
                <w:bCs/>
                <w:lang w:val="es-ES"/>
              </w:rPr>
              <w:t xml:space="preserve"> </w:t>
            </w:r>
            <w:proofErr w:type="spellStart"/>
            <w:r w:rsidRPr="00D17E3F">
              <w:rPr>
                <w:rFonts w:cstheme="minorHAnsi"/>
                <w:bCs/>
                <w:lang w:val="es-ES"/>
              </w:rPr>
              <w:t>întreținerea</w:t>
            </w:r>
            <w:proofErr w:type="spellEnd"/>
            <w:r w:rsidRPr="00D17E3F">
              <w:rPr>
                <w:rFonts w:cstheme="minorHAnsi"/>
                <w:bCs/>
                <w:lang w:val="es-ES"/>
              </w:rPr>
              <w:t xml:space="preserve"> </w:t>
            </w:r>
            <w:proofErr w:type="spellStart"/>
            <w:r w:rsidRPr="00D17E3F">
              <w:rPr>
                <w:rFonts w:cstheme="minorHAnsi"/>
                <w:bCs/>
                <w:lang w:val="es-ES"/>
              </w:rPr>
              <w:t>sistemelor</w:t>
            </w:r>
            <w:proofErr w:type="spellEnd"/>
            <w:r w:rsidRPr="00D17E3F">
              <w:rPr>
                <w:rFonts w:cstheme="minorHAnsi"/>
                <w:bCs/>
                <w:lang w:val="es-ES"/>
              </w:rPr>
              <w:t xml:space="preserve"> de colectare se </w:t>
            </w:r>
            <w:proofErr w:type="spellStart"/>
            <w:r w:rsidRPr="00D17E3F">
              <w:rPr>
                <w:rFonts w:cstheme="minorHAnsi"/>
                <w:bCs/>
                <w:lang w:val="es-ES"/>
              </w:rPr>
              <w:t>întreprind</w:t>
            </w:r>
            <w:proofErr w:type="spellEnd"/>
            <w:r w:rsidRPr="00D17E3F">
              <w:rPr>
                <w:rFonts w:cstheme="minorHAnsi"/>
                <w:bCs/>
                <w:lang w:val="es-ES"/>
              </w:rPr>
              <w:t xml:space="preserve"> pe baza </w:t>
            </w:r>
            <w:proofErr w:type="spellStart"/>
            <w:r w:rsidRPr="00D17E3F">
              <w:rPr>
                <w:rFonts w:cstheme="minorHAnsi"/>
                <w:bCs/>
                <w:lang w:val="es-ES"/>
              </w:rPr>
              <w:t>celor</w:t>
            </w:r>
            <w:proofErr w:type="spellEnd"/>
            <w:r w:rsidRPr="00D17E3F">
              <w:rPr>
                <w:rFonts w:cstheme="minorHAnsi"/>
                <w:bCs/>
                <w:lang w:val="es-ES"/>
              </w:rPr>
              <w:t xml:space="preserve"> </w:t>
            </w:r>
            <w:proofErr w:type="spellStart"/>
            <w:r w:rsidRPr="00D17E3F">
              <w:rPr>
                <w:rFonts w:cstheme="minorHAnsi"/>
                <w:bCs/>
                <w:lang w:val="es-ES"/>
              </w:rPr>
              <w:t>mai</w:t>
            </w:r>
            <w:proofErr w:type="spellEnd"/>
            <w:r w:rsidRPr="00D17E3F">
              <w:rPr>
                <w:rFonts w:cstheme="minorHAnsi"/>
                <w:bCs/>
                <w:lang w:val="es-ES"/>
              </w:rPr>
              <w:t xml:space="preserve"> </w:t>
            </w:r>
            <w:proofErr w:type="spellStart"/>
            <w:r w:rsidRPr="00D17E3F">
              <w:rPr>
                <w:rFonts w:cstheme="minorHAnsi"/>
                <w:bCs/>
                <w:lang w:val="es-ES"/>
              </w:rPr>
              <w:t>avansate</w:t>
            </w:r>
            <w:proofErr w:type="spellEnd"/>
            <w:r w:rsidRPr="00D17E3F">
              <w:rPr>
                <w:rFonts w:cstheme="minorHAnsi"/>
                <w:bCs/>
                <w:lang w:val="es-ES"/>
              </w:rPr>
              <w:t xml:space="preserve"> </w:t>
            </w:r>
            <w:proofErr w:type="spellStart"/>
            <w:r w:rsidRPr="00D17E3F">
              <w:rPr>
                <w:rFonts w:cstheme="minorHAnsi"/>
                <w:bCs/>
                <w:lang w:val="es-ES"/>
              </w:rPr>
              <w:t>cunoștințe</w:t>
            </w:r>
            <w:proofErr w:type="spellEnd"/>
            <w:r w:rsidRPr="00D17E3F">
              <w:rPr>
                <w:rFonts w:cstheme="minorHAnsi"/>
                <w:bCs/>
                <w:lang w:val="es-ES"/>
              </w:rPr>
              <w:t xml:space="preserve"> </w:t>
            </w:r>
            <w:proofErr w:type="spellStart"/>
            <w:r w:rsidRPr="00D17E3F">
              <w:rPr>
                <w:rFonts w:cstheme="minorHAnsi"/>
                <w:bCs/>
                <w:lang w:val="es-ES"/>
              </w:rPr>
              <w:t>tehnice</w:t>
            </w:r>
            <w:proofErr w:type="spellEnd"/>
            <w:r w:rsidRPr="00D17E3F">
              <w:rPr>
                <w:rFonts w:cstheme="minorHAnsi"/>
                <w:bCs/>
                <w:lang w:val="es-ES"/>
              </w:rPr>
              <w:t xml:space="preserve">, </w:t>
            </w:r>
            <w:proofErr w:type="spellStart"/>
            <w:r w:rsidRPr="00D17E3F">
              <w:rPr>
                <w:rFonts w:cstheme="minorHAnsi"/>
                <w:bCs/>
                <w:lang w:val="es-ES"/>
              </w:rPr>
              <w:t>fără</w:t>
            </w:r>
            <w:proofErr w:type="spellEnd"/>
            <w:r w:rsidRPr="00D17E3F">
              <w:rPr>
                <w:rFonts w:cstheme="minorHAnsi"/>
                <w:bCs/>
                <w:lang w:val="es-ES"/>
              </w:rPr>
              <w:t xml:space="preserve"> a </w:t>
            </w:r>
            <w:proofErr w:type="spellStart"/>
            <w:r w:rsidRPr="00D17E3F">
              <w:rPr>
                <w:rFonts w:cstheme="minorHAnsi"/>
                <w:bCs/>
                <w:lang w:val="es-ES"/>
              </w:rPr>
              <w:t>atrage</w:t>
            </w:r>
            <w:proofErr w:type="spellEnd"/>
            <w:r w:rsidRPr="00D17E3F">
              <w:rPr>
                <w:rFonts w:cstheme="minorHAnsi"/>
                <w:bCs/>
                <w:lang w:val="es-ES"/>
              </w:rPr>
              <w:t xml:space="preserve"> </w:t>
            </w:r>
            <w:proofErr w:type="spellStart"/>
            <w:r w:rsidRPr="00D17E3F">
              <w:rPr>
                <w:rFonts w:cstheme="minorHAnsi"/>
                <w:bCs/>
                <w:lang w:val="es-ES"/>
              </w:rPr>
              <w:t>costuri</w:t>
            </w:r>
            <w:proofErr w:type="spellEnd"/>
            <w:r w:rsidRPr="00D17E3F">
              <w:rPr>
                <w:rFonts w:cstheme="minorHAnsi"/>
                <w:bCs/>
                <w:lang w:val="es-ES"/>
              </w:rPr>
              <w:t xml:space="preserve"> excesive, </w:t>
            </w:r>
            <w:proofErr w:type="spellStart"/>
            <w:r w:rsidRPr="00D17E3F">
              <w:rPr>
                <w:rFonts w:cstheme="minorHAnsi"/>
                <w:bCs/>
                <w:lang w:val="es-ES"/>
              </w:rPr>
              <w:t>în</w:t>
            </w:r>
            <w:proofErr w:type="spellEnd"/>
            <w:r w:rsidRPr="00D17E3F">
              <w:rPr>
                <w:rFonts w:cstheme="minorHAnsi"/>
                <w:bCs/>
                <w:lang w:val="es-ES"/>
              </w:rPr>
              <w:t xml:space="preserve"> </w:t>
            </w:r>
            <w:proofErr w:type="spellStart"/>
            <w:r w:rsidRPr="00D17E3F">
              <w:rPr>
                <w:rFonts w:cstheme="minorHAnsi"/>
                <w:bCs/>
                <w:lang w:val="es-ES"/>
              </w:rPr>
              <w:t>special</w:t>
            </w:r>
            <w:proofErr w:type="spellEnd"/>
            <w:r w:rsidRPr="00D17E3F">
              <w:rPr>
                <w:rFonts w:cstheme="minorHAnsi"/>
                <w:bCs/>
                <w:lang w:val="es-ES"/>
              </w:rPr>
              <w:t xml:space="preserve"> </w:t>
            </w:r>
            <w:proofErr w:type="spellStart"/>
            <w:r w:rsidRPr="00D17E3F">
              <w:rPr>
                <w:rFonts w:cstheme="minorHAnsi"/>
                <w:bCs/>
                <w:lang w:val="es-ES"/>
              </w:rPr>
              <w:t>în</w:t>
            </w:r>
            <w:proofErr w:type="spellEnd"/>
            <w:r w:rsidRPr="00D17E3F">
              <w:rPr>
                <w:rFonts w:cstheme="minorHAnsi"/>
                <w:bCs/>
                <w:lang w:val="es-ES"/>
              </w:rPr>
              <w:t xml:space="preserve"> </w:t>
            </w:r>
            <w:proofErr w:type="spellStart"/>
            <w:r w:rsidRPr="00D17E3F">
              <w:rPr>
                <w:rFonts w:cstheme="minorHAnsi"/>
                <w:bCs/>
                <w:lang w:val="es-ES"/>
              </w:rPr>
              <w:t>ceea</w:t>
            </w:r>
            <w:proofErr w:type="spellEnd"/>
            <w:r w:rsidRPr="00D17E3F">
              <w:rPr>
                <w:rFonts w:cstheme="minorHAnsi"/>
                <w:bCs/>
                <w:lang w:val="es-ES"/>
              </w:rPr>
              <w:t xml:space="preserve"> ce </w:t>
            </w:r>
            <w:proofErr w:type="spellStart"/>
            <w:r w:rsidRPr="00D17E3F">
              <w:rPr>
                <w:rFonts w:cstheme="minorHAnsi"/>
                <w:bCs/>
                <w:lang w:val="es-ES"/>
              </w:rPr>
              <w:t>privește</w:t>
            </w:r>
            <w:proofErr w:type="spellEnd"/>
            <w:r w:rsidRPr="00D17E3F">
              <w:rPr>
                <w:rFonts w:cstheme="minorHAnsi"/>
                <w:bCs/>
                <w:lang w:val="es-ES"/>
              </w:rPr>
              <w:t>:</w:t>
            </w:r>
          </w:p>
          <w:p w14:paraId="33765BE2" w14:textId="77777777" w:rsidR="00D17E3F" w:rsidRPr="00D17E3F" w:rsidRDefault="00D17E3F" w:rsidP="00D17E3F">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sidRPr="00D17E3F">
              <w:rPr>
                <w:rFonts w:cstheme="minorHAnsi"/>
                <w:bCs/>
                <w:lang w:val="es-ES"/>
              </w:rPr>
              <w:t xml:space="preserve">— </w:t>
            </w:r>
            <w:proofErr w:type="spellStart"/>
            <w:r w:rsidRPr="00D17E3F">
              <w:rPr>
                <w:rFonts w:cstheme="minorHAnsi"/>
                <w:bCs/>
                <w:lang w:val="es-ES"/>
              </w:rPr>
              <w:t>volumul</w:t>
            </w:r>
            <w:proofErr w:type="spellEnd"/>
            <w:r w:rsidRPr="00D17E3F">
              <w:rPr>
                <w:rFonts w:cstheme="minorHAnsi"/>
                <w:bCs/>
                <w:lang w:val="es-ES"/>
              </w:rPr>
              <w:t xml:space="preserve"> </w:t>
            </w:r>
            <w:proofErr w:type="spellStart"/>
            <w:r w:rsidRPr="00D17E3F">
              <w:rPr>
                <w:rFonts w:cstheme="minorHAnsi"/>
                <w:bCs/>
                <w:lang w:val="es-ES"/>
              </w:rPr>
              <w:t>și</w:t>
            </w:r>
            <w:proofErr w:type="spellEnd"/>
            <w:r w:rsidRPr="00D17E3F">
              <w:rPr>
                <w:rFonts w:cstheme="minorHAnsi"/>
                <w:bCs/>
                <w:lang w:val="es-ES"/>
              </w:rPr>
              <w:t xml:space="preserve"> </w:t>
            </w:r>
            <w:proofErr w:type="spellStart"/>
            <w:r w:rsidRPr="00D17E3F">
              <w:rPr>
                <w:rFonts w:cstheme="minorHAnsi"/>
                <w:bCs/>
                <w:lang w:val="es-ES"/>
              </w:rPr>
              <w:t>caracteristicile</w:t>
            </w:r>
            <w:proofErr w:type="spellEnd"/>
            <w:r w:rsidRPr="00D17E3F">
              <w:rPr>
                <w:rFonts w:cstheme="minorHAnsi"/>
                <w:bCs/>
                <w:lang w:val="es-ES"/>
              </w:rPr>
              <w:t xml:space="preserve"> </w:t>
            </w:r>
            <w:proofErr w:type="spellStart"/>
            <w:r w:rsidRPr="00D17E3F">
              <w:rPr>
                <w:rFonts w:cstheme="minorHAnsi"/>
                <w:bCs/>
                <w:lang w:val="es-ES"/>
              </w:rPr>
              <w:t>apelor</w:t>
            </w:r>
            <w:proofErr w:type="spellEnd"/>
            <w:r w:rsidRPr="00D17E3F">
              <w:rPr>
                <w:rFonts w:cstheme="minorHAnsi"/>
                <w:bCs/>
                <w:lang w:val="es-ES"/>
              </w:rPr>
              <w:t xml:space="preserve"> urbane </w:t>
            </w:r>
            <w:proofErr w:type="spellStart"/>
            <w:r w:rsidRPr="00D17E3F">
              <w:rPr>
                <w:rFonts w:cstheme="minorHAnsi"/>
                <w:bCs/>
                <w:lang w:val="es-ES"/>
              </w:rPr>
              <w:t>reziduale</w:t>
            </w:r>
            <w:proofErr w:type="spellEnd"/>
            <w:r w:rsidRPr="00D17E3F">
              <w:rPr>
                <w:rFonts w:cstheme="minorHAnsi"/>
                <w:bCs/>
                <w:lang w:val="es-ES"/>
              </w:rPr>
              <w:t>;</w:t>
            </w:r>
          </w:p>
          <w:p w14:paraId="5EAFB93A" w14:textId="77777777" w:rsidR="00D17E3F" w:rsidRPr="00D17E3F" w:rsidRDefault="00D17E3F" w:rsidP="00D17E3F">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sidRPr="00D17E3F">
              <w:rPr>
                <w:rFonts w:cstheme="minorHAnsi"/>
                <w:bCs/>
                <w:lang w:val="es-ES"/>
              </w:rPr>
              <w:t xml:space="preserve">— </w:t>
            </w:r>
            <w:proofErr w:type="spellStart"/>
            <w:r w:rsidRPr="00D17E3F">
              <w:rPr>
                <w:rFonts w:cstheme="minorHAnsi"/>
                <w:bCs/>
                <w:lang w:val="es-ES"/>
              </w:rPr>
              <w:t>prevenirea</w:t>
            </w:r>
            <w:proofErr w:type="spellEnd"/>
            <w:r w:rsidRPr="00D17E3F">
              <w:rPr>
                <w:rFonts w:cstheme="minorHAnsi"/>
                <w:bCs/>
                <w:lang w:val="es-ES"/>
              </w:rPr>
              <w:t xml:space="preserve"> </w:t>
            </w:r>
            <w:proofErr w:type="spellStart"/>
            <w:r w:rsidRPr="00D17E3F">
              <w:rPr>
                <w:rFonts w:cstheme="minorHAnsi"/>
                <w:bCs/>
                <w:lang w:val="es-ES"/>
              </w:rPr>
              <w:t>scurgerilor</w:t>
            </w:r>
            <w:proofErr w:type="spellEnd"/>
            <w:r w:rsidRPr="00D17E3F">
              <w:rPr>
                <w:rFonts w:cstheme="minorHAnsi"/>
                <w:bCs/>
                <w:lang w:val="es-ES"/>
              </w:rPr>
              <w:t>;</w:t>
            </w:r>
          </w:p>
          <w:p w14:paraId="4BFA9732" w14:textId="1661D4E4" w:rsidR="004D27DD" w:rsidRPr="006544FA" w:rsidRDefault="00D17E3F" w:rsidP="00D17E3F">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sidRPr="00D17E3F">
              <w:rPr>
                <w:rFonts w:cstheme="minorHAnsi"/>
                <w:bCs/>
                <w:lang w:val="es-ES"/>
              </w:rPr>
              <w:t>—</w:t>
            </w:r>
            <w:r w:rsidRPr="00D17E3F">
              <w:rPr>
                <w:rFonts w:cstheme="minorHAnsi"/>
                <w:bCs/>
                <w:lang w:val="es-ES"/>
              </w:rPr>
              <w:tab/>
            </w:r>
            <w:proofErr w:type="spellStart"/>
            <w:r w:rsidRPr="00D17E3F">
              <w:rPr>
                <w:rFonts w:cstheme="minorHAnsi"/>
                <w:bCs/>
                <w:lang w:val="es-ES"/>
              </w:rPr>
              <w:t>limitarea</w:t>
            </w:r>
            <w:proofErr w:type="spellEnd"/>
            <w:r w:rsidRPr="00D17E3F">
              <w:rPr>
                <w:rFonts w:cstheme="minorHAnsi"/>
                <w:bCs/>
                <w:lang w:val="es-ES"/>
              </w:rPr>
              <w:t xml:space="preserve"> </w:t>
            </w:r>
            <w:proofErr w:type="spellStart"/>
            <w:r w:rsidRPr="00D17E3F">
              <w:rPr>
                <w:rFonts w:cstheme="minorHAnsi"/>
                <w:bCs/>
                <w:lang w:val="es-ES"/>
              </w:rPr>
              <w:t>poluării</w:t>
            </w:r>
            <w:proofErr w:type="spellEnd"/>
            <w:r w:rsidRPr="00D17E3F">
              <w:rPr>
                <w:rFonts w:cstheme="minorHAnsi"/>
                <w:bCs/>
                <w:lang w:val="es-ES"/>
              </w:rPr>
              <w:t xml:space="preserve"> </w:t>
            </w:r>
            <w:proofErr w:type="spellStart"/>
            <w:r w:rsidRPr="00D17E3F">
              <w:rPr>
                <w:rFonts w:cstheme="minorHAnsi"/>
                <w:bCs/>
                <w:lang w:val="es-ES"/>
              </w:rPr>
              <w:t>apelor</w:t>
            </w:r>
            <w:proofErr w:type="spellEnd"/>
            <w:r w:rsidRPr="00D17E3F">
              <w:rPr>
                <w:rFonts w:cstheme="minorHAnsi"/>
                <w:bCs/>
                <w:lang w:val="es-ES"/>
              </w:rPr>
              <w:t xml:space="preserve"> </w:t>
            </w:r>
            <w:proofErr w:type="spellStart"/>
            <w:r w:rsidRPr="00D17E3F">
              <w:rPr>
                <w:rFonts w:cstheme="minorHAnsi"/>
                <w:bCs/>
                <w:lang w:val="es-ES"/>
              </w:rPr>
              <w:t>receptoare</w:t>
            </w:r>
            <w:proofErr w:type="spellEnd"/>
            <w:r w:rsidRPr="00D17E3F">
              <w:rPr>
                <w:rFonts w:cstheme="minorHAnsi"/>
                <w:bCs/>
                <w:lang w:val="es-ES"/>
              </w:rPr>
              <w:t xml:space="preserve"> care </w:t>
            </w:r>
            <w:proofErr w:type="spellStart"/>
            <w:r w:rsidRPr="00D17E3F">
              <w:rPr>
                <w:rFonts w:cstheme="minorHAnsi"/>
                <w:bCs/>
                <w:lang w:val="es-ES"/>
              </w:rPr>
              <w:t>rezultă</w:t>
            </w:r>
            <w:proofErr w:type="spellEnd"/>
            <w:r w:rsidRPr="00D17E3F">
              <w:rPr>
                <w:rFonts w:cstheme="minorHAnsi"/>
                <w:bCs/>
                <w:lang w:val="es-ES"/>
              </w:rPr>
              <w:t xml:space="preserve"> din </w:t>
            </w:r>
            <w:proofErr w:type="spellStart"/>
            <w:r w:rsidRPr="00D17E3F">
              <w:rPr>
                <w:rFonts w:cstheme="minorHAnsi"/>
                <w:bCs/>
                <w:lang w:val="es-ES"/>
              </w:rPr>
              <w:t>supraîncărcarea</w:t>
            </w:r>
            <w:proofErr w:type="spellEnd"/>
            <w:r w:rsidRPr="00D17E3F">
              <w:rPr>
                <w:rFonts w:cstheme="minorHAnsi"/>
                <w:bCs/>
                <w:lang w:val="es-ES"/>
              </w:rPr>
              <w:t xml:space="preserve"> </w:t>
            </w:r>
            <w:proofErr w:type="spellStart"/>
            <w:r w:rsidRPr="00D17E3F">
              <w:rPr>
                <w:rFonts w:cstheme="minorHAnsi"/>
                <w:bCs/>
                <w:lang w:val="es-ES"/>
              </w:rPr>
              <w:t>cu</w:t>
            </w:r>
            <w:proofErr w:type="spellEnd"/>
            <w:r w:rsidRPr="00D17E3F">
              <w:rPr>
                <w:rFonts w:cstheme="minorHAnsi"/>
                <w:bCs/>
                <w:lang w:val="es-ES"/>
              </w:rPr>
              <w:t xml:space="preserve"> </w:t>
            </w:r>
            <w:proofErr w:type="spellStart"/>
            <w:r w:rsidRPr="00D17E3F">
              <w:rPr>
                <w:rFonts w:cstheme="minorHAnsi"/>
                <w:bCs/>
                <w:lang w:val="es-ES"/>
              </w:rPr>
              <w:t>apă</w:t>
            </w:r>
            <w:proofErr w:type="spellEnd"/>
            <w:r w:rsidRPr="00D17E3F">
              <w:rPr>
                <w:rFonts w:cstheme="minorHAnsi"/>
                <w:bCs/>
                <w:lang w:val="es-ES"/>
              </w:rPr>
              <w:t xml:space="preserve"> ca </w:t>
            </w:r>
            <w:proofErr w:type="spellStart"/>
            <w:r w:rsidRPr="00D17E3F">
              <w:rPr>
                <w:rFonts w:cstheme="minorHAnsi"/>
                <w:bCs/>
                <w:lang w:val="es-ES"/>
              </w:rPr>
              <w:t>urmare</w:t>
            </w:r>
            <w:proofErr w:type="spellEnd"/>
            <w:r w:rsidRPr="00D17E3F">
              <w:rPr>
                <w:rFonts w:cstheme="minorHAnsi"/>
                <w:bCs/>
                <w:lang w:val="es-ES"/>
              </w:rPr>
              <w:t xml:space="preserve"> a </w:t>
            </w:r>
            <w:proofErr w:type="spellStart"/>
            <w:r w:rsidRPr="00D17E3F">
              <w:rPr>
                <w:rFonts w:cstheme="minorHAnsi"/>
                <w:bCs/>
                <w:lang w:val="es-ES"/>
              </w:rPr>
              <w:t>furtunilor</w:t>
            </w:r>
            <w:proofErr w:type="spellEnd"/>
            <w:r w:rsidRPr="00D17E3F">
              <w:rPr>
                <w:rFonts w:cstheme="minorHAnsi"/>
                <w:bCs/>
                <w:lang w:val="es-ES"/>
              </w:rPr>
              <w:t>.</w:t>
            </w:r>
          </w:p>
          <w:p w14:paraId="115FA95B" w14:textId="77777777" w:rsidR="00153F9F" w:rsidRPr="006544FA"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1DF0D550" w14:textId="77777777" w:rsidR="00153F9F" w:rsidRPr="006544FA" w:rsidRDefault="00153F9F" w:rsidP="004D27DD">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Optimizarea</w:t>
            </w:r>
            <w:proofErr w:type="spellEnd"/>
            <w:r w:rsidRPr="006544FA">
              <w:rPr>
                <w:rFonts w:cstheme="minorHAnsi"/>
                <w:bCs/>
                <w:lang w:val="es-ES"/>
              </w:rPr>
              <w:t>/</w:t>
            </w:r>
            <w:proofErr w:type="spellStart"/>
            <w:r w:rsidRPr="006544FA">
              <w:rPr>
                <w:rFonts w:cstheme="minorHAnsi"/>
                <w:bCs/>
                <w:lang w:val="es-ES"/>
              </w:rPr>
              <w:t>modernizarea</w:t>
            </w:r>
            <w:proofErr w:type="spellEnd"/>
            <w:r w:rsidRPr="006544FA">
              <w:rPr>
                <w:rFonts w:cstheme="minorHAnsi"/>
                <w:bCs/>
                <w:lang w:val="es-ES"/>
              </w:rPr>
              <w:t xml:space="preserve"> </w:t>
            </w:r>
            <w:proofErr w:type="spellStart"/>
            <w:r w:rsidRPr="006544FA">
              <w:rPr>
                <w:rFonts w:cstheme="minorHAnsi"/>
                <w:bCs/>
                <w:lang w:val="es-ES"/>
              </w:rPr>
              <w:t>poate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w:t>
            </w:r>
            <w:proofErr w:type="spellStart"/>
            <w:r w:rsidRPr="006544FA">
              <w:rPr>
                <w:rFonts w:cstheme="minorHAnsi"/>
                <w:bCs/>
                <w:lang w:val="es-ES"/>
              </w:rPr>
              <w:t>includă</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reabilitarea</w:t>
            </w:r>
            <w:proofErr w:type="spellEnd"/>
            <w:r w:rsidRPr="006544FA">
              <w:rPr>
                <w:rFonts w:cstheme="minorHAnsi"/>
                <w:bCs/>
                <w:lang w:val="es-ES"/>
              </w:rPr>
              <w:t xml:space="preserve"> </w:t>
            </w:r>
            <w:proofErr w:type="spellStart"/>
            <w:r w:rsidRPr="006544FA">
              <w:rPr>
                <w:rFonts w:cstheme="minorHAnsi"/>
                <w:bCs/>
                <w:lang w:val="es-ES"/>
              </w:rPr>
              <w:t>reteței</w:t>
            </w:r>
            <w:proofErr w:type="spellEnd"/>
            <w:r w:rsidRPr="006544FA">
              <w:rPr>
                <w:rFonts w:cstheme="minorHAnsi"/>
                <w:bCs/>
                <w:lang w:val="es-ES"/>
              </w:rPr>
              <w:t xml:space="preserve"> </w:t>
            </w:r>
            <w:proofErr w:type="spellStart"/>
            <w:r w:rsidRPr="006544FA">
              <w:rPr>
                <w:rFonts w:cstheme="minorHAnsi"/>
                <w:bCs/>
                <w:lang w:val="es-ES"/>
              </w:rPr>
              <w:t>cu</w:t>
            </w:r>
            <w:proofErr w:type="spellEnd"/>
            <w:r w:rsidRPr="006544FA">
              <w:rPr>
                <w:rFonts w:cstheme="minorHAnsi"/>
                <w:bCs/>
                <w:lang w:val="es-ES"/>
              </w:rPr>
              <w:t xml:space="preserve"> </w:t>
            </w:r>
            <w:proofErr w:type="spellStart"/>
            <w:r w:rsidRPr="006544FA">
              <w:rPr>
                <w:rFonts w:cstheme="minorHAnsi"/>
                <w:bCs/>
                <w:lang w:val="es-ES"/>
              </w:rPr>
              <w:t>mențiunea</w:t>
            </w:r>
            <w:proofErr w:type="spellEnd"/>
            <w:r w:rsidRPr="006544FA">
              <w:rPr>
                <w:rFonts w:cstheme="minorHAnsi"/>
                <w:bCs/>
                <w:lang w:val="es-ES"/>
              </w:rPr>
              <w:t xml:space="preserve"> </w:t>
            </w:r>
            <w:proofErr w:type="spellStart"/>
            <w:r w:rsidRPr="006544FA">
              <w:rPr>
                <w:rFonts w:cstheme="minorHAnsi"/>
                <w:bCs/>
                <w:lang w:val="es-ES"/>
              </w:rPr>
              <w:t>că</w:t>
            </w:r>
            <w:proofErr w:type="spellEnd"/>
            <w:r w:rsidRPr="006544FA">
              <w:rPr>
                <w:rFonts w:cstheme="minorHAnsi"/>
                <w:bCs/>
                <w:lang w:val="es-ES"/>
              </w:rPr>
              <w:t xml:space="preserve"> </w:t>
            </w:r>
            <w:proofErr w:type="spellStart"/>
            <w:r w:rsidRPr="006544FA">
              <w:rPr>
                <w:rFonts w:cstheme="minorHAnsi"/>
                <w:bCs/>
                <w:lang w:val="es-ES"/>
              </w:rPr>
              <w:t>lucrările</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fie </w:t>
            </w:r>
            <w:proofErr w:type="spellStart"/>
            <w:r w:rsidRPr="006544FA">
              <w:rPr>
                <w:rFonts w:cstheme="minorHAnsi"/>
                <w:bCs/>
                <w:lang w:val="es-ES"/>
              </w:rPr>
              <w:t>semnificative</w:t>
            </w:r>
            <w:proofErr w:type="spellEnd"/>
            <w:r w:rsidRPr="006544FA">
              <w:rPr>
                <w:rFonts w:cstheme="minorHAnsi"/>
                <w:bCs/>
                <w:lang w:val="es-ES"/>
              </w:rPr>
              <w:t xml:space="preserve"> </w:t>
            </w:r>
            <w:proofErr w:type="spellStart"/>
            <w:r w:rsidRPr="006544FA">
              <w:rPr>
                <w:rFonts w:cstheme="minorHAnsi"/>
                <w:bCs/>
                <w:lang w:val="es-ES"/>
              </w:rPr>
              <w:t>iar</w:t>
            </w:r>
            <w:proofErr w:type="spellEnd"/>
            <w:r w:rsidRPr="006544FA">
              <w:rPr>
                <w:rFonts w:cstheme="minorHAnsi"/>
                <w:bCs/>
                <w:lang w:val="es-ES"/>
              </w:rPr>
              <w:t xml:space="preserve"> </w:t>
            </w:r>
            <w:proofErr w:type="spellStart"/>
            <w:r w:rsidRPr="006544FA">
              <w:rPr>
                <w:rFonts w:cstheme="minorHAnsi"/>
                <w:bCs/>
                <w:lang w:val="es-ES"/>
              </w:rPr>
              <w:t>parametrii</w:t>
            </w:r>
            <w:proofErr w:type="spellEnd"/>
            <w:r w:rsidRPr="006544FA">
              <w:rPr>
                <w:rFonts w:cstheme="minorHAnsi"/>
                <w:bCs/>
                <w:lang w:val="es-ES"/>
              </w:rPr>
              <w:t xml:space="preserve"> </w:t>
            </w:r>
            <w:proofErr w:type="spellStart"/>
            <w:r w:rsidRPr="006544FA">
              <w:rPr>
                <w:rFonts w:cstheme="minorHAnsi"/>
                <w:bCs/>
                <w:lang w:val="es-ES"/>
              </w:rPr>
              <w:t>tehnici</w:t>
            </w:r>
            <w:proofErr w:type="spellEnd"/>
            <w:r w:rsidRPr="006544FA">
              <w:rPr>
                <w:rFonts w:cstheme="minorHAnsi"/>
                <w:bCs/>
                <w:lang w:val="es-ES"/>
              </w:rPr>
              <w:t xml:space="preserve"> </w:t>
            </w:r>
            <w:proofErr w:type="spellStart"/>
            <w:r w:rsidRPr="006544FA">
              <w:rPr>
                <w:rFonts w:cstheme="minorHAnsi"/>
                <w:bCs/>
                <w:lang w:val="es-ES"/>
              </w:rPr>
              <w:t>ai</w:t>
            </w:r>
            <w:proofErr w:type="spellEnd"/>
            <w:r w:rsidRPr="006544FA">
              <w:rPr>
                <w:rFonts w:cstheme="minorHAnsi"/>
                <w:bCs/>
                <w:lang w:val="es-ES"/>
              </w:rPr>
              <w:t xml:space="preserve"> </w:t>
            </w:r>
            <w:proofErr w:type="spellStart"/>
            <w:r w:rsidRPr="006544FA">
              <w:rPr>
                <w:rFonts w:cstheme="minorHAnsi"/>
                <w:bCs/>
                <w:lang w:val="es-ES"/>
              </w:rPr>
              <w:t>rețelei</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optimizați</w:t>
            </w:r>
            <w:proofErr w:type="spellEnd"/>
            <w:r w:rsidRPr="006544FA">
              <w:rPr>
                <w:rFonts w:cstheme="minorHAnsi"/>
                <w:bCs/>
                <w:lang w:val="es-ES"/>
              </w:rPr>
              <w:t>.</w:t>
            </w:r>
          </w:p>
          <w:p w14:paraId="3B341BF4" w14:textId="77777777" w:rsidR="00153F9F" w:rsidRPr="006544FA"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59213AD4" w14:textId="3360A6A4" w:rsidR="00153F9F" w:rsidRPr="006544FA" w:rsidRDefault="00153F9F" w:rsidP="00B551AE">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Întreținerea</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reparațiile</w:t>
            </w:r>
            <w:proofErr w:type="spellEnd"/>
            <w:r w:rsidRPr="006544FA">
              <w:rPr>
                <w:rFonts w:cstheme="minorHAnsi"/>
                <w:bCs/>
                <w:lang w:val="es-ES"/>
              </w:rPr>
              <w:t xml:space="preserve"> </w:t>
            </w:r>
            <w:proofErr w:type="spellStart"/>
            <w:r w:rsidRPr="006544FA">
              <w:rPr>
                <w:rFonts w:cstheme="minorHAnsi"/>
                <w:bCs/>
                <w:lang w:val="es-ES"/>
              </w:rPr>
              <w:t>nu</w:t>
            </w:r>
            <w:proofErr w:type="spellEnd"/>
            <w:r w:rsidRPr="006544FA">
              <w:rPr>
                <w:rFonts w:cstheme="minorHAnsi"/>
                <w:bCs/>
                <w:lang w:val="es-ES"/>
              </w:rPr>
              <w:t xml:space="preserve"> </w:t>
            </w:r>
            <w:proofErr w:type="spellStart"/>
            <w:r w:rsidRPr="006544FA">
              <w:rPr>
                <w:rFonts w:cstheme="minorHAnsi"/>
                <w:bCs/>
                <w:lang w:val="es-ES"/>
              </w:rPr>
              <w:t>intră</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w:t>
            </w:r>
            <w:proofErr w:type="spellStart"/>
            <w:r w:rsidRPr="006544FA">
              <w:rPr>
                <w:rFonts w:cstheme="minorHAnsi"/>
                <w:bCs/>
                <w:lang w:val="es-ES"/>
              </w:rPr>
              <w:t>definiția</w:t>
            </w:r>
            <w:proofErr w:type="spellEnd"/>
            <w:r w:rsidRPr="006544FA">
              <w:rPr>
                <w:rFonts w:cstheme="minorHAnsi"/>
                <w:bCs/>
                <w:lang w:val="es-ES"/>
              </w:rPr>
              <w:t xml:space="preserve"> </w:t>
            </w:r>
            <w:proofErr w:type="spellStart"/>
            <w:r w:rsidRPr="006544FA">
              <w:rPr>
                <w:rFonts w:cstheme="minorHAnsi"/>
                <w:bCs/>
                <w:lang w:val="es-ES"/>
              </w:rPr>
              <w:t>prezentului</w:t>
            </w:r>
            <w:proofErr w:type="spellEnd"/>
            <w:r w:rsidRPr="006544FA">
              <w:rPr>
                <w:rFonts w:cstheme="minorHAnsi"/>
                <w:bCs/>
                <w:lang w:val="es-ES"/>
              </w:rPr>
              <w:t xml:space="preserve"> </w:t>
            </w:r>
            <w:proofErr w:type="spellStart"/>
            <w:proofErr w:type="gramStart"/>
            <w:r w:rsidRPr="006544FA">
              <w:rPr>
                <w:rFonts w:cstheme="minorHAnsi"/>
                <w:bCs/>
                <w:lang w:val="es-ES"/>
              </w:rPr>
              <w:t>indicator</w:t>
            </w:r>
            <w:proofErr w:type="spellEnd"/>
            <w:r w:rsidRPr="006544FA">
              <w:rPr>
                <w:rFonts w:cstheme="minorHAnsi"/>
                <w:bCs/>
                <w:lang w:val="es-ES"/>
              </w:rPr>
              <w:t>(</w:t>
            </w:r>
            <w:proofErr w:type="spellStart"/>
            <w:proofErr w:type="gramEnd"/>
            <w:r w:rsidRPr="006544FA">
              <w:rPr>
                <w:rFonts w:cstheme="minorHAnsi"/>
                <w:bCs/>
                <w:lang w:val="es-ES"/>
              </w:rPr>
              <w:t>activitățile</w:t>
            </w:r>
            <w:proofErr w:type="spellEnd"/>
            <w:r w:rsidRPr="006544FA">
              <w:rPr>
                <w:rFonts w:cstheme="minorHAnsi"/>
                <w:bCs/>
                <w:lang w:val="es-ES"/>
              </w:rPr>
              <w:t xml:space="preserve"> </w:t>
            </w:r>
            <w:proofErr w:type="spellStart"/>
            <w:r w:rsidRPr="006544FA">
              <w:rPr>
                <w:rFonts w:cstheme="minorHAnsi"/>
                <w:bCs/>
                <w:lang w:val="es-ES"/>
              </w:rPr>
              <w:t>recurente</w:t>
            </w:r>
            <w:proofErr w:type="spellEnd"/>
            <w:r w:rsidRPr="006544FA">
              <w:rPr>
                <w:rFonts w:cstheme="minorHAnsi"/>
                <w:bCs/>
                <w:lang w:val="es-ES"/>
              </w:rPr>
              <w:t xml:space="preserve"> de </w:t>
            </w:r>
            <w:proofErr w:type="spellStart"/>
            <w:r w:rsidRPr="006544FA">
              <w:rPr>
                <w:rFonts w:cstheme="minorHAnsi"/>
                <w:bCs/>
                <w:lang w:val="es-ES"/>
              </w:rPr>
              <w:t>întretinere</w:t>
            </w:r>
            <w:proofErr w:type="spellEnd"/>
            <w:r w:rsidRPr="006544FA">
              <w:rPr>
                <w:rFonts w:cstheme="minorHAnsi"/>
                <w:bCs/>
                <w:lang w:val="es-ES"/>
              </w:rPr>
              <w:t xml:space="preserve">, </w:t>
            </w:r>
            <w:proofErr w:type="spellStart"/>
            <w:r w:rsidRPr="006544FA">
              <w:rPr>
                <w:rFonts w:cstheme="minorHAnsi"/>
                <w:bCs/>
                <w:lang w:val="es-ES"/>
              </w:rPr>
              <w:t>reparații</w:t>
            </w:r>
            <w:proofErr w:type="spellEnd"/>
            <w:r w:rsidRPr="006544FA">
              <w:rPr>
                <w:rFonts w:cstheme="minorHAnsi"/>
                <w:bCs/>
                <w:lang w:val="es-ES"/>
              </w:rPr>
              <w:t xml:space="preserve"> de </w:t>
            </w:r>
            <w:proofErr w:type="spellStart"/>
            <w:r w:rsidRPr="006544FA">
              <w:rPr>
                <w:rFonts w:cstheme="minorHAnsi"/>
                <w:bCs/>
                <w:lang w:val="es-ES"/>
              </w:rPr>
              <w:t>moment</w:t>
            </w:r>
            <w:proofErr w:type="spellEnd"/>
            <w:r w:rsidRPr="006544FA">
              <w:rPr>
                <w:rFonts w:cstheme="minorHAnsi"/>
                <w:bCs/>
                <w:lang w:val="es-ES"/>
              </w:rPr>
              <w:t>).</w:t>
            </w:r>
          </w:p>
        </w:tc>
      </w:tr>
      <w:tr w:rsidR="00153F9F" w:rsidRPr="006544FA" w14:paraId="28A1D97B"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hideMark/>
          </w:tcPr>
          <w:p w14:paraId="6312EF7A" w14:textId="77777777" w:rsidR="00153F9F" w:rsidRPr="006544FA" w:rsidRDefault="00153F9F" w:rsidP="00141F0D">
            <w:pPr>
              <w:widowControl w:val="0"/>
              <w:autoSpaceDE w:val="0"/>
              <w:autoSpaceDN w:val="0"/>
              <w:adjustRightInd w:val="0"/>
              <w:spacing w:before="20" w:line="276" w:lineRule="auto"/>
              <w:rPr>
                <w:rFonts w:cstheme="minorHAnsi"/>
                <w:lang w:val="en-US"/>
              </w:rPr>
            </w:pPr>
            <w:r w:rsidRPr="006544FA">
              <w:rPr>
                <w:rFonts w:cstheme="minorHAnsi"/>
                <w:lang w:val="en-US"/>
              </w:rPr>
              <w:lastRenderedPageBreak/>
              <w:t>RCO 32</w:t>
            </w:r>
          </w:p>
        </w:tc>
        <w:tc>
          <w:tcPr>
            <w:tcW w:w="2500" w:type="dxa"/>
            <w:hideMark/>
          </w:tcPr>
          <w:p w14:paraId="687A16BA" w14:textId="77777777" w:rsidR="00153F9F" w:rsidRPr="006544FA" w:rsidRDefault="00153F9F" w:rsidP="00141F0D">
            <w:pPr>
              <w:spacing w:before="20" w:line="276" w:lineRule="auto"/>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Capacități</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optimizate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tratarea</w:t>
            </w:r>
            <w:proofErr w:type="spellEnd"/>
            <w:r w:rsidRPr="006544FA">
              <w:rPr>
                <w:rFonts w:cstheme="minorHAnsi"/>
                <w:bCs/>
                <w:lang w:val="es-ES"/>
              </w:rPr>
              <w:t xml:space="preserve"> </w:t>
            </w:r>
            <w:proofErr w:type="spellStart"/>
            <w:r w:rsidRPr="006544FA">
              <w:rPr>
                <w:rFonts w:cstheme="minorHAnsi"/>
                <w:bCs/>
                <w:lang w:val="es-ES"/>
              </w:rPr>
              <w:t>apelor</w:t>
            </w:r>
            <w:proofErr w:type="spellEnd"/>
            <w:r w:rsidRPr="006544FA">
              <w:rPr>
                <w:rFonts w:cstheme="minorHAnsi"/>
                <w:bCs/>
                <w:lang w:val="es-ES"/>
              </w:rPr>
              <w:t xml:space="preserve"> </w:t>
            </w:r>
            <w:proofErr w:type="spellStart"/>
            <w:r w:rsidRPr="006544FA">
              <w:rPr>
                <w:rFonts w:cstheme="minorHAnsi"/>
                <w:bCs/>
                <w:lang w:val="es-ES"/>
              </w:rPr>
              <w:t>uzate</w:t>
            </w:r>
            <w:proofErr w:type="spellEnd"/>
          </w:p>
        </w:tc>
        <w:tc>
          <w:tcPr>
            <w:tcW w:w="1244" w:type="dxa"/>
            <w:hideMark/>
          </w:tcPr>
          <w:p w14:paraId="2EC6BDA1" w14:textId="77777777" w:rsidR="00153F9F" w:rsidRPr="006544FA" w:rsidRDefault="00153F9F" w:rsidP="00141F0D">
            <w:pPr>
              <w:keepNext/>
              <w:widowControl w:val="0"/>
              <w:autoSpaceDE w:val="0"/>
              <w:autoSpaceDN w:val="0"/>
              <w:adjustRightInd w:val="0"/>
              <w:spacing w:before="20" w:line="276" w:lineRule="auto"/>
              <w:cnfStyle w:val="000000100000" w:firstRow="0" w:lastRow="0" w:firstColumn="0" w:lastColumn="0" w:oddVBand="0" w:evenVBand="0" w:oddHBand="1" w:evenHBand="0" w:firstRowFirstColumn="0" w:firstRowLastColumn="0" w:lastRowFirstColumn="0" w:lastRowLastColumn="0"/>
              <w:rPr>
                <w:rFonts w:cstheme="minorHAnsi"/>
                <w:color w:val="231F20"/>
                <w:lang w:val="en-US"/>
              </w:rPr>
            </w:pPr>
            <w:proofErr w:type="spellStart"/>
            <w:r w:rsidRPr="006544FA">
              <w:rPr>
                <w:rFonts w:cstheme="minorHAnsi"/>
                <w:lang w:val="en-US"/>
              </w:rPr>
              <w:t>populație</w:t>
            </w:r>
            <w:proofErr w:type="spellEnd"/>
            <w:r w:rsidRPr="006544FA">
              <w:rPr>
                <w:rFonts w:cstheme="minorHAnsi"/>
                <w:lang w:val="en-US"/>
              </w:rPr>
              <w:t xml:space="preserve"> </w:t>
            </w:r>
            <w:proofErr w:type="spellStart"/>
            <w:r w:rsidRPr="006544FA">
              <w:rPr>
                <w:rFonts w:cstheme="minorHAnsi"/>
                <w:lang w:val="en-US"/>
              </w:rPr>
              <w:t>echivalentă</w:t>
            </w:r>
            <w:proofErr w:type="spellEnd"/>
          </w:p>
        </w:tc>
        <w:tc>
          <w:tcPr>
            <w:tcW w:w="5844" w:type="dxa"/>
          </w:tcPr>
          <w:p w14:paraId="19659E16" w14:textId="77777777" w:rsidR="00153F9F" w:rsidRPr="006544FA" w:rsidRDefault="00153F9F" w:rsidP="00141F0D">
            <w:pPr>
              <w:widowControl w:val="0"/>
              <w:autoSpaceDE w:val="0"/>
              <w:autoSpaceDN w:val="0"/>
              <w:adjustRightInd w:val="0"/>
              <w:spacing w:before="20" w:line="276" w:lineRule="auto"/>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Capacitate</w:t>
            </w:r>
            <w:proofErr w:type="spellEnd"/>
            <w:r w:rsidRPr="006544FA">
              <w:rPr>
                <w:rFonts w:cstheme="minorHAnsi"/>
                <w:bCs/>
                <w:lang w:val="es-ES"/>
              </w:rPr>
              <w:t xml:space="preserve"> </w:t>
            </w:r>
            <w:proofErr w:type="spellStart"/>
            <w:r w:rsidRPr="006544FA">
              <w:rPr>
                <w:rFonts w:cstheme="minorHAnsi"/>
                <w:bCs/>
                <w:lang w:val="es-ES"/>
              </w:rPr>
              <w:t>suplimentară</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tratarea</w:t>
            </w:r>
            <w:proofErr w:type="spellEnd"/>
            <w:r w:rsidRPr="006544FA">
              <w:rPr>
                <w:rFonts w:cstheme="minorHAnsi"/>
                <w:bCs/>
                <w:lang w:val="es-ES"/>
              </w:rPr>
              <w:t xml:space="preserve"> </w:t>
            </w:r>
            <w:proofErr w:type="spellStart"/>
            <w:r w:rsidRPr="006544FA">
              <w:rPr>
                <w:rFonts w:cstheme="minorHAnsi"/>
                <w:bCs/>
                <w:lang w:val="es-ES"/>
              </w:rPr>
              <w:t>apelor</w:t>
            </w:r>
            <w:proofErr w:type="spellEnd"/>
            <w:r w:rsidRPr="006544FA">
              <w:rPr>
                <w:rFonts w:cstheme="minorHAnsi"/>
                <w:bCs/>
                <w:lang w:val="es-ES"/>
              </w:rPr>
              <w:t xml:space="preserve"> </w:t>
            </w:r>
            <w:proofErr w:type="spellStart"/>
            <w:r w:rsidRPr="006544FA">
              <w:rPr>
                <w:rFonts w:cstheme="minorHAnsi"/>
                <w:bCs/>
                <w:lang w:val="es-ES"/>
              </w:rPr>
              <w:t>uzate</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optimizată</w:t>
            </w:r>
            <w:proofErr w:type="spellEnd"/>
            <w:r w:rsidRPr="006544FA">
              <w:rPr>
                <w:rFonts w:cstheme="minorHAnsi"/>
                <w:bCs/>
                <w:lang w:val="es-ES"/>
              </w:rPr>
              <w:t xml:space="preserve"> </w:t>
            </w:r>
            <w:proofErr w:type="spellStart"/>
            <w:r w:rsidRPr="006544FA">
              <w:rPr>
                <w:rFonts w:cstheme="minorHAnsi"/>
                <w:bCs/>
                <w:lang w:val="es-ES"/>
              </w:rPr>
              <w:t>prin</w:t>
            </w:r>
            <w:proofErr w:type="spellEnd"/>
            <w:r w:rsidRPr="006544FA">
              <w:rPr>
                <w:rFonts w:cstheme="minorHAnsi"/>
                <w:bCs/>
                <w:lang w:val="es-ES"/>
              </w:rPr>
              <w:t xml:space="preserve"> </w:t>
            </w:r>
            <w:proofErr w:type="spellStart"/>
            <w:r w:rsidRPr="006544FA">
              <w:rPr>
                <w:rFonts w:cstheme="minorHAnsi"/>
                <w:bCs/>
                <w:lang w:val="es-ES"/>
              </w:rPr>
              <w:t>proiectele</w:t>
            </w:r>
            <w:proofErr w:type="spellEnd"/>
            <w:r w:rsidRPr="006544FA">
              <w:rPr>
                <w:rFonts w:cstheme="minorHAnsi"/>
                <w:bCs/>
                <w:lang w:val="es-ES"/>
              </w:rPr>
              <w:t xml:space="preserve"> </w:t>
            </w:r>
            <w:proofErr w:type="spellStart"/>
            <w:r w:rsidRPr="006544FA">
              <w:rPr>
                <w:rFonts w:cstheme="minorHAnsi"/>
                <w:bCs/>
                <w:lang w:val="es-ES"/>
              </w:rPr>
              <w:t>sprijinite</w:t>
            </w:r>
            <w:proofErr w:type="spellEnd"/>
            <w:r w:rsidRPr="006544FA">
              <w:rPr>
                <w:rFonts w:cstheme="minorHAnsi"/>
                <w:bCs/>
                <w:lang w:val="es-ES"/>
              </w:rPr>
              <w:t xml:space="preserve">. </w:t>
            </w:r>
            <w:proofErr w:type="spellStart"/>
            <w:r w:rsidRPr="006544FA">
              <w:rPr>
                <w:rFonts w:cstheme="minorHAnsi"/>
                <w:bCs/>
                <w:lang w:val="es-ES"/>
              </w:rPr>
              <w:t>Optimizarea</w:t>
            </w:r>
            <w:proofErr w:type="spellEnd"/>
            <w:r w:rsidRPr="006544FA">
              <w:rPr>
                <w:rFonts w:cstheme="minorHAnsi"/>
                <w:bCs/>
                <w:lang w:val="es-ES"/>
              </w:rPr>
              <w:t xml:space="preserve"> se </w:t>
            </w:r>
            <w:proofErr w:type="spellStart"/>
            <w:r w:rsidRPr="006544FA">
              <w:rPr>
                <w:rFonts w:cstheme="minorHAnsi"/>
                <w:bCs/>
                <w:lang w:val="es-ES"/>
              </w:rPr>
              <w:t>referă</w:t>
            </w:r>
            <w:proofErr w:type="spellEnd"/>
            <w:r w:rsidRPr="006544FA">
              <w:rPr>
                <w:rFonts w:cstheme="minorHAnsi"/>
                <w:bCs/>
                <w:lang w:val="es-ES"/>
              </w:rPr>
              <w:t xml:space="preserve"> la </w:t>
            </w:r>
            <w:proofErr w:type="spellStart"/>
            <w:r w:rsidRPr="006544FA">
              <w:rPr>
                <w:rFonts w:cstheme="minorHAnsi"/>
                <w:bCs/>
                <w:lang w:val="es-ES"/>
              </w:rPr>
              <w:t>îmbunătățiri</w:t>
            </w:r>
            <w:proofErr w:type="spellEnd"/>
            <w:r w:rsidRPr="006544FA">
              <w:rPr>
                <w:rFonts w:cstheme="minorHAnsi"/>
                <w:bCs/>
                <w:lang w:val="es-ES"/>
              </w:rPr>
              <w:t xml:space="preserve"> </w:t>
            </w:r>
            <w:proofErr w:type="spellStart"/>
            <w:r w:rsidRPr="006544FA">
              <w:rPr>
                <w:rFonts w:cstheme="minorHAnsi"/>
                <w:bCs/>
                <w:lang w:val="es-ES"/>
              </w:rPr>
              <w:t>semnificative</w:t>
            </w:r>
            <w:proofErr w:type="spellEnd"/>
            <w:r w:rsidRPr="006544FA">
              <w:rPr>
                <w:rFonts w:cstheme="minorHAnsi"/>
                <w:bCs/>
                <w:lang w:val="es-ES"/>
              </w:rPr>
              <w:t xml:space="preserve"> ale </w:t>
            </w:r>
            <w:proofErr w:type="spellStart"/>
            <w:r w:rsidRPr="006544FA">
              <w:rPr>
                <w:rFonts w:cstheme="minorHAnsi"/>
                <w:bCs/>
                <w:lang w:val="es-ES"/>
              </w:rPr>
              <w:t>metodei</w:t>
            </w:r>
            <w:proofErr w:type="spellEnd"/>
            <w:r w:rsidRPr="006544FA">
              <w:rPr>
                <w:rFonts w:cstheme="minorHAnsi"/>
                <w:bCs/>
                <w:lang w:val="es-ES"/>
              </w:rPr>
              <w:t xml:space="preserve"> de tratare a </w:t>
            </w:r>
            <w:proofErr w:type="spellStart"/>
            <w:r w:rsidRPr="006544FA">
              <w:rPr>
                <w:rFonts w:cstheme="minorHAnsi"/>
                <w:bCs/>
                <w:lang w:val="es-ES"/>
              </w:rPr>
              <w:t>apelor</w:t>
            </w:r>
            <w:proofErr w:type="spellEnd"/>
            <w:r w:rsidRPr="006544FA">
              <w:rPr>
                <w:rFonts w:cstheme="minorHAnsi"/>
                <w:bCs/>
                <w:lang w:val="es-ES"/>
              </w:rPr>
              <w:t xml:space="preserve"> </w:t>
            </w:r>
            <w:proofErr w:type="spellStart"/>
            <w:r w:rsidRPr="006544FA">
              <w:rPr>
                <w:rFonts w:cstheme="minorHAnsi"/>
                <w:bCs/>
                <w:lang w:val="es-ES"/>
              </w:rPr>
              <w:t>uzate</w:t>
            </w:r>
            <w:proofErr w:type="spellEnd"/>
            <w:r w:rsidRPr="006544FA">
              <w:rPr>
                <w:rFonts w:cstheme="minorHAnsi"/>
                <w:bCs/>
                <w:lang w:val="es-ES"/>
              </w:rPr>
              <w:t xml:space="preserve"> (</w:t>
            </w:r>
            <w:proofErr w:type="spellStart"/>
            <w:r w:rsidRPr="006544FA">
              <w:rPr>
                <w:rFonts w:cstheme="minorHAnsi"/>
                <w:bCs/>
                <w:lang w:val="es-ES"/>
              </w:rPr>
              <w:t>exemplu</w:t>
            </w:r>
            <w:proofErr w:type="spellEnd"/>
            <w:r w:rsidRPr="006544FA">
              <w:rPr>
                <w:rFonts w:cstheme="minorHAnsi"/>
                <w:bCs/>
                <w:lang w:val="es-ES"/>
              </w:rPr>
              <w:t xml:space="preserve">: din primar la </w:t>
            </w:r>
            <w:proofErr w:type="spellStart"/>
            <w:r w:rsidRPr="006544FA">
              <w:rPr>
                <w:rFonts w:cstheme="minorHAnsi"/>
                <w:bCs/>
                <w:lang w:val="es-ES"/>
              </w:rPr>
              <w:t>tratament</w:t>
            </w:r>
            <w:proofErr w:type="spellEnd"/>
            <w:r w:rsidRPr="006544FA">
              <w:rPr>
                <w:rFonts w:cstheme="minorHAnsi"/>
                <w:bCs/>
                <w:lang w:val="es-ES"/>
              </w:rPr>
              <w:t xml:space="preserve"> secundar).</w:t>
            </w:r>
          </w:p>
          <w:p w14:paraId="6A6E683D" w14:textId="77777777" w:rsidR="00153F9F" w:rsidRPr="006544FA" w:rsidRDefault="00153F9F" w:rsidP="00141F0D">
            <w:pPr>
              <w:widowControl w:val="0"/>
              <w:autoSpaceDE w:val="0"/>
              <w:autoSpaceDN w:val="0"/>
              <w:adjustRightInd w:val="0"/>
              <w:spacing w:before="20" w:line="276" w:lineRule="auto"/>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Echivalentul</w:t>
            </w:r>
            <w:proofErr w:type="spellEnd"/>
            <w:r w:rsidRPr="006544FA">
              <w:rPr>
                <w:rFonts w:cstheme="minorHAnsi"/>
                <w:bCs/>
                <w:lang w:val="es-ES"/>
              </w:rPr>
              <w:t xml:space="preserve"> </w:t>
            </w:r>
            <w:proofErr w:type="spellStart"/>
            <w:r w:rsidRPr="006544FA">
              <w:rPr>
                <w:rFonts w:cstheme="minorHAnsi"/>
                <w:bCs/>
                <w:lang w:val="es-ES"/>
              </w:rPr>
              <w:t>populației</w:t>
            </w:r>
            <w:proofErr w:type="spellEnd"/>
            <w:r w:rsidRPr="006544FA">
              <w:rPr>
                <w:rFonts w:cstheme="minorHAnsi"/>
                <w:bCs/>
                <w:lang w:val="es-ES"/>
              </w:rPr>
              <w:t xml:space="preserve"> (1 </w:t>
            </w:r>
            <w:proofErr w:type="spellStart"/>
            <w:r w:rsidRPr="006544FA">
              <w:rPr>
                <w:rFonts w:cstheme="minorHAnsi"/>
                <w:bCs/>
                <w:lang w:val="es-ES"/>
              </w:rPr>
              <w:t>p.e</w:t>
            </w:r>
            <w:proofErr w:type="spellEnd"/>
            <w:r w:rsidRPr="006544FA">
              <w:rPr>
                <w:rFonts w:cstheme="minorHAnsi"/>
                <w:bCs/>
                <w:lang w:val="es-ES"/>
              </w:rPr>
              <w:t xml:space="preserve">.) este </w:t>
            </w:r>
            <w:proofErr w:type="spellStart"/>
            <w:r w:rsidRPr="006544FA">
              <w:rPr>
                <w:rFonts w:cstheme="minorHAnsi"/>
                <w:bCs/>
                <w:lang w:val="es-ES"/>
              </w:rPr>
              <w:t>definit</w:t>
            </w:r>
            <w:proofErr w:type="spellEnd"/>
            <w:r w:rsidRPr="006544FA">
              <w:rPr>
                <w:rFonts w:cstheme="minorHAnsi"/>
                <w:bCs/>
                <w:lang w:val="es-ES"/>
              </w:rPr>
              <w:t xml:space="preserve"> ca </w:t>
            </w:r>
            <w:proofErr w:type="spellStart"/>
            <w:r w:rsidRPr="006544FA">
              <w:rPr>
                <w:rFonts w:cstheme="minorHAnsi"/>
                <w:bCs/>
                <w:lang w:val="es-ES"/>
              </w:rPr>
              <w:t>încărcătura</w:t>
            </w:r>
            <w:proofErr w:type="spellEnd"/>
            <w:r w:rsidRPr="006544FA">
              <w:rPr>
                <w:rFonts w:cstheme="minorHAnsi"/>
                <w:bCs/>
                <w:lang w:val="es-ES"/>
              </w:rPr>
              <w:t xml:space="preserve"> </w:t>
            </w:r>
            <w:proofErr w:type="spellStart"/>
            <w:r w:rsidRPr="006544FA">
              <w:rPr>
                <w:rFonts w:cstheme="minorHAnsi"/>
                <w:bCs/>
                <w:lang w:val="es-ES"/>
              </w:rPr>
              <w:t>organică</w:t>
            </w:r>
            <w:proofErr w:type="spellEnd"/>
            <w:r w:rsidRPr="006544FA">
              <w:rPr>
                <w:rFonts w:cstheme="minorHAnsi"/>
                <w:bCs/>
                <w:lang w:val="es-ES"/>
              </w:rPr>
              <w:t xml:space="preserve"> </w:t>
            </w:r>
            <w:proofErr w:type="spellStart"/>
            <w:r w:rsidRPr="006544FA">
              <w:rPr>
                <w:rFonts w:cstheme="minorHAnsi"/>
                <w:bCs/>
                <w:lang w:val="es-ES"/>
              </w:rPr>
              <w:t>biodegradabilă</w:t>
            </w:r>
            <w:proofErr w:type="spellEnd"/>
            <w:r w:rsidRPr="006544FA">
              <w:rPr>
                <w:rFonts w:cstheme="minorHAnsi"/>
                <w:bCs/>
                <w:lang w:val="es-ES"/>
              </w:rPr>
              <w:t xml:space="preserve"> </w:t>
            </w:r>
            <w:proofErr w:type="spellStart"/>
            <w:r w:rsidRPr="006544FA">
              <w:rPr>
                <w:rFonts w:cstheme="minorHAnsi"/>
                <w:bCs/>
                <w:lang w:val="es-ES"/>
              </w:rPr>
              <w:t>având</w:t>
            </w:r>
            <w:proofErr w:type="spellEnd"/>
            <w:r w:rsidRPr="006544FA">
              <w:rPr>
                <w:rFonts w:cstheme="minorHAnsi"/>
                <w:bCs/>
                <w:lang w:val="es-ES"/>
              </w:rPr>
              <w:t xml:space="preserve"> o cerere </w:t>
            </w:r>
            <w:proofErr w:type="spellStart"/>
            <w:r w:rsidRPr="006544FA">
              <w:rPr>
                <w:rFonts w:cstheme="minorHAnsi"/>
                <w:bCs/>
                <w:lang w:val="es-ES"/>
              </w:rPr>
              <w:t>biochimică</w:t>
            </w:r>
            <w:proofErr w:type="spellEnd"/>
            <w:r w:rsidRPr="006544FA">
              <w:rPr>
                <w:rFonts w:cstheme="minorHAnsi"/>
                <w:bCs/>
                <w:lang w:val="es-ES"/>
              </w:rPr>
              <w:t xml:space="preserve"> de </w:t>
            </w:r>
            <w:proofErr w:type="spellStart"/>
            <w:r w:rsidRPr="006544FA">
              <w:rPr>
                <w:rFonts w:cstheme="minorHAnsi"/>
                <w:bCs/>
                <w:lang w:val="es-ES"/>
              </w:rPr>
              <w:t>oxigen</w:t>
            </w:r>
            <w:proofErr w:type="spellEnd"/>
            <w:r w:rsidRPr="006544FA">
              <w:rPr>
                <w:rFonts w:cstheme="minorHAnsi"/>
                <w:bCs/>
                <w:lang w:val="es-ES"/>
              </w:rPr>
              <w:t xml:space="preserve"> (BOD) de </w:t>
            </w:r>
            <w:proofErr w:type="spellStart"/>
            <w:r w:rsidRPr="006544FA">
              <w:rPr>
                <w:rFonts w:cstheme="minorHAnsi"/>
                <w:bCs/>
                <w:lang w:val="es-ES"/>
              </w:rPr>
              <w:t>cinci</w:t>
            </w:r>
            <w:proofErr w:type="spellEnd"/>
            <w:r w:rsidRPr="006544FA">
              <w:rPr>
                <w:rFonts w:cstheme="minorHAnsi"/>
                <w:bCs/>
                <w:lang w:val="es-ES"/>
              </w:rPr>
              <w:t xml:space="preserve"> </w:t>
            </w:r>
            <w:proofErr w:type="spellStart"/>
            <w:r w:rsidRPr="006544FA">
              <w:rPr>
                <w:rFonts w:cstheme="minorHAnsi"/>
                <w:bCs/>
                <w:lang w:val="es-ES"/>
              </w:rPr>
              <w:t>zile</w:t>
            </w:r>
            <w:proofErr w:type="spellEnd"/>
            <w:r w:rsidRPr="006544FA">
              <w:rPr>
                <w:rFonts w:cstheme="minorHAnsi"/>
                <w:bCs/>
                <w:lang w:val="es-ES"/>
              </w:rPr>
              <w:t xml:space="preserve"> de 60 g </w:t>
            </w:r>
            <w:proofErr w:type="spellStart"/>
            <w:r w:rsidRPr="006544FA">
              <w:rPr>
                <w:rFonts w:cstheme="minorHAnsi"/>
                <w:bCs/>
                <w:lang w:val="es-ES"/>
              </w:rPr>
              <w:t>oxigen</w:t>
            </w:r>
            <w:proofErr w:type="spellEnd"/>
            <w:r w:rsidRPr="006544FA">
              <w:rPr>
                <w:rFonts w:cstheme="minorHAnsi"/>
                <w:bCs/>
                <w:lang w:val="es-ES"/>
              </w:rPr>
              <w:t>/</w:t>
            </w:r>
            <w:proofErr w:type="spellStart"/>
            <w:r w:rsidRPr="006544FA">
              <w:rPr>
                <w:rFonts w:cstheme="minorHAnsi"/>
                <w:bCs/>
                <w:lang w:val="es-ES"/>
              </w:rPr>
              <w:t>zi</w:t>
            </w:r>
            <w:proofErr w:type="spellEnd"/>
            <w:r w:rsidRPr="006544FA">
              <w:rPr>
                <w:rFonts w:cstheme="minorHAnsi"/>
                <w:bCs/>
                <w:lang w:val="es-ES"/>
              </w:rPr>
              <w:t xml:space="preserve">. (A se </w:t>
            </w:r>
            <w:proofErr w:type="spellStart"/>
            <w:r w:rsidRPr="006544FA">
              <w:rPr>
                <w:rFonts w:cstheme="minorHAnsi"/>
                <w:bCs/>
                <w:lang w:val="es-ES"/>
              </w:rPr>
              <w:t>vedea</w:t>
            </w:r>
            <w:proofErr w:type="spellEnd"/>
            <w:r w:rsidRPr="006544FA">
              <w:rPr>
                <w:rFonts w:cstheme="minorHAnsi"/>
                <w:bCs/>
                <w:lang w:val="es-ES"/>
              </w:rPr>
              <w:t xml:space="preserve"> Directiva </w:t>
            </w:r>
            <w:proofErr w:type="spellStart"/>
            <w:r w:rsidRPr="006544FA">
              <w:rPr>
                <w:rFonts w:cstheme="minorHAnsi"/>
                <w:bCs/>
                <w:lang w:val="es-ES"/>
              </w:rPr>
              <w:t>Consiliului</w:t>
            </w:r>
            <w:proofErr w:type="spellEnd"/>
            <w:r w:rsidRPr="006544FA">
              <w:rPr>
                <w:rFonts w:cstheme="minorHAnsi"/>
                <w:bCs/>
                <w:lang w:val="es-ES"/>
              </w:rPr>
              <w:t xml:space="preserve"> 91/271/CE </w:t>
            </w:r>
            <w:proofErr w:type="spellStart"/>
            <w:r w:rsidRPr="006544FA">
              <w:rPr>
                <w:rFonts w:cstheme="minorHAnsi"/>
                <w:bCs/>
                <w:lang w:val="es-ES"/>
              </w:rPr>
              <w:t>în</w:t>
            </w:r>
            <w:proofErr w:type="spellEnd"/>
            <w:r w:rsidRPr="006544FA">
              <w:rPr>
                <w:rFonts w:cstheme="minorHAnsi"/>
                <w:bCs/>
                <w:lang w:val="es-ES"/>
              </w:rPr>
              <w:t xml:space="preserve"> </w:t>
            </w:r>
            <w:proofErr w:type="spellStart"/>
            <w:r w:rsidRPr="006544FA">
              <w:rPr>
                <w:rFonts w:cstheme="minorHAnsi"/>
                <w:bCs/>
                <w:lang w:val="es-ES"/>
              </w:rPr>
              <w:t>referințe</w:t>
            </w:r>
            <w:proofErr w:type="spellEnd"/>
            <w:r w:rsidRPr="006544FA">
              <w:rPr>
                <w:rFonts w:cstheme="minorHAnsi"/>
                <w:bCs/>
                <w:lang w:val="es-ES"/>
              </w:rPr>
              <w:t>)</w:t>
            </w:r>
          </w:p>
        </w:tc>
      </w:tr>
    </w:tbl>
    <w:p w14:paraId="66830816" w14:textId="77777777" w:rsidR="00153F9F" w:rsidRDefault="00153F9F" w:rsidP="00153F9F">
      <w:pPr>
        <w:ind w:firstLine="708"/>
        <w:rPr>
          <w:rFonts w:cstheme="minorHAnsi"/>
          <w:i/>
        </w:rPr>
      </w:pPr>
    </w:p>
    <w:p w14:paraId="40DF51C4" w14:textId="45DBBF6B" w:rsidR="00B551AE" w:rsidRPr="00E9351C" w:rsidRDefault="00D93DFE">
      <w:pPr>
        <w:jc w:val="both"/>
        <w:rPr>
          <w:rFonts w:cstheme="minorHAnsi"/>
          <w:b/>
          <w:bCs/>
          <w:iCs/>
          <w:color w:val="FF0000"/>
        </w:rPr>
      </w:pPr>
      <w:r>
        <w:rPr>
          <w:rFonts w:cstheme="minorHAnsi"/>
          <w:b/>
          <w:bCs/>
          <w:iCs/>
          <w:color w:val="FF0000"/>
        </w:rPr>
        <w:t>Notă:</w:t>
      </w:r>
    </w:p>
    <w:p w14:paraId="3BD62689" w14:textId="1F915B83" w:rsidR="00D93DFE" w:rsidRPr="0060014A" w:rsidRDefault="00D93DFE" w:rsidP="00D93DFE">
      <w:pPr>
        <w:jc w:val="both"/>
        <w:rPr>
          <w:rFonts w:cstheme="minorHAnsi"/>
          <w:iCs/>
          <w:color w:val="FF0000"/>
        </w:rPr>
      </w:pPr>
      <w:r w:rsidRPr="0060014A">
        <w:rPr>
          <w:rFonts w:cstheme="minorHAnsi"/>
          <w:iCs/>
          <w:color w:val="FF0000"/>
        </w:rPr>
        <w:t>Indicatoruli RCO30 reprezinta suma dintre valoarea indicatorului 2S70 - Rețea de distribuție apă potabilă (nouă) si valoarea indicatorului 2S71 - Rețea de distribuție apă potabilă (reabilitată) din POIM.</w:t>
      </w:r>
    </w:p>
    <w:p w14:paraId="21913C20" w14:textId="53ABDE9C" w:rsidR="00D93DFE" w:rsidRPr="0060014A" w:rsidRDefault="00D93DFE" w:rsidP="00D93DFE">
      <w:pPr>
        <w:jc w:val="both"/>
        <w:rPr>
          <w:rFonts w:cstheme="minorHAnsi"/>
          <w:iCs/>
          <w:color w:val="FF0000"/>
        </w:rPr>
      </w:pPr>
      <w:r w:rsidRPr="0060014A">
        <w:rPr>
          <w:rFonts w:cstheme="minorHAnsi"/>
          <w:iCs/>
          <w:color w:val="FF0000"/>
        </w:rPr>
        <w:t>Indicatorul RCO31 reprezinta suma dintre valoarea indicatorului 2S74-Rețea canalizare (nouă) si valoarea indicatorului 2S75-Rețea canalizare (reabilitată) din POIM.</w:t>
      </w:r>
    </w:p>
    <w:p w14:paraId="5BBC4FBF" w14:textId="1B8AA541" w:rsidR="00D93DFE" w:rsidRPr="0060014A" w:rsidRDefault="00D93DFE" w:rsidP="00D93DFE">
      <w:pPr>
        <w:jc w:val="both"/>
        <w:rPr>
          <w:rFonts w:cstheme="minorHAnsi"/>
          <w:iCs/>
          <w:color w:val="FF0000"/>
        </w:rPr>
      </w:pPr>
      <w:r w:rsidRPr="0060014A">
        <w:rPr>
          <w:rFonts w:cstheme="minorHAnsi"/>
          <w:iCs/>
          <w:color w:val="FF0000"/>
        </w:rPr>
        <w:t>Cei doi indicatori includ lungimile de conducte noi și optimizate/reabilitate cumulat (incluzând aducțiuni, rețele de distribuție, rețele de transport, colectoare, refulări etc.), defalcarea pe categorii, prezentându-se la secțiunea descrierea proiectului, fără a fi evidențiați ca indicatori suplimentari.</w:t>
      </w:r>
    </w:p>
    <w:p w14:paraId="6FE605E3" w14:textId="624C2E19" w:rsidR="008A57B5" w:rsidRPr="0060014A" w:rsidRDefault="00D93DFE" w:rsidP="00D93DFE">
      <w:pPr>
        <w:jc w:val="both"/>
        <w:rPr>
          <w:rFonts w:cstheme="minorHAnsi"/>
          <w:iCs/>
          <w:color w:val="FF0000"/>
        </w:rPr>
      </w:pPr>
      <w:r w:rsidRPr="0060014A">
        <w:rPr>
          <w:rFonts w:cstheme="minorHAnsi"/>
          <w:iCs/>
          <w:color w:val="FF0000"/>
        </w:rPr>
        <w:t>La indicatorul RCO32 se vor trece doar capacitățiile suplimentare noi și/sau optimizate semnificativ (care implică îmbunătățirea metodei de tratare) în populație echivalentă. Stațiile de epurare noi/modernizate/reabilitate vor fi prezentate  la secțiunea descrierea proiectului. Orice modernizare asupra stațiilor de tratare (care nu implică îmbunătățirea procesului de tratare) va fi evidențiată la indicatori suplimentari.</w:t>
      </w:r>
    </w:p>
    <w:p w14:paraId="34575689" w14:textId="691D4108" w:rsidR="00153F9F" w:rsidRPr="00A64E0B" w:rsidRDefault="00153F9F" w:rsidP="008D3D73">
      <w:pPr>
        <w:pStyle w:val="Heading3"/>
      </w:pPr>
      <w:bookmarkStart w:id="32" w:name="_Toc141442788"/>
      <w:r w:rsidRPr="00A64E0B">
        <w:t>3.8.2.</w:t>
      </w:r>
      <w:r w:rsidRPr="00A64E0B">
        <w:tab/>
        <w:t>Indicatori de rezultat</w:t>
      </w:r>
      <w:bookmarkEnd w:id="32"/>
    </w:p>
    <w:tbl>
      <w:tblPr>
        <w:tblStyle w:val="TableGrid"/>
        <w:tblW w:w="10627" w:type="dxa"/>
        <w:jc w:val="center"/>
        <w:tblLook w:val="04A0" w:firstRow="1" w:lastRow="0" w:firstColumn="1" w:lastColumn="0" w:noHBand="0" w:noVBand="1"/>
      </w:tblPr>
      <w:tblGrid>
        <w:gridCol w:w="1039"/>
        <w:gridCol w:w="2500"/>
        <w:gridCol w:w="1244"/>
        <w:gridCol w:w="5844"/>
      </w:tblGrid>
      <w:tr w:rsidR="00153F9F" w:rsidRPr="00A64E0B" w14:paraId="6EA299FE" w14:textId="77777777" w:rsidTr="00141F0D">
        <w:trPr>
          <w:jc w:val="center"/>
        </w:trPr>
        <w:tc>
          <w:tcPr>
            <w:tcW w:w="1039" w:type="dxa"/>
            <w:tcBorders>
              <w:top w:val="single" w:sz="4" w:space="0" w:color="auto"/>
              <w:left w:val="single" w:sz="4" w:space="0" w:color="auto"/>
              <w:bottom w:val="single" w:sz="4" w:space="0" w:color="auto"/>
              <w:right w:val="single" w:sz="4" w:space="0" w:color="auto"/>
            </w:tcBorders>
            <w:hideMark/>
          </w:tcPr>
          <w:p w14:paraId="4B85E046" w14:textId="77777777" w:rsidR="00153F9F" w:rsidRPr="00A64E0B" w:rsidRDefault="00153F9F" w:rsidP="00141F0D">
            <w:pPr>
              <w:widowControl w:val="0"/>
              <w:autoSpaceDE w:val="0"/>
              <w:autoSpaceDN w:val="0"/>
              <w:adjustRightInd w:val="0"/>
              <w:spacing w:before="20" w:line="276" w:lineRule="auto"/>
              <w:jc w:val="center"/>
              <w:rPr>
                <w:rFonts w:eastAsiaTheme="minorEastAsia" w:cstheme="minorHAnsi"/>
                <w:bCs/>
                <w:color w:val="231F20"/>
              </w:rPr>
            </w:pPr>
            <w:r w:rsidRPr="00A64E0B">
              <w:rPr>
                <w:rFonts w:cstheme="minorHAnsi"/>
                <w:bCs/>
                <w:color w:val="231F20"/>
              </w:rPr>
              <w:t>ID</w:t>
            </w:r>
          </w:p>
        </w:tc>
        <w:tc>
          <w:tcPr>
            <w:tcW w:w="2500" w:type="dxa"/>
            <w:tcBorders>
              <w:top w:val="single" w:sz="4" w:space="0" w:color="auto"/>
              <w:left w:val="single" w:sz="4" w:space="0" w:color="auto"/>
              <w:bottom w:val="single" w:sz="4" w:space="0" w:color="auto"/>
              <w:right w:val="single" w:sz="4" w:space="0" w:color="auto"/>
            </w:tcBorders>
            <w:hideMark/>
          </w:tcPr>
          <w:p w14:paraId="69F9BDEF" w14:textId="77777777" w:rsidR="00153F9F" w:rsidRPr="00A64E0B" w:rsidRDefault="00153F9F" w:rsidP="00141F0D">
            <w:pPr>
              <w:widowControl w:val="0"/>
              <w:autoSpaceDE w:val="0"/>
              <w:autoSpaceDN w:val="0"/>
              <w:adjustRightInd w:val="0"/>
              <w:spacing w:before="20" w:line="276" w:lineRule="auto"/>
              <w:jc w:val="center"/>
              <w:rPr>
                <w:rFonts w:cstheme="minorHAnsi"/>
                <w:b/>
                <w:bCs/>
                <w:color w:val="231F20"/>
              </w:rPr>
            </w:pPr>
            <w:r w:rsidRPr="00A64E0B">
              <w:rPr>
                <w:rFonts w:cstheme="minorHAnsi"/>
                <w:b/>
                <w:bCs/>
                <w:color w:val="231F20"/>
              </w:rPr>
              <w:t>Indicatori la nivel de proiect</w:t>
            </w:r>
          </w:p>
        </w:tc>
        <w:tc>
          <w:tcPr>
            <w:tcW w:w="1244" w:type="dxa"/>
            <w:tcBorders>
              <w:top w:val="single" w:sz="4" w:space="0" w:color="auto"/>
              <w:left w:val="single" w:sz="4" w:space="0" w:color="auto"/>
              <w:bottom w:val="single" w:sz="4" w:space="0" w:color="auto"/>
              <w:right w:val="single" w:sz="4" w:space="0" w:color="auto"/>
            </w:tcBorders>
            <w:hideMark/>
          </w:tcPr>
          <w:p w14:paraId="2CF8783B" w14:textId="77777777" w:rsidR="00153F9F" w:rsidRPr="00A64E0B" w:rsidRDefault="00153F9F" w:rsidP="00141F0D">
            <w:pPr>
              <w:widowControl w:val="0"/>
              <w:autoSpaceDE w:val="0"/>
              <w:autoSpaceDN w:val="0"/>
              <w:adjustRightInd w:val="0"/>
              <w:spacing w:before="20" w:line="276" w:lineRule="auto"/>
              <w:jc w:val="center"/>
              <w:rPr>
                <w:rFonts w:cstheme="minorHAnsi"/>
                <w:bCs/>
                <w:color w:val="231F20"/>
              </w:rPr>
            </w:pPr>
            <w:r w:rsidRPr="00A64E0B">
              <w:rPr>
                <w:rFonts w:cstheme="minorHAnsi"/>
                <w:bCs/>
                <w:color w:val="231F20"/>
              </w:rPr>
              <w:t>Unitate de măsură</w:t>
            </w:r>
          </w:p>
        </w:tc>
        <w:tc>
          <w:tcPr>
            <w:tcW w:w="5844" w:type="dxa"/>
            <w:tcBorders>
              <w:top w:val="single" w:sz="4" w:space="0" w:color="auto"/>
              <w:left w:val="single" w:sz="4" w:space="0" w:color="auto"/>
              <w:bottom w:val="single" w:sz="4" w:space="0" w:color="auto"/>
              <w:right w:val="single" w:sz="4" w:space="0" w:color="auto"/>
            </w:tcBorders>
          </w:tcPr>
          <w:p w14:paraId="53293351" w14:textId="77777777" w:rsidR="00153F9F" w:rsidRPr="00A64E0B" w:rsidRDefault="00153F9F" w:rsidP="00141F0D">
            <w:pPr>
              <w:widowControl w:val="0"/>
              <w:autoSpaceDE w:val="0"/>
              <w:autoSpaceDN w:val="0"/>
              <w:adjustRightInd w:val="0"/>
              <w:spacing w:before="20" w:line="276" w:lineRule="auto"/>
              <w:jc w:val="center"/>
              <w:rPr>
                <w:rFonts w:cstheme="minorHAnsi"/>
                <w:bCs/>
                <w:color w:val="231F20"/>
              </w:rPr>
            </w:pPr>
            <w:r w:rsidRPr="00A64E0B">
              <w:rPr>
                <w:rFonts w:cstheme="minorHAnsi"/>
                <w:bCs/>
                <w:color w:val="231F20"/>
              </w:rPr>
              <w:t>Descriere indicator</w:t>
            </w:r>
          </w:p>
        </w:tc>
      </w:tr>
      <w:tr w:rsidR="00153F9F" w:rsidRPr="00A64E0B" w14:paraId="4C1B1EE8" w14:textId="77777777" w:rsidTr="00141F0D">
        <w:tblPrEx>
          <w:jc w:val="left"/>
        </w:tblPrEx>
        <w:tc>
          <w:tcPr>
            <w:tcW w:w="1039" w:type="dxa"/>
            <w:hideMark/>
          </w:tcPr>
          <w:p w14:paraId="5F80BB42" w14:textId="77777777" w:rsidR="00153F9F" w:rsidRPr="00A64E0B" w:rsidRDefault="00153F9F" w:rsidP="00141F0D">
            <w:pPr>
              <w:widowControl w:val="0"/>
              <w:autoSpaceDE w:val="0"/>
              <w:autoSpaceDN w:val="0"/>
              <w:adjustRightInd w:val="0"/>
              <w:spacing w:before="20" w:line="276" w:lineRule="auto"/>
              <w:rPr>
                <w:rFonts w:cstheme="minorHAnsi"/>
              </w:rPr>
            </w:pPr>
            <w:r w:rsidRPr="00A64E0B">
              <w:rPr>
                <w:rFonts w:cstheme="minorHAnsi"/>
              </w:rPr>
              <w:t>RCR 41</w:t>
            </w:r>
          </w:p>
        </w:tc>
        <w:tc>
          <w:tcPr>
            <w:tcW w:w="2500" w:type="dxa"/>
            <w:hideMark/>
          </w:tcPr>
          <w:p w14:paraId="689CC89D" w14:textId="77777777" w:rsidR="00153F9F" w:rsidRPr="00A64E0B" w:rsidRDefault="00153F9F" w:rsidP="00141F0D">
            <w:pPr>
              <w:widowControl w:val="0"/>
              <w:autoSpaceDE w:val="0"/>
              <w:autoSpaceDN w:val="0"/>
              <w:adjustRightInd w:val="0"/>
              <w:spacing w:before="20" w:line="276" w:lineRule="auto"/>
              <w:ind w:left="40"/>
              <w:jc w:val="both"/>
              <w:rPr>
                <w:rFonts w:cstheme="minorHAnsi"/>
              </w:rPr>
            </w:pPr>
            <w:proofErr w:type="spellStart"/>
            <w:r w:rsidRPr="00A64E0B">
              <w:rPr>
                <w:rFonts w:cstheme="minorHAnsi"/>
                <w:bCs/>
                <w:lang w:val="es-ES"/>
              </w:rPr>
              <w:t>Populația</w:t>
            </w:r>
            <w:proofErr w:type="spellEnd"/>
            <w:r w:rsidRPr="00A64E0B">
              <w:rPr>
                <w:rFonts w:cstheme="minorHAnsi"/>
                <w:bCs/>
                <w:lang w:val="es-ES"/>
              </w:rPr>
              <w:t xml:space="preserve"> </w:t>
            </w:r>
            <w:proofErr w:type="spellStart"/>
            <w:r w:rsidRPr="00A64E0B">
              <w:rPr>
                <w:rFonts w:cstheme="minorHAnsi"/>
                <w:bCs/>
                <w:lang w:val="es-ES"/>
              </w:rPr>
              <w:t>racordată</w:t>
            </w:r>
            <w:proofErr w:type="spellEnd"/>
            <w:r w:rsidRPr="00A64E0B">
              <w:rPr>
                <w:rFonts w:cstheme="minorHAnsi"/>
                <w:bCs/>
                <w:lang w:val="es-ES"/>
              </w:rPr>
              <w:t xml:space="preserve"> la </w:t>
            </w:r>
            <w:proofErr w:type="spellStart"/>
            <w:r w:rsidRPr="00A64E0B">
              <w:rPr>
                <w:rFonts w:cstheme="minorHAnsi"/>
                <w:bCs/>
                <w:lang w:val="es-ES"/>
              </w:rPr>
              <w:lastRenderedPageBreak/>
              <w:t>rețele</w:t>
            </w:r>
            <w:proofErr w:type="spellEnd"/>
            <w:r w:rsidRPr="00A64E0B">
              <w:rPr>
                <w:rFonts w:cstheme="minorHAnsi"/>
                <w:bCs/>
                <w:lang w:val="es-ES"/>
              </w:rPr>
              <w:t xml:space="preserve"> </w:t>
            </w:r>
            <w:proofErr w:type="spellStart"/>
            <w:r w:rsidRPr="00A64E0B">
              <w:rPr>
                <w:rFonts w:cstheme="minorHAnsi"/>
                <w:bCs/>
                <w:lang w:val="es-ES"/>
              </w:rPr>
              <w:t>publice</w:t>
            </w:r>
            <w:proofErr w:type="spellEnd"/>
            <w:r w:rsidRPr="00A64E0B">
              <w:rPr>
                <w:rFonts w:cstheme="minorHAnsi"/>
                <w:bCs/>
                <w:lang w:val="es-ES"/>
              </w:rPr>
              <w:t xml:space="preserve"> </w:t>
            </w:r>
            <w:proofErr w:type="spellStart"/>
            <w:r w:rsidRPr="00A64E0B">
              <w:rPr>
                <w:rFonts w:cstheme="minorHAnsi"/>
                <w:bCs/>
                <w:lang w:val="es-ES"/>
              </w:rPr>
              <w:t>îmbunătățite</w:t>
            </w:r>
            <w:proofErr w:type="spellEnd"/>
            <w:r w:rsidRPr="00A64E0B">
              <w:rPr>
                <w:rFonts w:cstheme="minorHAnsi"/>
                <w:bCs/>
                <w:lang w:val="es-ES"/>
              </w:rPr>
              <w:t xml:space="preserve"> de alimentare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apă</w:t>
            </w:r>
            <w:proofErr w:type="spellEnd"/>
          </w:p>
        </w:tc>
        <w:tc>
          <w:tcPr>
            <w:tcW w:w="1244" w:type="dxa"/>
            <w:hideMark/>
          </w:tcPr>
          <w:p w14:paraId="61C90F9E" w14:textId="77777777" w:rsidR="00153F9F" w:rsidRPr="00A64E0B" w:rsidRDefault="00153F9F" w:rsidP="00141F0D">
            <w:pPr>
              <w:widowControl w:val="0"/>
              <w:autoSpaceDE w:val="0"/>
              <w:autoSpaceDN w:val="0"/>
              <w:adjustRightInd w:val="0"/>
              <w:spacing w:before="20" w:line="276" w:lineRule="auto"/>
              <w:rPr>
                <w:rFonts w:cstheme="minorHAnsi"/>
              </w:rPr>
            </w:pPr>
            <w:r w:rsidRPr="00A64E0B">
              <w:rPr>
                <w:rFonts w:cstheme="minorHAnsi"/>
                <w:color w:val="231F20"/>
              </w:rPr>
              <w:lastRenderedPageBreak/>
              <w:t xml:space="preserve">Nr. </w:t>
            </w:r>
            <w:r w:rsidRPr="00A64E0B">
              <w:rPr>
                <w:rFonts w:cstheme="minorHAnsi"/>
                <w:color w:val="231F20"/>
              </w:rPr>
              <w:lastRenderedPageBreak/>
              <w:t>persoane</w:t>
            </w:r>
          </w:p>
        </w:tc>
        <w:tc>
          <w:tcPr>
            <w:tcW w:w="5844" w:type="dxa"/>
          </w:tcPr>
          <w:p w14:paraId="131D5474" w14:textId="77777777" w:rsidR="00D156A0" w:rsidRDefault="00153F9F" w:rsidP="00141F0D">
            <w:pPr>
              <w:widowControl w:val="0"/>
              <w:autoSpaceDE w:val="0"/>
              <w:autoSpaceDN w:val="0"/>
              <w:adjustRightInd w:val="0"/>
              <w:spacing w:before="20" w:line="276" w:lineRule="auto"/>
              <w:ind w:left="40"/>
              <w:jc w:val="both"/>
              <w:rPr>
                <w:rFonts w:cstheme="minorHAnsi"/>
                <w:bCs/>
                <w:lang w:val="es-ES"/>
              </w:rPr>
            </w:pPr>
            <w:proofErr w:type="spellStart"/>
            <w:r w:rsidRPr="00A64E0B">
              <w:rPr>
                <w:rFonts w:cstheme="minorHAnsi"/>
                <w:bCs/>
                <w:lang w:val="es-ES"/>
              </w:rPr>
              <w:lastRenderedPageBreak/>
              <w:t>Populația</w:t>
            </w:r>
            <w:proofErr w:type="spellEnd"/>
            <w:r w:rsidRPr="00A64E0B">
              <w:rPr>
                <w:rFonts w:cstheme="minorHAnsi"/>
                <w:bCs/>
                <w:lang w:val="es-ES"/>
              </w:rPr>
              <w:t xml:space="preserve"> </w:t>
            </w:r>
            <w:proofErr w:type="spellStart"/>
            <w:r w:rsidRPr="00A64E0B">
              <w:rPr>
                <w:rFonts w:cstheme="minorHAnsi"/>
                <w:bCs/>
                <w:lang w:val="es-ES"/>
              </w:rPr>
              <w:t>conectată</w:t>
            </w:r>
            <w:proofErr w:type="spellEnd"/>
            <w:r w:rsidRPr="00A64E0B">
              <w:rPr>
                <w:rFonts w:cstheme="minorHAnsi"/>
                <w:bCs/>
                <w:lang w:val="es-ES"/>
              </w:rPr>
              <w:t xml:space="preserve"> la </w:t>
            </w:r>
            <w:proofErr w:type="spellStart"/>
            <w:r w:rsidRPr="00A64E0B">
              <w:rPr>
                <w:rFonts w:cstheme="minorHAnsi"/>
                <w:bCs/>
                <w:lang w:val="es-ES"/>
              </w:rPr>
              <w:t>rețele</w:t>
            </w:r>
            <w:proofErr w:type="spellEnd"/>
            <w:r w:rsidRPr="00A64E0B">
              <w:rPr>
                <w:rFonts w:cstheme="minorHAnsi"/>
                <w:bCs/>
                <w:lang w:val="es-ES"/>
              </w:rPr>
              <w:t xml:space="preserve"> </w:t>
            </w:r>
            <w:proofErr w:type="spellStart"/>
            <w:r w:rsidRPr="00A64E0B">
              <w:rPr>
                <w:rFonts w:cstheme="minorHAnsi"/>
                <w:bCs/>
                <w:lang w:val="es-ES"/>
              </w:rPr>
              <w:t>publice</w:t>
            </w:r>
            <w:proofErr w:type="spellEnd"/>
            <w:r w:rsidRPr="00A64E0B">
              <w:rPr>
                <w:rFonts w:cstheme="minorHAnsi"/>
                <w:bCs/>
                <w:lang w:val="es-ES"/>
              </w:rPr>
              <w:t xml:space="preserv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apă</w:t>
            </w:r>
            <w:proofErr w:type="spellEnd"/>
            <w:r w:rsidRPr="00A64E0B">
              <w:rPr>
                <w:rFonts w:cstheme="minorHAnsi"/>
                <w:bCs/>
                <w:lang w:val="es-ES"/>
              </w:rPr>
              <w:t xml:space="preserve"> </w:t>
            </w:r>
            <w:proofErr w:type="spellStart"/>
            <w:r w:rsidRPr="00A64E0B">
              <w:rPr>
                <w:rFonts w:cstheme="minorHAnsi"/>
                <w:bCs/>
                <w:lang w:val="es-ES"/>
              </w:rPr>
              <w:t>îmbunătățite</w:t>
            </w:r>
            <w:proofErr w:type="spellEnd"/>
            <w:r w:rsidRPr="00A64E0B">
              <w:rPr>
                <w:rFonts w:cstheme="minorHAnsi"/>
                <w:bCs/>
                <w:lang w:val="es-ES"/>
              </w:rPr>
              <w:t xml:space="preserve"> ca </w:t>
            </w:r>
            <w:proofErr w:type="spellStart"/>
            <w:r w:rsidRPr="00A64E0B">
              <w:rPr>
                <w:rFonts w:cstheme="minorHAnsi"/>
                <w:bCs/>
                <w:lang w:val="es-ES"/>
              </w:rPr>
              <w:lastRenderedPageBreak/>
              <w:t>urmare</w:t>
            </w:r>
            <w:proofErr w:type="spellEnd"/>
            <w:r w:rsidRPr="00A64E0B">
              <w:rPr>
                <w:rFonts w:cstheme="minorHAnsi"/>
                <w:bCs/>
                <w:lang w:val="es-ES"/>
              </w:rPr>
              <w:t xml:space="preserve"> a </w:t>
            </w:r>
            <w:proofErr w:type="spellStart"/>
            <w:r w:rsidRPr="00A64E0B">
              <w:rPr>
                <w:rFonts w:cstheme="minorHAnsi"/>
                <w:bCs/>
                <w:lang w:val="es-ES"/>
              </w:rPr>
              <w:t>proiectul</w:t>
            </w:r>
            <w:proofErr w:type="spellEnd"/>
            <w:r w:rsidRPr="00A64E0B">
              <w:rPr>
                <w:rFonts w:cstheme="minorHAnsi"/>
                <w:bCs/>
                <w:lang w:val="es-ES"/>
              </w:rPr>
              <w:t xml:space="preserve"> </w:t>
            </w:r>
            <w:proofErr w:type="spellStart"/>
            <w:r w:rsidRPr="00A64E0B">
              <w:rPr>
                <w:rFonts w:cstheme="minorHAnsi"/>
                <w:bCs/>
                <w:lang w:val="es-ES"/>
              </w:rPr>
              <w:t>implementat</w:t>
            </w:r>
            <w:proofErr w:type="spellEnd"/>
            <w:r w:rsidRPr="00A64E0B">
              <w:rPr>
                <w:rFonts w:cstheme="minorHAnsi"/>
                <w:bCs/>
                <w:lang w:val="es-ES"/>
              </w:rPr>
              <w:t xml:space="preserve">. </w:t>
            </w:r>
            <w:proofErr w:type="spellStart"/>
            <w:r w:rsidRPr="00A64E0B">
              <w:rPr>
                <w:rFonts w:cstheme="minorHAnsi"/>
                <w:bCs/>
                <w:lang w:val="es-ES"/>
              </w:rPr>
              <w:t>Îmbunătățirea</w:t>
            </w:r>
            <w:proofErr w:type="spellEnd"/>
            <w:r w:rsidRPr="00A64E0B">
              <w:rPr>
                <w:rFonts w:cstheme="minorHAnsi"/>
                <w:bCs/>
                <w:lang w:val="es-ES"/>
              </w:rPr>
              <w:t xml:space="preserve"> </w:t>
            </w:r>
            <w:proofErr w:type="spellStart"/>
            <w:r w:rsidRPr="00A64E0B">
              <w:rPr>
                <w:rFonts w:cstheme="minorHAnsi"/>
                <w:bCs/>
                <w:lang w:val="es-ES"/>
              </w:rPr>
              <w:t>alimentării</w:t>
            </w:r>
            <w:proofErr w:type="spellEnd"/>
            <w:r w:rsidRPr="00A64E0B">
              <w:rPr>
                <w:rFonts w:cstheme="minorHAnsi"/>
                <w:bCs/>
                <w:lang w:val="es-ES"/>
              </w:rPr>
              <w:t xml:space="preserv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apă</w:t>
            </w:r>
            <w:proofErr w:type="spellEnd"/>
            <w:r w:rsidRPr="00A64E0B">
              <w:rPr>
                <w:rFonts w:cstheme="minorHAnsi"/>
                <w:bCs/>
                <w:lang w:val="es-ES"/>
              </w:rPr>
              <w:t xml:space="preserve"> este </w:t>
            </w:r>
            <w:proofErr w:type="spellStart"/>
            <w:r w:rsidRPr="00A64E0B">
              <w:rPr>
                <w:rFonts w:cstheme="minorHAnsi"/>
                <w:bCs/>
                <w:lang w:val="es-ES"/>
              </w:rPr>
              <w:t>interpretată</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termeni</w:t>
            </w:r>
            <w:proofErr w:type="spellEnd"/>
            <w:r w:rsidRPr="00A64E0B">
              <w:rPr>
                <w:rFonts w:cstheme="minorHAnsi"/>
                <w:bCs/>
                <w:lang w:val="es-ES"/>
              </w:rPr>
              <w:t xml:space="preserve"> de </w:t>
            </w:r>
            <w:proofErr w:type="spellStart"/>
            <w:r w:rsidRPr="00A64E0B">
              <w:rPr>
                <w:rFonts w:cstheme="minorHAnsi"/>
                <w:bCs/>
                <w:lang w:val="es-ES"/>
              </w:rPr>
              <w:t>acces</w:t>
            </w:r>
            <w:proofErr w:type="spellEnd"/>
            <w:r w:rsidRPr="00A64E0B">
              <w:rPr>
                <w:rFonts w:cstheme="minorHAnsi"/>
                <w:bCs/>
                <w:lang w:val="es-ES"/>
              </w:rPr>
              <w:t xml:space="preserve"> (</w:t>
            </w:r>
            <w:proofErr w:type="spellStart"/>
            <w:r w:rsidRPr="00A64E0B">
              <w:rPr>
                <w:rFonts w:cstheme="minorHAnsi"/>
                <w:bCs/>
                <w:lang w:val="es-ES"/>
              </w:rPr>
              <w:t>adică</w:t>
            </w:r>
            <w:proofErr w:type="spellEnd"/>
            <w:r w:rsidRPr="00A64E0B">
              <w:rPr>
                <w:rFonts w:cstheme="minorHAnsi"/>
                <w:bCs/>
                <w:lang w:val="es-ES"/>
              </w:rPr>
              <w:t xml:space="preserve"> </w:t>
            </w:r>
            <w:proofErr w:type="spellStart"/>
            <w:r w:rsidRPr="00A64E0B">
              <w:rPr>
                <w:rFonts w:cstheme="minorHAnsi"/>
                <w:bCs/>
                <w:lang w:val="es-ES"/>
              </w:rPr>
              <w:t>noi</w:t>
            </w:r>
            <w:proofErr w:type="spellEnd"/>
            <w:r w:rsidRPr="00A64E0B">
              <w:rPr>
                <w:rFonts w:cstheme="minorHAnsi"/>
                <w:bCs/>
                <w:lang w:val="es-ES"/>
              </w:rPr>
              <w:t xml:space="preserve"> </w:t>
            </w:r>
            <w:proofErr w:type="spellStart"/>
            <w:r w:rsidRPr="00A64E0B">
              <w:rPr>
                <w:rFonts w:cstheme="minorHAnsi"/>
                <w:bCs/>
                <w:lang w:val="es-ES"/>
              </w:rPr>
              <w:t>conexiuni</w:t>
            </w:r>
            <w:proofErr w:type="spellEnd"/>
            <w:r w:rsidRPr="00A64E0B">
              <w:rPr>
                <w:rFonts w:cstheme="minorHAnsi"/>
                <w:bCs/>
                <w:lang w:val="es-ES"/>
              </w:rPr>
              <w:t xml:space="preserve"> la </w:t>
            </w:r>
            <w:proofErr w:type="spellStart"/>
            <w:r w:rsidRPr="00A64E0B">
              <w:rPr>
                <w:rFonts w:cstheme="minorHAnsi"/>
                <w:bCs/>
                <w:lang w:val="es-ES"/>
              </w:rPr>
              <w:t>alimentarea</w:t>
            </w:r>
            <w:proofErr w:type="spellEnd"/>
            <w:r w:rsidRPr="00A64E0B">
              <w:rPr>
                <w:rFonts w:cstheme="minorHAnsi"/>
                <w:bCs/>
                <w:lang w:val="es-ES"/>
              </w:rPr>
              <w:t xml:space="preserve"> </w:t>
            </w:r>
            <w:proofErr w:type="spellStart"/>
            <w:r w:rsidRPr="00A64E0B">
              <w:rPr>
                <w:rFonts w:cstheme="minorHAnsi"/>
                <w:bCs/>
                <w:lang w:val="es-ES"/>
              </w:rPr>
              <w:t>publică</w:t>
            </w:r>
            <w:proofErr w:type="spellEnd"/>
            <w:r w:rsidRPr="00A64E0B">
              <w:rPr>
                <w:rFonts w:cstheme="minorHAnsi"/>
                <w:bCs/>
                <w:lang w:val="es-ES"/>
              </w:rPr>
              <w:t xml:space="preserv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apă</w:t>
            </w:r>
            <w:proofErr w:type="spellEnd"/>
            <w:r w:rsidRPr="00A64E0B">
              <w:rPr>
                <w:rFonts w:cstheme="minorHAnsi"/>
                <w:bCs/>
                <w:lang w:val="es-ES"/>
              </w:rPr>
              <w:t xml:space="preserve">), </w:t>
            </w:r>
            <w:proofErr w:type="spellStart"/>
            <w:r w:rsidRPr="00A64E0B">
              <w:rPr>
                <w:rFonts w:cstheme="minorHAnsi"/>
                <w:bCs/>
                <w:lang w:val="es-ES"/>
              </w:rPr>
              <w:t>volum</w:t>
            </w:r>
            <w:proofErr w:type="spellEnd"/>
            <w:r w:rsidRPr="00A64E0B">
              <w:rPr>
                <w:rFonts w:cstheme="minorHAnsi"/>
                <w:bCs/>
                <w:lang w:val="es-ES"/>
              </w:rPr>
              <w:t xml:space="preserve"> </w:t>
            </w:r>
            <w:proofErr w:type="spellStart"/>
            <w:r w:rsidRPr="00A64E0B">
              <w:rPr>
                <w:rFonts w:cstheme="minorHAnsi"/>
                <w:bCs/>
                <w:lang w:val="es-ES"/>
              </w:rPr>
              <w:t>mai</w:t>
            </w:r>
            <w:proofErr w:type="spellEnd"/>
            <w:r w:rsidRPr="00A64E0B">
              <w:rPr>
                <w:rFonts w:cstheme="minorHAnsi"/>
                <w:bCs/>
                <w:lang w:val="es-ES"/>
              </w:rPr>
              <w:t xml:space="preserve"> mare de </w:t>
            </w:r>
            <w:proofErr w:type="spellStart"/>
            <w:r w:rsidRPr="00A64E0B">
              <w:rPr>
                <w:rFonts w:cstheme="minorHAnsi"/>
                <w:bCs/>
                <w:lang w:val="es-ES"/>
              </w:rPr>
              <w:t>apă</w:t>
            </w:r>
            <w:proofErr w:type="spellEnd"/>
            <w:r w:rsidRPr="00A64E0B">
              <w:rPr>
                <w:rFonts w:cstheme="minorHAnsi"/>
                <w:bCs/>
                <w:lang w:val="es-ES"/>
              </w:rPr>
              <w:t xml:space="preserve"> </w:t>
            </w:r>
            <w:proofErr w:type="spellStart"/>
            <w:r w:rsidRPr="00A64E0B">
              <w:rPr>
                <w:rFonts w:cstheme="minorHAnsi"/>
                <w:bCs/>
                <w:lang w:val="es-ES"/>
              </w:rPr>
              <w:t>livrată</w:t>
            </w:r>
            <w:proofErr w:type="spellEnd"/>
            <w:r w:rsidRPr="00A64E0B">
              <w:rPr>
                <w:rFonts w:cstheme="minorHAnsi"/>
                <w:bCs/>
                <w:lang w:val="es-ES"/>
              </w:rPr>
              <w:t xml:space="preserve"> </w:t>
            </w:r>
            <w:proofErr w:type="spellStart"/>
            <w:r w:rsidRPr="00A64E0B">
              <w:rPr>
                <w:rFonts w:cstheme="minorHAnsi"/>
                <w:bCs/>
                <w:lang w:val="es-ES"/>
              </w:rPr>
              <w:t>consumatorilor</w:t>
            </w:r>
            <w:proofErr w:type="spellEnd"/>
            <w:r w:rsidRPr="00A64E0B">
              <w:rPr>
                <w:rFonts w:cstheme="minorHAnsi"/>
                <w:bCs/>
                <w:lang w:val="es-ES"/>
              </w:rPr>
              <w:t xml:space="preserve">, </w:t>
            </w:r>
            <w:proofErr w:type="spellStart"/>
            <w:r w:rsidRPr="00A64E0B">
              <w:rPr>
                <w:rFonts w:cstheme="minorHAnsi"/>
                <w:bCs/>
                <w:lang w:val="es-ES"/>
              </w:rPr>
              <w:t>reducerea</w:t>
            </w:r>
            <w:proofErr w:type="spellEnd"/>
            <w:r w:rsidRPr="00A64E0B">
              <w:rPr>
                <w:rFonts w:cstheme="minorHAnsi"/>
                <w:bCs/>
                <w:lang w:val="es-ES"/>
              </w:rPr>
              <w:t xml:space="preserve"> </w:t>
            </w:r>
            <w:proofErr w:type="spellStart"/>
            <w:r w:rsidRPr="00A64E0B">
              <w:rPr>
                <w:rFonts w:cstheme="minorHAnsi"/>
                <w:bCs/>
                <w:lang w:val="es-ES"/>
              </w:rPr>
              <w:t>pierderilor</w:t>
            </w:r>
            <w:proofErr w:type="spellEnd"/>
            <w:r w:rsidRPr="00A64E0B">
              <w:rPr>
                <w:rFonts w:cstheme="minorHAnsi"/>
                <w:bCs/>
                <w:lang w:val="es-ES"/>
              </w:rPr>
              <w:t xml:space="preserve"> de </w:t>
            </w:r>
            <w:proofErr w:type="spellStart"/>
            <w:r w:rsidRPr="00A64E0B">
              <w:rPr>
                <w:rFonts w:cstheme="minorHAnsi"/>
                <w:bCs/>
                <w:lang w:val="es-ES"/>
              </w:rPr>
              <w:t>apă</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o </w:t>
            </w:r>
            <w:proofErr w:type="spellStart"/>
            <w:r w:rsidRPr="00A64E0B">
              <w:rPr>
                <w:rFonts w:cstheme="minorHAnsi"/>
                <w:bCs/>
                <w:lang w:val="es-ES"/>
              </w:rPr>
              <w:t>calitate</w:t>
            </w:r>
            <w:proofErr w:type="spellEnd"/>
            <w:r w:rsidRPr="00A64E0B">
              <w:rPr>
                <w:rFonts w:cstheme="minorHAnsi"/>
                <w:bCs/>
                <w:lang w:val="es-ES"/>
              </w:rPr>
              <w:t xml:space="preserve"> </w:t>
            </w:r>
            <w:proofErr w:type="spellStart"/>
            <w:r w:rsidRPr="00A64E0B">
              <w:rPr>
                <w:rFonts w:cstheme="minorHAnsi"/>
                <w:bCs/>
                <w:lang w:val="es-ES"/>
              </w:rPr>
              <w:t>mai</w:t>
            </w:r>
            <w:proofErr w:type="spellEnd"/>
            <w:r w:rsidRPr="00A64E0B">
              <w:rPr>
                <w:rFonts w:cstheme="minorHAnsi"/>
                <w:bCs/>
                <w:lang w:val="es-ES"/>
              </w:rPr>
              <w:t xml:space="preserve"> </w:t>
            </w:r>
            <w:proofErr w:type="spellStart"/>
            <w:r w:rsidRPr="00A64E0B">
              <w:rPr>
                <w:rFonts w:cstheme="minorHAnsi"/>
                <w:bCs/>
                <w:lang w:val="es-ES"/>
              </w:rPr>
              <w:t>bună</w:t>
            </w:r>
            <w:proofErr w:type="spellEnd"/>
            <w:r w:rsidRPr="00A64E0B">
              <w:rPr>
                <w:rFonts w:cstheme="minorHAnsi"/>
                <w:bCs/>
                <w:lang w:val="es-ES"/>
              </w:rPr>
              <w:t xml:space="preserve"> a </w:t>
            </w:r>
            <w:proofErr w:type="spellStart"/>
            <w:r w:rsidRPr="00A64E0B">
              <w:rPr>
                <w:rFonts w:cstheme="minorHAnsi"/>
                <w:bCs/>
                <w:lang w:val="es-ES"/>
              </w:rPr>
              <w:t>apei</w:t>
            </w:r>
            <w:proofErr w:type="spellEnd"/>
            <w:r w:rsidRPr="00A64E0B">
              <w:rPr>
                <w:rFonts w:cstheme="minorHAnsi"/>
                <w:bCs/>
                <w:lang w:val="es-ES"/>
              </w:rPr>
              <w:t xml:space="preserve">. </w:t>
            </w:r>
            <w:proofErr w:type="spellStart"/>
            <w:r w:rsidRPr="00A64E0B">
              <w:rPr>
                <w:rFonts w:cstheme="minorHAnsi"/>
                <w:bCs/>
                <w:lang w:val="es-ES"/>
              </w:rPr>
              <w:t>Standardul</w:t>
            </w:r>
            <w:proofErr w:type="spellEnd"/>
            <w:r w:rsidRPr="00A64E0B">
              <w:rPr>
                <w:rFonts w:cstheme="minorHAnsi"/>
                <w:bCs/>
                <w:lang w:val="es-ES"/>
              </w:rPr>
              <w:t xml:space="preserve"> UE </w:t>
            </w:r>
            <w:proofErr w:type="spellStart"/>
            <w:r w:rsidRPr="00A64E0B">
              <w:rPr>
                <w:rFonts w:cstheme="minorHAnsi"/>
                <w:bCs/>
                <w:lang w:val="es-ES"/>
              </w:rPr>
              <w:t>pentru</w:t>
            </w:r>
            <w:proofErr w:type="spellEnd"/>
            <w:r w:rsidRPr="00A64E0B">
              <w:rPr>
                <w:rFonts w:cstheme="minorHAnsi"/>
                <w:bCs/>
                <w:lang w:val="es-ES"/>
              </w:rPr>
              <w:t xml:space="preserve"> </w:t>
            </w:r>
            <w:proofErr w:type="spellStart"/>
            <w:r w:rsidRPr="00A64E0B">
              <w:rPr>
                <w:rFonts w:cstheme="minorHAnsi"/>
                <w:bCs/>
                <w:lang w:val="es-ES"/>
              </w:rPr>
              <w:t>calitatea</w:t>
            </w:r>
            <w:proofErr w:type="spellEnd"/>
            <w:r w:rsidRPr="00A64E0B">
              <w:rPr>
                <w:rFonts w:cstheme="minorHAnsi"/>
                <w:bCs/>
                <w:lang w:val="es-ES"/>
              </w:rPr>
              <w:t xml:space="preserve"> </w:t>
            </w:r>
            <w:proofErr w:type="spellStart"/>
            <w:r w:rsidRPr="00A64E0B">
              <w:rPr>
                <w:rFonts w:cstheme="minorHAnsi"/>
                <w:bCs/>
                <w:lang w:val="es-ES"/>
              </w:rPr>
              <w:t>apei</w:t>
            </w:r>
            <w:proofErr w:type="spellEnd"/>
            <w:r w:rsidRPr="00A64E0B">
              <w:rPr>
                <w:rFonts w:cstheme="minorHAnsi"/>
                <w:bCs/>
                <w:lang w:val="es-ES"/>
              </w:rPr>
              <w:t xml:space="preserve"> </w:t>
            </w:r>
            <w:proofErr w:type="spellStart"/>
            <w:r w:rsidRPr="00A64E0B">
              <w:rPr>
                <w:rFonts w:cstheme="minorHAnsi"/>
                <w:bCs/>
                <w:lang w:val="es-ES"/>
              </w:rPr>
              <w:t>potabile</w:t>
            </w:r>
            <w:proofErr w:type="spellEnd"/>
            <w:r w:rsidRPr="00A64E0B">
              <w:rPr>
                <w:rFonts w:cstheme="minorHAnsi"/>
                <w:bCs/>
                <w:lang w:val="es-ES"/>
              </w:rPr>
              <w:t xml:space="preserve"> este </w:t>
            </w:r>
            <w:proofErr w:type="spellStart"/>
            <w:r w:rsidRPr="00A64E0B">
              <w:rPr>
                <w:rFonts w:cstheme="minorHAnsi"/>
                <w:bCs/>
                <w:lang w:val="es-ES"/>
              </w:rPr>
              <w:t>definit</w:t>
            </w:r>
            <w:proofErr w:type="spellEnd"/>
            <w:r w:rsidRPr="00A64E0B">
              <w:rPr>
                <w:rFonts w:cstheme="minorHAnsi"/>
                <w:bCs/>
                <w:lang w:val="es-ES"/>
              </w:rPr>
              <w:t xml:space="preserve"> </w:t>
            </w:r>
            <w:proofErr w:type="spellStart"/>
            <w:proofErr w:type="gramStart"/>
            <w:r w:rsidRPr="00A64E0B">
              <w:rPr>
                <w:rFonts w:cstheme="minorHAnsi"/>
                <w:bCs/>
                <w:lang w:val="es-ES"/>
              </w:rPr>
              <w:t>în</w:t>
            </w:r>
            <w:proofErr w:type="spellEnd"/>
            <w:r w:rsidRPr="00A64E0B">
              <w:rPr>
                <w:rFonts w:cstheme="minorHAnsi"/>
                <w:bCs/>
                <w:lang w:val="es-ES"/>
              </w:rPr>
              <w:t xml:space="preserve">  Directiva</w:t>
            </w:r>
            <w:proofErr w:type="gramEnd"/>
            <w:r w:rsidRPr="00A64E0B">
              <w:rPr>
                <w:rFonts w:cstheme="minorHAnsi"/>
                <w:bCs/>
                <w:lang w:val="es-ES"/>
              </w:rPr>
              <w:t xml:space="preserve"> 98/93/CE</w:t>
            </w:r>
            <w:r w:rsidR="00D17E3F">
              <w:rPr>
                <w:rFonts w:cstheme="minorHAnsi"/>
                <w:bCs/>
                <w:lang w:val="es-ES"/>
              </w:rPr>
              <w:t>,</w:t>
            </w:r>
            <w:r w:rsidR="00D17E3F">
              <w:t xml:space="preserve"> </w:t>
            </w:r>
            <w:proofErr w:type="spellStart"/>
            <w:r w:rsidR="00D17E3F" w:rsidRPr="00D17E3F">
              <w:rPr>
                <w:rFonts w:cstheme="minorHAnsi"/>
                <w:bCs/>
                <w:lang w:val="es-ES"/>
              </w:rPr>
              <w:t>cu</w:t>
            </w:r>
            <w:proofErr w:type="spellEnd"/>
            <w:r w:rsidR="00D17E3F" w:rsidRPr="00D17E3F">
              <w:rPr>
                <w:rFonts w:cstheme="minorHAnsi"/>
                <w:bCs/>
                <w:lang w:val="es-ES"/>
              </w:rPr>
              <w:t xml:space="preserve"> </w:t>
            </w:r>
            <w:proofErr w:type="spellStart"/>
            <w:r w:rsidR="00D17E3F" w:rsidRPr="00D17E3F">
              <w:rPr>
                <w:rFonts w:cstheme="minorHAnsi"/>
                <w:bCs/>
                <w:lang w:val="es-ES"/>
              </w:rPr>
              <w:t>modificările</w:t>
            </w:r>
            <w:proofErr w:type="spellEnd"/>
            <w:r w:rsidR="00D17E3F" w:rsidRPr="00D17E3F">
              <w:rPr>
                <w:rFonts w:cstheme="minorHAnsi"/>
                <w:bCs/>
                <w:lang w:val="es-ES"/>
              </w:rPr>
              <w:t xml:space="preserve"> </w:t>
            </w:r>
            <w:proofErr w:type="spellStart"/>
            <w:r w:rsidR="00D17E3F" w:rsidRPr="00D17E3F">
              <w:rPr>
                <w:rFonts w:cstheme="minorHAnsi"/>
                <w:bCs/>
                <w:lang w:val="es-ES"/>
              </w:rPr>
              <w:t>și</w:t>
            </w:r>
            <w:proofErr w:type="spellEnd"/>
            <w:r w:rsidR="00D17E3F" w:rsidRPr="00D17E3F">
              <w:rPr>
                <w:rFonts w:cstheme="minorHAnsi"/>
                <w:bCs/>
                <w:lang w:val="es-ES"/>
              </w:rPr>
              <w:t xml:space="preserve"> </w:t>
            </w:r>
            <w:proofErr w:type="spellStart"/>
            <w:r w:rsidR="00D17E3F" w:rsidRPr="00D17E3F">
              <w:rPr>
                <w:rFonts w:cstheme="minorHAnsi"/>
                <w:bCs/>
                <w:lang w:val="es-ES"/>
              </w:rPr>
              <w:t>completările</w:t>
            </w:r>
            <w:proofErr w:type="spellEnd"/>
            <w:r w:rsidR="00D17E3F" w:rsidRPr="00D17E3F">
              <w:rPr>
                <w:rFonts w:cstheme="minorHAnsi"/>
                <w:bCs/>
                <w:lang w:val="es-ES"/>
              </w:rPr>
              <w:t xml:space="preserve"> </w:t>
            </w:r>
            <w:proofErr w:type="spellStart"/>
            <w:r w:rsidR="00D17E3F" w:rsidRPr="00D17E3F">
              <w:rPr>
                <w:rFonts w:cstheme="minorHAnsi"/>
                <w:bCs/>
                <w:lang w:val="es-ES"/>
              </w:rPr>
              <w:t>ulterioare</w:t>
            </w:r>
            <w:proofErr w:type="spellEnd"/>
            <w:r w:rsidR="00D17E3F" w:rsidRPr="00D17E3F">
              <w:rPr>
                <w:rFonts w:cstheme="minorHAnsi"/>
                <w:bCs/>
                <w:lang w:val="es-ES"/>
              </w:rPr>
              <w:t>.</w:t>
            </w:r>
          </w:p>
          <w:p w14:paraId="7968FF68" w14:textId="7A686DFF" w:rsidR="00153F9F" w:rsidRPr="00A64E0B" w:rsidRDefault="00D156A0" w:rsidP="00141F0D">
            <w:pPr>
              <w:widowControl w:val="0"/>
              <w:autoSpaceDE w:val="0"/>
              <w:autoSpaceDN w:val="0"/>
              <w:adjustRightInd w:val="0"/>
              <w:spacing w:before="20" w:line="276" w:lineRule="auto"/>
              <w:ind w:left="40"/>
              <w:jc w:val="both"/>
              <w:rPr>
                <w:rFonts w:cstheme="minorHAnsi"/>
                <w:bCs/>
                <w:lang w:val="es-ES"/>
              </w:rPr>
            </w:pPr>
            <w:r>
              <w:t xml:space="preserve"> </w:t>
            </w:r>
            <w:r w:rsidRPr="00D156A0">
              <w:rPr>
                <w:rFonts w:cstheme="minorHAnsi"/>
                <w:bCs/>
                <w:lang w:val="es-ES"/>
              </w:rPr>
              <w:t xml:space="preserve">Nota: </w:t>
            </w:r>
            <w:proofErr w:type="spellStart"/>
            <w:r w:rsidRPr="00D156A0">
              <w:rPr>
                <w:rFonts w:cstheme="minorHAnsi"/>
                <w:bCs/>
                <w:lang w:val="es-ES"/>
              </w:rPr>
              <w:t>Indicatorul</w:t>
            </w:r>
            <w:proofErr w:type="spellEnd"/>
            <w:r w:rsidRPr="00D156A0">
              <w:rPr>
                <w:rFonts w:cstheme="minorHAnsi"/>
                <w:bCs/>
                <w:lang w:val="es-ES"/>
              </w:rPr>
              <w:t xml:space="preserve"> RCR 41 </w:t>
            </w:r>
            <w:proofErr w:type="spellStart"/>
            <w:r w:rsidRPr="00D156A0">
              <w:rPr>
                <w:rFonts w:cstheme="minorHAnsi"/>
                <w:bCs/>
                <w:lang w:val="es-ES"/>
              </w:rPr>
              <w:t>reprezinta</w:t>
            </w:r>
            <w:proofErr w:type="spellEnd"/>
            <w:r w:rsidRPr="00D156A0">
              <w:rPr>
                <w:rFonts w:cstheme="minorHAnsi"/>
                <w:bCs/>
                <w:lang w:val="es-ES"/>
              </w:rPr>
              <w:t xml:space="preserve"> </w:t>
            </w:r>
            <w:proofErr w:type="spellStart"/>
            <w:r w:rsidRPr="00D156A0">
              <w:rPr>
                <w:rFonts w:cstheme="minorHAnsi"/>
                <w:bCs/>
                <w:lang w:val="es-ES"/>
              </w:rPr>
              <w:t>indicatorul</w:t>
            </w:r>
            <w:proofErr w:type="spellEnd"/>
            <w:r w:rsidRPr="00D156A0">
              <w:rPr>
                <w:rFonts w:cstheme="minorHAnsi"/>
                <w:bCs/>
                <w:lang w:val="es-ES"/>
              </w:rPr>
              <w:t xml:space="preserve"> CO 18 - </w:t>
            </w:r>
            <w:proofErr w:type="spellStart"/>
            <w:r w:rsidRPr="00D156A0">
              <w:rPr>
                <w:rFonts w:cstheme="minorHAnsi"/>
                <w:bCs/>
                <w:lang w:val="es-ES"/>
              </w:rPr>
              <w:t>Distribuția</w:t>
            </w:r>
            <w:proofErr w:type="spellEnd"/>
            <w:r w:rsidRPr="00D156A0">
              <w:rPr>
                <w:rFonts w:cstheme="minorHAnsi"/>
                <w:bCs/>
                <w:lang w:val="es-ES"/>
              </w:rPr>
              <w:t xml:space="preserve"> </w:t>
            </w:r>
            <w:proofErr w:type="spellStart"/>
            <w:r w:rsidRPr="00D156A0">
              <w:rPr>
                <w:rFonts w:cstheme="minorHAnsi"/>
                <w:bCs/>
                <w:lang w:val="es-ES"/>
              </w:rPr>
              <w:t>apei</w:t>
            </w:r>
            <w:proofErr w:type="spellEnd"/>
            <w:r w:rsidRPr="00D156A0">
              <w:rPr>
                <w:rFonts w:cstheme="minorHAnsi"/>
                <w:bCs/>
                <w:lang w:val="es-ES"/>
              </w:rPr>
              <w:t xml:space="preserve">; </w:t>
            </w:r>
            <w:proofErr w:type="spellStart"/>
            <w:r w:rsidRPr="00D156A0">
              <w:rPr>
                <w:rFonts w:cstheme="minorHAnsi"/>
                <w:bCs/>
                <w:lang w:val="es-ES"/>
              </w:rPr>
              <w:t>Populație</w:t>
            </w:r>
            <w:proofErr w:type="spellEnd"/>
            <w:r w:rsidRPr="00D156A0">
              <w:rPr>
                <w:rFonts w:cstheme="minorHAnsi"/>
                <w:bCs/>
                <w:lang w:val="es-ES"/>
              </w:rPr>
              <w:t xml:space="preserve"> care </w:t>
            </w:r>
            <w:proofErr w:type="spellStart"/>
            <w:r w:rsidRPr="00D156A0">
              <w:rPr>
                <w:rFonts w:cstheme="minorHAnsi"/>
                <w:bCs/>
                <w:lang w:val="es-ES"/>
              </w:rPr>
              <w:t>beneficiază</w:t>
            </w:r>
            <w:proofErr w:type="spellEnd"/>
            <w:r w:rsidRPr="00D156A0">
              <w:rPr>
                <w:rFonts w:cstheme="minorHAnsi"/>
                <w:bCs/>
                <w:lang w:val="es-ES"/>
              </w:rPr>
              <w:t xml:space="preserve"> de o </w:t>
            </w:r>
            <w:proofErr w:type="spellStart"/>
            <w:r w:rsidRPr="00D156A0">
              <w:rPr>
                <w:rFonts w:cstheme="minorHAnsi"/>
                <w:bCs/>
                <w:lang w:val="es-ES"/>
              </w:rPr>
              <w:t>mai</w:t>
            </w:r>
            <w:proofErr w:type="spellEnd"/>
            <w:r w:rsidRPr="00D156A0">
              <w:rPr>
                <w:rFonts w:cstheme="minorHAnsi"/>
                <w:bCs/>
                <w:lang w:val="es-ES"/>
              </w:rPr>
              <w:t xml:space="preserve"> </w:t>
            </w:r>
            <w:proofErr w:type="spellStart"/>
            <w:r w:rsidRPr="00D156A0">
              <w:rPr>
                <w:rFonts w:cstheme="minorHAnsi"/>
                <w:bCs/>
                <w:lang w:val="es-ES"/>
              </w:rPr>
              <w:t>bună</w:t>
            </w:r>
            <w:proofErr w:type="spellEnd"/>
            <w:r w:rsidRPr="00D156A0">
              <w:rPr>
                <w:rFonts w:cstheme="minorHAnsi"/>
                <w:bCs/>
                <w:lang w:val="es-ES"/>
              </w:rPr>
              <w:t xml:space="preserve"> alimentare </w:t>
            </w:r>
            <w:proofErr w:type="spellStart"/>
            <w:r w:rsidRPr="00D156A0">
              <w:rPr>
                <w:rFonts w:cstheme="minorHAnsi"/>
                <w:bCs/>
                <w:lang w:val="es-ES"/>
              </w:rPr>
              <w:t>cu</w:t>
            </w:r>
            <w:proofErr w:type="spellEnd"/>
            <w:r w:rsidRPr="00D156A0">
              <w:rPr>
                <w:rFonts w:cstheme="minorHAnsi"/>
                <w:bCs/>
                <w:lang w:val="es-ES"/>
              </w:rPr>
              <w:t xml:space="preserve"> </w:t>
            </w:r>
            <w:proofErr w:type="spellStart"/>
            <w:r w:rsidRPr="00D156A0">
              <w:rPr>
                <w:rFonts w:cstheme="minorHAnsi"/>
                <w:bCs/>
                <w:lang w:val="es-ES"/>
              </w:rPr>
              <w:t>apă</w:t>
            </w:r>
            <w:proofErr w:type="spellEnd"/>
            <w:r w:rsidRPr="00D156A0">
              <w:rPr>
                <w:rFonts w:cstheme="minorHAnsi"/>
                <w:bCs/>
                <w:lang w:val="es-ES"/>
              </w:rPr>
              <w:t xml:space="preserve">, din </w:t>
            </w:r>
            <w:proofErr w:type="gramStart"/>
            <w:r w:rsidRPr="00D156A0">
              <w:rPr>
                <w:rFonts w:cstheme="minorHAnsi"/>
                <w:bCs/>
                <w:lang w:val="es-ES"/>
              </w:rPr>
              <w:t>POIM..</w:t>
            </w:r>
            <w:proofErr w:type="gramEnd"/>
          </w:p>
        </w:tc>
      </w:tr>
      <w:tr w:rsidR="00153F9F" w:rsidRPr="00A64E0B" w14:paraId="234EAA3B" w14:textId="77777777" w:rsidTr="00141F0D">
        <w:tblPrEx>
          <w:jc w:val="left"/>
        </w:tblPrEx>
        <w:tc>
          <w:tcPr>
            <w:tcW w:w="1039" w:type="dxa"/>
            <w:hideMark/>
          </w:tcPr>
          <w:p w14:paraId="477D9A4D" w14:textId="77777777" w:rsidR="00153F9F" w:rsidRPr="00A64E0B" w:rsidRDefault="00153F9F" w:rsidP="00141F0D">
            <w:pPr>
              <w:widowControl w:val="0"/>
              <w:autoSpaceDE w:val="0"/>
              <w:autoSpaceDN w:val="0"/>
              <w:adjustRightInd w:val="0"/>
              <w:spacing w:before="20" w:line="276" w:lineRule="auto"/>
              <w:rPr>
                <w:rFonts w:cstheme="minorHAnsi"/>
              </w:rPr>
            </w:pPr>
            <w:r w:rsidRPr="00A64E0B">
              <w:rPr>
                <w:rFonts w:cstheme="minorHAnsi"/>
              </w:rPr>
              <w:lastRenderedPageBreak/>
              <w:t>RCR 42</w:t>
            </w:r>
          </w:p>
        </w:tc>
        <w:tc>
          <w:tcPr>
            <w:tcW w:w="2500" w:type="dxa"/>
            <w:hideMark/>
          </w:tcPr>
          <w:p w14:paraId="389544A7" w14:textId="77777777" w:rsidR="00153F9F" w:rsidRPr="00A64E0B" w:rsidRDefault="00153F9F" w:rsidP="00141F0D">
            <w:pPr>
              <w:widowControl w:val="0"/>
              <w:autoSpaceDE w:val="0"/>
              <w:autoSpaceDN w:val="0"/>
              <w:adjustRightInd w:val="0"/>
              <w:spacing w:before="20" w:line="276" w:lineRule="auto"/>
              <w:ind w:left="40"/>
              <w:jc w:val="both"/>
              <w:rPr>
                <w:rFonts w:cstheme="minorHAnsi"/>
              </w:rPr>
            </w:pPr>
            <w:proofErr w:type="spellStart"/>
            <w:r w:rsidRPr="00A64E0B">
              <w:rPr>
                <w:rFonts w:cstheme="minorHAnsi"/>
                <w:bCs/>
                <w:lang w:val="es-ES"/>
              </w:rPr>
              <w:t>Populația</w:t>
            </w:r>
            <w:proofErr w:type="spellEnd"/>
            <w:r w:rsidRPr="00A64E0B">
              <w:rPr>
                <w:rFonts w:cstheme="minorHAnsi"/>
                <w:bCs/>
                <w:lang w:val="es-ES"/>
              </w:rPr>
              <w:t xml:space="preserve"> </w:t>
            </w:r>
            <w:proofErr w:type="spellStart"/>
            <w:r w:rsidRPr="00A64E0B">
              <w:rPr>
                <w:rFonts w:cstheme="minorHAnsi"/>
                <w:bCs/>
                <w:lang w:val="es-ES"/>
              </w:rPr>
              <w:t>racordată</w:t>
            </w:r>
            <w:proofErr w:type="spellEnd"/>
            <w:r w:rsidRPr="00A64E0B">
              <w:rPr>
                <w:rFonts w:cstheme="minorHAnsi"/>
                <w:bCs/>
                <w:lang w:val="es-ES"/>
              </w:rPr>
              <w:t xml:space="preserve"> </w:t>
            </w:r>
            <w:proofErr w:type="spellStart"/>
            <w:r w:rsidRPr="00A64E0B">
              <w:rPr>
                <w:rFonts w:cstheme="minorHAnsi"/>
                <w:bCs/>
                <w:lang w:val="es-ES"/>
              </w:rPr>
              <w:t>cel</w:t>
            </w:r>
            <w:proofErr w:type="spellEnd"/>
            <w:r w:rsidRPr="00A64E0B">
              <w:rPr>
                <w:rFonts w:cstheme="minorHAnsi"/>
                <w:bCs/>
                <w:lang w:val="es-ES"/>
              </w:rPr>
              <w:t xml:space="preserve"> </w:t>
            </w:r>
            <w:proofErr w:type="spellStart"/>
            <w:r w:rsidRPr="00A64E0B">
              <w:rPr>
                <w:rFonts w:cstheme="minorHAnsi"/>
                <w:bCs/>
                <w:lang w:val="es-ES"/>
              </w:rPr>
              <w:t>puțin</w:t>
            </w:r>
            <w:proofErr w:type="spellEnd"/>
            <w:r w:rsidRPr="00A64E0B">
              <w:rPr>
                <w:rFonts w:cstheme="minorHAnsi"/>
                <w:bCs/>
                <w:lang w:val="es-ES"/>
              </w:rPr>
              <w:t xml:space="preserve"> la </w:t>
            </w:r>
            <w:proofErr w:type="spellStart"/>
            <w:r w:rsidRPr="00A64E0B">
              <w:rPr>
                <w:rFonts w:cstheme="minorHAnsi"/>
                <w:bCs/>
                <w:lang w:val="es-ES"/>
              </w:rPr>
              <w:t>instalații</w:t>
            </w:r>
            <w:proofErr w:type="spellEnd"/>
            <w:r w:rsidRPr="00A64E0B">
              <w:rPr>
                <w:rFonts w:cstheme="minorHAnsi"/>
                <w:bCs/>
                <w:lang w:val="es-ES"/>
              </w:rPr>
              <w:t xml:space="preserve"> </w:t>
            </w:r>
            <w:proofErr w:type="spellStart"/>
            <w:r w:rsidRPr="00A64E0B">
              <w:rPr>
                <w:rFonts w:cstheme="minorHAnsi"/>
                <w:bCs/>
                <w:lang w:val="es-ES"/>
              </w:rPr>
              <w:t>publice</w:t>
            </w:r>
            <w:proofErr w:type="spellEnd"/>
            <w:r w:rsidRPr="00A64E0B">
              <w:rPr>
                <w:rFonts w:cstheme="minorHAnsi"/>
                <w:bCs/>
                <w:lang w:val="es-ES"/>
              </w:rPr>
              <w:t xml:space="preserve"> secundare de tratare a </w:t>
            </w:r>
            <w:proofErr w:type="spellStart"/>
            <w:r w:rsidRPr="00A64E0B">
              <w:rPr>
                <w:rFonts w:cstheme="minorHAnsi"/>
                <w:bCs/>
                <w:lang w:val="es-ES"/>
              </w:rPr>
              <w:t>apelor</w:t>
            </w:r>
            <w:proofErr w:type="spellEnd"/>
            <w:r w:rsidRPr="00A64E0B">
              <w:rPr>
                <w:rFonts w:cstheme="minorHAnsi"/>
                <w:bCs/>
                <w:lang w:val="es-ES"/>
              </w:rPr>
              <w:t xml:space="preserve"> </w:t>
            </w:r>
            <w:proofErr w:type="spellStart"/>
            <w:r w:rsidRPr="00A64E0B">
              <w:rPr>
                <w:rFonts w:cstheme="minorHAnsi"/>
                <w:bCs/>
                <w:lang w:val="es-ES"/>
              </w:rPr>
              <w:t>uzate</w:t>
            </w:r>
            <w:proofErr w:type="spellEnd"/>
          </w:p>
        </w:tc>
        <w:tc>
          <w:tcPr>
            <w:tcW w:w="1244" w:type="dxa"/>
            <w:hideMark/>
          </w:tcPr>
          <w:p w14:paraId="1D58AD2F" w14:textId="76255F05" w:rsidR="00153F9F" w:rsidRDefault="00153F9F" w:rsidP="00141F0D">
            <w:pPr>
              <w:keepNext/>
              <w:widowControl w:val="0"/>
              <w:autoSpaceDE w:val="0"/>
              <w:autoSpaceDN w:val="0"/>
              <w:adjustRightInd w:val="0"/>
              <w:spacing w:before="20" w:line="276" w:lineRule="auto"/>
              <w:rPr>
                <w:rFonts w:cstheme="minorHAnsi"/>
                <w:color w:val="231F20"/>
              </w:rPr>
            </w:pPr>
            <w:r w:rsidRPr="00A64E0B">
              <w:rPr>
                <w:rFonts w:cstheme="minorHAnsi"/>
                <w:color w:val="231F20"/>
              </w:rPr>
              <w:t xml:space="preserve">Nr. </w:t>
            </w:r>
            <w:r w:rsidR="00D156A0" w:rsidRPr="00A64E0B">
              <w:rPr>
                <w:rFonts w:cstheme="minorHAnsi"/>
                <w:color w:val="231F20"/>
              </w:rPr>
              <w:t>P</w:t>
            </w:r>
            <w:r w:rsidRPr="00A64E0B">
              <w:rPr>
                <w:rFonts w:cstheme="minorHAnsi"/>
                <w:color w:val="231F20"/>
              </w:rPr>
              <w:t>ersoane</w:t>
            </w:r>
          </w:p>
          <w:p w14:paraId="2B788146" w14:textId="18CA1C85" w:rsidR="00D156A0" w:rsidRDefault="00D156A0" w:rsidP="00141F0D">
            <w:pPr>
              <w:keepNext/>
              <w:widowControl w:val="0"/>
              <w:autoSpaceDE w:val="0"/>
              <w:autoSpaceDN w:val="0"/>
              <w:adjustRightInd w:val="0"/>
              <w:spacing w:before="20" w:line="276" w:lineRule="auto"/>
              <w:rPr>
                <w:rFonts w:cstheme="minorHAnsi"/>
                <w:color w:val="231F20"/>
              </w:rPr>
            </w:pPr>
            <w:r w:rsidRPr="00D156A0">
              <w:rPr>
                <w:rFonts w:cstheme="minorHAnsi"/>
                <w:color w:val="231F20"/>
              </w:rPr>
              <w:t>Populatie Echivalenta (PE)</w:t>
            </w:r>
          </w:p>
          <w:p w14:paraId="51779BD9" w14:textId="77777777" w:rsidR="00D156A0" w:rsidRPr="00A64E0B" w:rsidRDefault="00D156A0" w:rsidP="00141F0D">
            <w:pPr>
              <w:keepNext/>
              <w:widowControl w:val="0"/>
              <w:autoSpaceDE w:val="0"/>
              <w:autoSpaceDN w:val="0"/>
              <w:adjustRightInd w:val="0"/>
              <w:spacing w:before="20" w:line="276" w:lineRule="auto"/>
              <w:rPr>
                <w:rFonts w:cstheme="minorHAnsi"/>
              </w:rPr>
            </w:pPr>
          </w:p>
        </w:tc>
        <w:tc>
          <w:tcPr>
            <w:tcW w:w="5844" w:type="dxa"/>
          </w:tcPr>
          <w:p w14:paraId="4FBDC48E" w14:textId="77777777" w:rsidR="00153F9F" w:rsidRDefault="00153F9F" w:rsidP="00141F0D">
            <w:pPr>
              <w:widowControl w:val="0"/>
              <w:autoSpaceDE w:val="0"/>
              <w:autoSpaceDN w:val="0"/>
              <w:adjustRightInd w:val="0"/>
              <w:spacing w:before="20" w:line="276" w:lineRule="auto"/>
              <w:ind w:left="40"/>
              <w:jc w:val="both"/>
              <w:rPr>
                <w:rFonts w:cstheme="minorHAnsi"/>
                <w:bCs/>
                <w:lang w:val="es-ES"/>
              </w:rPr>
            </w:pPr>
            <w:proofErr w:type="spellStart"/>
            <w:r w:rsidRPr="00A64E0B">
              <w:rPr>
                <w:rFonts w:cstheme="minorHAnsi"/>
                <w:bCs/>
                <w:lang w:val="es-ES"/>
              </w:rPr>
              <w:t>Populație</w:t>
            </w:r>
            <w:proofErr w:type="spellEnd"/>
            <w:r w:rsidRPr="00A64E0B">
              <w:rPr>
                <w:rFonts w:cstheme="minorHAnsi"/>
                <w:bCs/>
                <w:lang w:val="es-ES"/>
              </w:rPr>
              <w:t xml:space="preserve"> </w:t>
            </w:r>
            <w:proofErr w:type="spellStart"/>
            <w:r w:rsidRPr="00A64E0B">
              <w:rPr>
                <w:rFonts w:cstheme="minorHAnsi"/>
                <w:bCs/>
                <w:lang w:val="es-ES"/>
              </w:rPr>
              <w:t>suplimentară</w:t>
            </w:r>
            <w:proofErr w:type="spellEnd"/>
            <w:r w:rsidRPr="00A64E0B">
              <w:rPr>
                <w:rFonts w:cstheme="minorHAnsi"/>
                <w:bCs/>
                <w:lang w:val="es-ES"/>
              </w:rPr>
              <w:t xml:space="preserve"> </w:t>
            </w:r>
            <w:proofErr w:type="spellStart"/>
            <w:r w:rsidRPr="00A64E0B">
              <w:rPr>
                <w:rFonts w:cstheme="minorHAnsi"/>
                <w:bCs/>
                <w:lang w:val="es-ES"/>
              </w:rPr>
              <w:t>conectată</w:t>
            </w:r>
            <w:proofErr w:type="spellEnd"/>
            <w:r w:rsidRPr="00A64E0B">
              <w:rPr>
                <w:rFonts w:cstheme="minorHAnsi"/>
                <w:bCs/>
                <w:lang w:val="es-ES"/>
              </w:rPr>
              <w:t xml:space="preserve"> </w:t>
            </w:r>
            <w:proofErr w:type="spellStart"/>
            <w:r w:rsidRPr="00A64E0B">
              <w:rPr>
                <w:rFonts w:cstheme="minorHAnsi"/>
                <w:bCs/>
                <w:lang w:val="es-ES"/>
              </w:rPr>
              <w:t>cel</w:t>
            </w:r>
            <w:proofErr w:type="spellEnd"/>
            <w:r w:rsidRPr="00A64E0B">
              <w:rPr>
                <w:rFonts w:cstheme="minorHAnsi"/>
                <w:bCs/>
                <w:lang w:val="es-ES"/>
              </w:rPr>
              <w:t xml:space="preserve"> </w:t>
            </w:r>
            <w:proofErr w:type="spellStart"/>
            <w:r w:rsidRPr="00A64E0B">
              <w:rPr>
                <w:rFonts w:cstheme="minorHAnsi"/>
                <w:bCs/>
                <w:lang w:val="es-ES"/>
              </w:rPr>
              <w:t>puțin</w:t>
            </w:r>
            <w:proofErr w:type="spellEnd"/>
            <w:r w:rsidRPr="00A64E0B">
              <w:rPr>
                <w:rFonts w:cstheme="minorHAnsi"/>
                <w:bCs/>
                <w:lang w:val="es-ES"/>
              </w:rPr>
              <w:t xml:space="preserve"> la </w:t>
            </w:r>
            <w:proofErr w:type="spellStart"/>
            <w:r w:rsidRPr="00A64E0B">
              <w:rPr>
                <w:rFonts w:cstheme="minorHAnsi"/>
                <w:bCs/>
                <w:lang w:val="es-ES"/>
              </w:rPr>
              <w:t>rețeaua</w:t>
            </w:r>
            <w:proofErr w:type="spellEnd"/>
            <w:r w:rsidRPr="00A64E0B">
              <w:rPr>
                <w:rFonts w:cstheme="minorHAnsi"/>
                <w:bCs/>
                <w:lang w:val="es-ES"/>
              </w:rPr>
              <w:t xml:space="preserve"> </w:t>
            </w:r>
            <w:proofErr w:type="spellStart"/>
            <w:r w:rsidRPr="00A64E0B">
              <w:rPr>
                <w:rFonts w:cstheme="minorHAnsi"/>
                <w:bCs/>
                <w:lang w:val="es-ES"/>
              </w:rPr>
              <w:t>publică</w:t>
            </w:r>
            <w:proofErr w:type="spellEnd"/>
            <w:r w:rsidRPr="00A64E0B">
              <w:rPr>
                <w:rFonts w:cstheme="minorHAnsi"/>
                <w:bCs/>
                <w:lang w:val="es-ES"/>
              </w:rPr>
              <w:t xml:space="preserve"> de </w:t>
            </w:r>
            <w:proofErr w:type="spellStart"/>
            <w:r w:rsidRPr="00A64E0B">
              <w:rPr>
                <w:rFonts w:cstheme="minorHAnsi"/>
                <w:bCs/>
                <w:lang w:val="es-ES"/>
              </w:rPr>
              <w:t>apă</w:t>
            </w:r>
            <w:proofErr w:type="spellEnd"/>
            <w:r w:rsidRPr="00A64E0B">
              <w:rPr>
                <w:rFonts w:cstheme="minorHAnsi"/>
                <w:bCs/>
                <w:lang w:val="es-ES"/>
              </w:rPr>
              <w:t xml:space="preserve"> </w:t>
            </w:r>
            <w:proofErr w:type="spellStart"/>
            <w:r w:rsidRPr="00A64E0B">
              <w:rPr>
                <w:rFonts w:cstheme="minorHAnsi"/>
                <w:bCs/>
                <w:lang w:val="es-ES"/>
              </w:rPr>
              <w:t>uzată</w:t>
            </w:r>
            <w:proofErr w:type="spellEnd"/>
            <w:r w:rsidRPr="00A64E0B">
              <w:rPr>
                <w:rFonts w:cstheme="minorHAnsi"/>
                <w:bCs/>
                <w:lang w:val="es-ES"/>
              </w:rPr>
              <w:t xml:space="preserve"> </w:t>
            </w:r>
            <w:proofErr w:type="spellStart"/>
            <w:r w:rsidRPr="00A64E0B">
              <w:rPr>
                <w:rFonts w:cstheme="minorHAnsi"/>
                <w:bCs/>
                <w:lang w:val="es-ES"/>
              </w:rPr>
              <w:t>secundară</w:t>
            </w:r>
            <w:proofErr w:type="spellEnd"/>
            <w:r w:rsidRPr="00A64E0B">
              <w:rPr>
                <w:rFonts w:cstheme="minorHAnsi"/>
                <w:bCs/>
                <w:lang w:val="es-ES"/>
              </w:rPr>
              <w:t xml:space="preserve"> ca </w:t>
            </w:r>
            <w:proofErr w:type="spellStart"/>
            <w:r w:rsidRPr="00A64E0B">
              <w:rPr>
                <w:rFonts w:cstheme="minorHAnsi"/>
                <w:bCs/>
                <w:lang w:val="es-ES"/>
              </w:rPr>
              <w:t>urmare</w:t>
            </w:r>
            <w:proofErr w:type="spellEnd"/>
            <w:r w:rsidRPr="00A64E0B">
              <w:rPr>
                <w:rFonts w:cstheme="minorHAnsi"/>
                <w:bCs/>
                <w:lang w:val="es-ES"/>
              </w:rPr>
              <w:t xml:space="preserve"> a </w:t>
            </w:r>
            <w:proofErr w:type="spellStart"/>
            <w:r w:rsidRPr="00A64E0B">
              <w:rPr>
                <w:rFonts w:cstheme="minorHAnsi"/>
                <w:bCs/>
                <w:lang w:val="es-ES"/>
              </w:rPr>
              <w:t>proiectelor</w:t>
            </w:r>
            <w:proofErr w:type="spellEnd"/>
            <w:r w:rsidRPr="00A64E0B">
              <w:rPr>
                <w:rFonts w:cstheme="minorHAnsi"/>
                <w:bCs/>
                <w:lang w:val="es-ES"/>
              </w:rPr>
              <w:t xml:space="preserve"> </w:t>
            </w:r>
            <w:proofErr w:type="spellStart"/>
            <w:r w:rsidRPr="00A64E0B">
              <w:rPr>
                <w:rFonts w:cstheme="minorHAnsi"/>
                <w:bCs/>
                <w:lang w:val="es-ES"/>
              </w:rPr>
              <w:t>susținute</w:t>
            </w:r>
            <w:proofErr w:type="spellEnd"/>
            <w:r w:rsidRPr="00A64E0B">
              <w:rPr>
                <w:rFonts w:cstheme="minorHAnsi"/>
                <w:bCs/>
                <w:lang w:val="es-ES"/>
              </w:rPr>
              <w:t xml:space="preserve"> (</w:t>
            </w:r>
            <w:proofErr w:type="spellStart"/>
            <w:r w:rsidRPr="00A64E0B">
              <w:rPr>
                <w:rFonts w:cstheme="minorHAnsi"/>
                <w:bCs/>
                <w:lang w:val="es-ES"/>
              </w:rPr>
              <w:t>stații</w:t>
            </w:r>
            <w:proofErr w:type="spellEnd"/>
            <w:r w:rsidRPr="00A64E0B">
              <w:rPr>
                <w:rFonts w:cstheme="minorHAnsi"/>
                <w:bCs/>
                <w:lang w:val="es-ES"/>
              </w:rPr>
              <w:t xml:space="preserve"> de </w:t>
            </w:r>
            <w:proofErr w:type="spellStart"/>
            <w:r w:rsidRPr="00A64E0B">
              <w:rPr>
                <w:rFonts w:cstheme="minorHAnsi"/>
                <w:bCs/>
                <w:lang w:val="es-ES"/>
              </w:rPr>
              <w:t>epurare</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w:t>
            </w:r>
            <w:proofErr w:type="spellStart"/>
            <w:r w:rsidRPr="00A64E0B">
              <w:rPr>
                <w:rFonts w:cstheme="minorHAnsi"/>
                <w:bCs/>
                <w:lang w:val="es-ES"/>
              </w:rPr>
              <w:t>rețea</w:t>
            </w:r>
            <w:proofErr w:type="spellEnd"/>
            <w:r w:rsidRPr="00A64E0B">
              <w:rPr>
                <w:rFonts w:cstheme="minorHAnsi"/>
                <w:bCs/>
                <w:lang w:val="es-ES"/>
              </w:rPr>
              <w:t xml:space="preserve"> </w:t>
            </w:r>
            <w:proofErr w:type="spellStart"/>
            <w:r w:rsidRPr="00A64E0B">
              <w:rPr>
                <w:rFonts w:cstheme="minorHAnsi"/>
                <w:bCs/>
                <w:lang w:val="es-ES"/>
              </w:rPr>
              <w:t>extinsă</w:t>
            </w:r>
            <w:proofErr w:type="spellEnd"/>
            <w:r w:rsidRPr="00A64E0B">
              <w:rPr>
                <w:rFonts w:cstheme="minorHAnsi"/>
                <w:bCs/>
                <w:lang w:val="es-ES"/>
              </w:rPr>
              <w:t xml:space="preserve">). </w:t>
            </w:r>
            <w:proofErr w:type="spellStart"/>
            <w:r w:rsidRPr="00A64E0B">
              <w:rPr>
                <w:rFonts w:cstheme="minorHAnsi"/>
                <w:bCs/>
                <w:lang w:val="es-ES"/>
              </w:rPr>
              <w:t>Tratarea</w:t>
            </w:r>
            <w:proofErr w:type="spellEnd"/>
            <w:r w:rsidRPr="00A64E0B">
              <w:rPr>
                <w:rFonts w:cstheme="minorHAnsi"/>
                <w:bCs/>
                <w:lang w:val="es-ES"/>
              </w:rPr>
              <w:t xml:space="preserve"> </w:t>
            </w:r>
            <w:proofErr w:type="spellStart"/>
            <w:r w:rsidRPr="00A64E0B">
              <w:rPr>
                <w:rFonts w:cstheme="minorHAnsi"/>
                <w:bCs/>
                <w:lang w:val="es-ES"/>
              </w:rPr>
              <w:t>secundară</w:t>
            </w:r>
            <w:proofErr w:type="spellEnd"/>
            <w:r w:rsidRPr="00A64E0B">
              <w:rPr>
                <w:rFonts w:cstheme="minorHAnsi"/>
                <w:bCs/>
                <w:lang w:val="es-ES"/>
              </w:rPr>
              <w:t xml:space="preserve"> a </w:t>
            </w:r>
            <w:proofErr w:type="spellStart"/>
            <w:r w:rsidRPr="00A64E0B">
              <w:rPr>
                <w:rFonts w:cstheme="minorHAnsi"/>
                <w:bCs/>
                <w:lang w:val="es-ES"/>
              </w:rPr>
              <w:t>apelor</w:t>
            </w:r>
            <w:proofErr w:type="spellEnd"/>
            <w:r w:rsidRPr="00A64E0B">
              <w:rPr>
                <w:rFonts w:cstheme="minorHAnsi"/>
                <w:bCs/>
                <w:lang w:val="es-ES"/>
              </w:rPr>
              <w:t xml:space="preserve"> </w:t>
            </w:r>
            <w:proofErr w:type="spellStart"/>
            <w:r w:rsidRPr="00A64E0B">
              <w:rPr>
                <w:rFonts w:cstheme="minorHAnsi"/>
                <w:bCs/>
                <w:lang w:val="es-ES"/>
              </w:rPr>
              <w:t>uzate</w:t>
            </w:r>
            <w:proofErr w:type="spellEnd"/>
            <w:r w:rsidRPr="00A64E0B">
              <w:rPr>
                <w:rFonts w:cstheme="minorHAnsi"/>
                <w:bCs/>
                <w:lang w:val="es-ES"/>
              </w:rPr>
              <w:t xml:space="preserve"> se </w:t>
            </w:r>
            <w:proofErr w:type="spellStart"/>
            <w:r w:rsidRPr="00A64E0B">
              <w:rPr>
                <w:rFonts w:cstheme="minorHAnsi"/>
                <w:bCs/>
                <w:lang w:val="es-ES"/>
              </w:rPr>
              <w:t>referă</w:t>
            </w:r>
            <w:proofErr w:type="spellEnd"/>
            <w:r w:rsidRPr="00A64E0B">
              <w:rPr>
                <w:rFonts w:cstheme="minorHAnsi"/>
                <w:bCs/>
                <w:lang w:val="es-ES"/>
              </w:rPr>
              <w:t xml:space="preserve"> la </w:t>
            </w:r>
            <w:proofErr w:type="spellStart"/>
            <w:r w:rsidRPr="00A64E0B">
              <w:rPr>
                <w:rFonts w:cstheme="minorHAnsi"/>
                <w:bCs/>
                <w:lang w:val="es-ES"/>
              </w:rPr>
              <w:t>tratarea</w:t>
            </w:r>
            <w:proofErr w:type="spellEnd"/>
            <w:r w:rsidRPr="00A64E0B">
              <w:rPr>
                <w:rFonts w:cstheme="minorHAnsi"/>
                <w:bCs/>
                <w:lang w:val="es-ES"/>
              </w:rPr>
              <w:t xml:space="preserve"> </w:t>
            </w:r>
            <w:proofErr w:type="spellStart"/>
            <w:r w:rsidRPr="00A64E0B">
              <w:rPr>
                <w:rFonts w:cstheme="minorHAnsi"/>
                <w:bCs/>
                <w:lang w:val="es-ES"/>
              </w:rPr>
              <w:t>apelor</w:t>
            </w:r>
            <w:proofErr w:type="spellEnd"/>
            <w:r w:rsidRPr="00A64E0B">
              <w:rPr>
                <w:rFonts w:cstheme="minorHAnsi"/>
                <w:bCs/>
                <w:lang w:val="es-ES"/>
              </w:rPr>
              <w:t xml:space="preserve"> </w:t>
            </w:r>
            <w:proofErr w:type="spellStart"/>
            <w:r w:rsidRPr="00A64E0B">
              <w:rPr>
                <w:rFonts w:cstheme="minorHAnsi"/>
                <w:bCs/>
                <w:lang w:val="es-ES"/>
              </w:rPr>
              <w:t>reziduale</w:t>
            </w:r>
            <w:proofErr w:type="spellEnd"/>
            <w:r w:rsidRPr="00A64E0B">
              <w:rPr>
                <w:rFonts w:cstheme="minorHAnsi"/>
                <w:bCs/>
                <w:lang w:val="es-ES"/>
              </w:rPr>
              <w:t xml:space="preserve"> urbane </w:t>
            </w:r>
            <w:proofErr w:type="spellStart"/>
            <w:r w:rsidRPr="00A64E0B">
              <w:rPr>
                <w:rFonts w:cstheme="minorHAnsi"/>
                <w:bCs/>
                <w:lang w:val="es-ES"/>
              </w:rPr>
              <w:t>printr</w:t>
            </w:r>
            <w:proofErr w:type="spellEnd"/>
            <w:r w:rsidRPr="00A64E0B">
              <w:rPr>
                <w:rFonts w:cstheme="minorHAnsi"/>
                <w:bCs/>
                <w:lang w:val="es-ES"/>
              </w:rPr>
              <w:t xml:space="preserve">-un </w:t>
            </w:r>
            <w:proofErr w:type="spellStart"/>
            <w:r w:rsidRPr="00A64E0B">
              <w:rPr>
                <w:rFonts w:cstheme="minorHAnsi"/>
                <w:bCs/>
                <w:lang w:val="es-ES"/>
              </w:rPr>
              <w:t>proces</w:t>
            </w:r>
            <w:proofErr w:type="spellEnd"/>
            <w:r w:rsidRPr="00A64E0B">
              <w:rPr>
                <w:rFonts w:cstheme="minorHAnsi"/>
                <w:bCs/>
                <w:lang w:val="es-ES"/>
              </w:rPr>
              <w:t xml:space="preserve"> care </w:t>
            </w:r>
            <w:proofErr w:type="spellStart"/>
            <w:r w:rsidRPr="00A64E0B">
              <w:rPr>
                <w:rFonts w:cstheme="minorHAnsi"/>
                <w:bCs/>
                <w:lang w:val="es-ES"/>
              </w:rPr>
              <w:t>implică</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general </w:t>
            </w:r>
            <w:proofErr w:type="spellStart"/>
            <w:r w:rsidRPr="00A64E0B">
              <w:rPr>
                <w:rFonts w:cstheme="minorHAnsi"/>
                <w:bCs/>
                <w:lang w:val="es-ES"/>
              </w:rPr>
              <w:t>epurare</w:t>
            </w:r>
            <w:proofErr w:type="spellEnd"/>
            <w:r w:rsidRPr="00A64E0B">
              <w:rPr>
                <w:rFonts w:cstheme="minorHAnsi"/>
                <w:bCs/>
                <w:lang w:val="es-ES"/>
              </w:rPr>
              <w:t xml:space="preserve"> </w:t>
            </w:r>
            <w:proofErr w:type="spellStart"/>
            <w:r w:rsidRPr="00A64E0B">
              <w:rPr>
                <w:rFonts w:cstheme="minorHAnsi"/>
                <w:bCs/>
                <w:lang w:val="es-ES"/>
              </w:rPr>
              <w:t>biologică</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conformitate</w:t>
            </w:r>
            <w:proofErr w:type="spellEnd"/>
            <w:r w:rsidRPr="00A64E0B">
              <w:rPr>
                <w:rFonts w:cstheme="minorHAnsi"/>
                <w:bCs/>
                <w:lang w:val="es-ES"/>
              </w:rPr>
              <w:t xml:space="preserv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prevederile</w:t>
            </w:r>
            <w:proofErr w:type="spellEnd"/>
            <w:r w:rsidRPr="00A64E0B">
              <w:rPr>
                <w:rFonts w:cstheme="minorHAnsi"/>
                <w:bCs/>
                <w:lang w:val="es-ES"/>
              </w:rPr>
              <w:t xml:space="preserve"> </w:t>
            </w:r>
            <w:proofErr w:type="spellStart"/>
            <w:r w:rsidRPr="00A64E0B">
              <w:rPr>
                <w:rFonts w:cstheme="minorHAnsi"/>
                <w:bCs/>
                <w:lang w:val="es-ES"/>
              </w:rPr>
              <w:t>Directivei</w:t>
            </w:r>
            <w:proofErr w:type="spellEnd"/>
            <w:r w:rsidRPr="00A64E0B">
              <w:rPr>
                <w:rFonts w:cstheme="minorHAnsi"/>
                <w:bCs/>
                <w:lang w:val="es-ES"/>
              </w:rPr>
              <w:t xml:space="preserve"> 91/271/CE. </w:t>
            </w:r>
            <w:proofErr w:type="spellStart"/>
            <w:r w:rsidRPr="00A64E0B">
              <w:rPr>
                <w:rFonts w:cstheme="minorHAnsi"/>
                <w:bCs/>
                <w:lang w:val="es-ES"/>
              </w:rPr>
              <w:t>Indicatorul</w:t>
            </w:r>
            <w:proofErr w:type="spellEnd"/>
            <w:r w:rsidRPr="00A64E0B">
              <w:rPr>
                <w:rFonts w:cstheme="minorHAnsi"/>
                <w:bCs/>
                <w:lang w:val="es-ES"/>
              </w:rPr>
              <w:t xml:space="preserve"> </w:t>
            </w:r>
            <w:proofErr w:type="spellStart"/>
            <w:r w:rsidRPr="00A64E0B">
              <w:rPr>
                <w:rFonts w:cstheme="minorHAnsi"/>
                <w:bCs/>
                <w:lang w:val="es-ES"/>
              </w:rPr>
              <w:t>poate</w:t>
            </w:r>
            <w:proofErr w:type="spellEnd"/>
            <w:r w:rsidRPr="00A64E0B">
              <w:rPr>
                <w:rFonts w:cstheme="minorHAnsi"/>
                <w:bCs/>
                <w:lang w:val="es-ES"/>
              </w:rPr>
              <w:t xml:space="preserve"> fi </w:t>
            </w:r>
            <w:proofErr w:type="spellStart"/>
            <w:r w:rsidRPr="00A64E0B">
              <w:rPr>
                <w:rFonts w:cstheme="minorHAnsi"/>
                <w:bCs/>
                <w:lang w:val="es-ES"/>
              </w:rPr>
              <w:t>folosit</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w:t>
            </w:r>
            <w:proofErr w:type="spellStart"/>
            <w:r w:rsidRPr="00A64E0B">
              <w:rPr>
                <w:rFonts w:cstheme="minorHAnsi"/>
                <w:bCs/>
                <w:lang w:val="es-ES"/>
              </w:rPr>
              <w:t>pentru</w:t>
            </w:r>
            <w:proofErr w:type="spellEnd"/>
            <w:r w:rsidRPr="00A64E0B">
              <w:rPr>
                <w:rFonts w:cstheme="minorHAnsi"/>
                <w:bCs/>
                <w:lang w:val="es-ES"/>
              </w:rPr>
              <w:t xml:space="preserve"> </w:t>
            </w:r>
            <w:proofErr w:type="spellStart"/>
            <w:r w:rsidRPr="00A64E0B">
              <w:rPr>
                <w:rFonts w:cstheme="minorHAnsi"/>
                <w:bCs/>
                <w:lang w:val="es-ES"/>
              </w:rPr>
              <w:t>proiectele</w:t>
            </w:r>
            <w:proofErr w:type="spellEnd"/>
            <w:r w:rsidRPr="00A64E0B">
              <w:rPr>
                <w:rFonts w:cstheme="minorHAnsi"/>
                <w:bCs/>
                <w:lang w:val="es-ES"/>
              </w:rPr>
              <w:t xml:space="preserve"> care </w:t>
            </w:r>
            <w:proofErr w:type="spellStart"/>
            <w:r w:rsidRPr="00A64E0B">
              <w:rPr>
                <w:rFonts w:cstheme="minorHAnsi"/>
                <w:bCs/>
                <w:lang w:val="es-ES"/>
              </w:rPr>
              <w:t>susțin</w:t>
            </w:r>
            <w:proofErr w:type="spellEnd"/>
            <w:r w:rsidRPr="00A64E0B">
              <w:rPr>
                <w:rFonts w:cstheme="minorHAnsi"/>
                <w:bCs/>
                <w:lang w:val="es-ES"/>
              </w:rPr>
              <w:t xml:space="preserve"> </w:t>
            </w:r>
            <w:proofErr w:type="spellStart"/>
            <w:r w:rsidRPr="00A64E0B">
              <w:rPr>
                <w:rFonts w:cstheme="minorHAnsi"/>
                <w:bCs/>
                <w:lang w:val="es-ES"/>
              </w:rPr>
              <w:t>extinderea</w:t>
            </w:r>
            <w:proofErr w:type="spellEnd"/>
            <w:r w:rsidRPr="00A64E0B">
              <w:rPr>
                <w:rFonts w:cstheme="minorHAnsi"/>
                <w:bCs/>
                <w:lang w:val="es-ES"/>
              </w:rPr>
              <w:t xml:space="preserve"> </w:t>
            </w:r>
            <w:proofErr w:type="spellStart"/>
            <w:r w:rsidRPr="00A64E0B">
              <w:rPr>
                <w:rFonts w:cstheme="minorHAnsi"/>
                <w:bCs/>
                <w:lang w:val="es-ES"/>
              </w:rPr>
              <w:t>rețelei</w:t>
            </w:r>
            <w:proofErr w:type="spellEnd"/>
            <w:r w:rsidRPr="00A64E0B">
              <w:rPr>
                <w:rFonts w:cstheme="minorHAnsi"/>
                <w:bCs/>
                <w:lang w:val="es-ES"/>
              </w:rPr>
              <w:t xml:space="preserve"> de colectare a </w:t>
            </w:r>
            <w:proofErr w:type="spellStart"/>
            <w:r w:rsidRPr="00A64E0B">
              <w:rPr>
                <w:rFonts w:cstheme="minorHAnsi"/>
                <w:bCs/>
                <w:lang w:val="es-ES"/>
              </w:rPr>
              <w:t>apei</w:t>
            </w:r>
            <w:proofErr w:type="spellEnd"/>
            <w:r w:rsidRPr="00A64E0B">
              <w:rPr>
                <w:rFonts w:cstheme="minorHAnsi"/>
                <w:bCs/>
                <w:lang w:val="es-ES"/>
              </w:rPr>
              <w:t xml:space="preserve"> </w:t>
            </w:r>
            <w:proofErr w:type="spellStart"/>
            <w:r w:rsidRPr="00A64E0B">
              <w:rPr>
                <w:rFonts w:cstheme="minorHAnsi"/>
                <w:bCs/>
                <w:lang w:val="es-ES"/>
              </w:rPr>
              <w:t>uzate</w:t>
            </w:r>
            <w:proofErr w:type="spellEnd"/>
            <w:r w:rsidRPr="00A64E0B">
              <w:rPr>
                <w:rFonts w:cstheme="minorHAnsi"/>
                <w:bCs/>
                <w:lang w:val="es-ES"/>
              </w:rPr>
              <w:t>.</w:t>
            </w:r>
          </w:p>
          <w:p w14:paraId="74A2C439" w14:textId="232D8482" w:rsidR="00D156A0" w:rsidRPr="00A64E0B" w:rsidRDefault="00D156A0" w:rsidP="00141F0D">
            <w:pPr>
              <w:widowControl w:val="0"/>
              <w:autoSpaceDE w:val="0"/>
              <w:autoSpaceDN w:val="0"/>
              <w:adjustRightInd w:val="0"/>
              <w:spacing w:before="20" w:line="276" w:lineRule="auto"/>
              <w:ind w:left="40"/>
              <w:jc w:val="both"/>
              <w:rPr>
                <w:rFonts w:cstheme="minorHAnsi"/>
                <w:bCs/>
                <w:lang w:val="es-ES"/>
              </w:rPr>
            </w:pPr>
            <w:r w:rsidRPr="00D156A0">
              <w:rPr>
                <w:rFonts w:cstheme="minorHAnsi"/>
                <w:bCs/>
                <w:lang w:val="es-ES"/>
              </w:rPr>
              <w:t xml:space="preserve">Nota: </w:t>
            </w:r>
            <w:proofErr w:type="spellStart"/>
            <w:r w:rsidRPr="00D156A0">
              <w:rPr>
                <w:rFonts w:cstheme="minorHAnsi"/>
                <w:bCs/>
                <w:lang w:val="es-ES"/>
              </w:rPr>
              <w:t>Indicatorul</w:t>
            </w:r>
            <w:proofErr w:type="spellEnd"/>
            <w:r w:rsidRPr="00D156A0">
              <w:rPr>
                <w:rFonts w:cstheme="minorHAnsi"/>
                <w:bCs/>
                <w:lang w:val="es-ES"/>
              </w:rPr>
              <w:t xml:space="preserve"> RCR 42 </w:t>
            </w:r>
            <w:proofErr w:type="spellStart"/>
            <w:r w:rsidRPr="00D156A0">
              <w:rPr>
                <w:rFonts w:cstheme="minorHAnsi"/>
                <w:bCs/>
                <w:lang w:val="es-ES"/>
              </w:rPr>
              <w:t>reprezinta</w:t>
            </w:r>
            <w:proofErr w:type="spellEnd"/>
            <w:r w:rsidRPr="00D156A0">
              <w:rPr>
                <w:rFonts w:cstheme="minorHAnsi"/>
                <w:bCs/>
                <w:lang w:val="es-ES"/>
              </w:rPr>
              <w:t xml:space="preserve"> </w:t>
            </w:r>
            <w:proofErr w:type="spellStart"/>
            <w:r w:rsidRPr="00D156A0">
              <w:rPr>
                <w:rFonts w:cstheme="minorHAnsi"/>
                <w:bCs/>
                <w:lang w:val="es-ES"/>
              </w:rPr>
              <w:t>indicatorul</w:t>
            </w:r>
            <w:proofErr w:type="spellEnd"/>
            <w:r w:rsidRPr="00D156A0">
              <w:rPr>
                <w:rFonts w:cstheme="minorHAnsi"/>
                <w:bCs/>
                <w:lang w:val="es-ES"/>
              </w:rPr>
              <w:t xml:space="preserve"> CO 19 - </w:t>
            </w:r>
            <w:proofErr w:type="spellStart"/>
            <w:r w:rsidRPr="00D156A0">
              <w:rPr>
                <w:rFonts w:cstheme="minorHAnsi"/>
                <w:bCs/>
                <w:lang w:val="es-ES"/>
              </w:rPr>
              <w:t>Epurarea</w:t>
            </w:r>
            <w:proofErr w:type="spellEnd"/>
            <w:r w:rsidRPr="00D156A0">
              <w:rPr>
                <w:rFonts w:cstheme="minorHAnsi"/>
                <w:bCs/>
                <w:lang w:val="es-ES"/>
              </w:rPr>
              <w:t xml:space="preserve"> </w:t>
            </w:r>
            <w:proofErr w:type="spellStart"/>
            <w:r w:rsidRPr="00D156A0">
              <w:rPr>
                <w:rFonts w:cstheme="minorHAnsi"/>
                <w:bCs/>
                <w:lang w:val="es-ES"/>
              </w:rPr>
              <w:t>apelor</w:t>
            </w:r>
            <w:proofErr w:type="spellEnd"/>
            <w:r w:rsidRPr="00D156A0">
              <w:rPr>
                <w:rFonts w:cstheme="minorHAnsi"/>
                <w:bCs/>
                <w:lang w:val="es-ES"/>
              </w:rPr>
              <w:t xml:space="preserve"> </w:t>
            </w:r>
            <w:proofErr w:type="spellStart"/>
            <w:r w:rsidRPr="00D156A0">
              <w:rPr>
                <w:rFonts w:cstheme="minorHAnsi"/>
                <w:bCs/>
                <w:lang w:val="es-ES"/>
              </w:rPr>
              <w:t>uzate</w:t>
            </w:r>
            <w:proofErr w:type="spellEnd"/>
            <w:r w:rsidRPr="00D156A0">
              <w:rPr>
                <w:rFonts w:cstheme="minorHAnsi"/>
                <w:bCs/>
                <w:lang w:val="es-ES"/>
              </w:rPr>
              <w:t xml:space="preserve">: </w:t>
            </w:r>
            <w:proofErr w:type="spellStart"/>
            <w:r w:rsidRPr="00D156A0">
              <w:rPr>
                <w:rFonts w:cstheme="minorHAnsi"/>
                <w:bCs/>
                <w:lang w:val="es-ES"/>
              </w:rPr>
              <w:t>Populație</w:t>
            </w:r>
            <w:proofErr w:type="spellEnd"/>
            <w:r w:rsidRPr="00D156A0">
              <w:rPr>
                <w:rFonts w:cstheme="minorHAnsi"/>
                <w:bCs/>
                <w:lang w:val="es-ES"/>
              </w:rPr>
              <w:t xml:space="preserve"> care </w:t>
            </w:r>
            <w:proofErr w:type="spellStart"/>
            <w:r w:rsidRPr="00D156A0">
              <w:rPr>
                <w:rFonts w:cstheme="minorHAnsi"/>
                <w:bCs/>
                <w:lang w:val="es-ES"/>
              </w:rPr>
              <w:t>beneficiază</w:t>
            </w:r>
            <w:proofErr w:type="spellEnd"/>
            <w:r w:rsidRPr="00D156A0">
              <w:rPr>
                <w:rFonts w:cstheme="minorHAnsi"/>
                <w:bCs/>
                <w:lang w:val="es-ES"/>
              </w:rPr>
              <w:t xml:space="preserve"> de o </w:t>
            </w:r>
            <w:proofErr w:type="spellStart"/>
            <w:r w:rsidRPr="00D156A0">
              <w:rPr>
                <w:rFonts w:cstheme="minorHAnsi"/>
                <w:bCs/>
                <w:lang w:val="es-ES"/>
              </w:rPr>
              <w:t>mai</w:t>
            </w:r>
            <w:proofErr w:type="spellEnd"/>
            <w:r w:rsidRPr="00D156A0">
              <w:rPr>
                <w:rFonts w:cstheme="minorHAnsi"/>
                <w:bCs/>
                <w:lang w:val="es-ES"/>
              </w:rPr>
              <w:t xml:space="preserve"> </w:t>
            </w:r>
            <w:proofErr w:type="spellStart"/>
            <w:r w:rsidRPr="00D156A0">
              <w:rPr>
                <w:rFonts w:cstheme="minorHAnsi"/>
                <w:bCs/>
                <w:lang w:val="es-ES"/>
              </w:rPr>
              <w:t>bună</w:t>
            </w:r>
            <w:proofErr w:type="spellEnd"/>
            <w:r w:rsidRPr="00D156A0">
              <w:rPr>
                <w:rFonts w:cstheme="minorHAnsi"/>
                <w:bCs/>
                <w:lang w:val="es-ES"/>
              </w:rPr>
              <w:t xml:space="preserve"> tratare a </w:t>
            </w:r>
            <w:proofErr w:type="spellStart"/>
            <w:r w:rsidRPr="00D156A0">
              <w:rPr>
                <w:rFonts w:cstheme="minorHAnsi"/>
                <w:bCs/>
                <w:lang w:val="es-ES"/>
              </w:rPr>
              <w:t>apelor</w:t>
            </w:r>
            <w:proofErr w:type="spellEnd"/>
            <w:r w:rsidRPr="00D156A0">
              <w:rPr>
                <w:rFonts w:cstheme="minorHAnsi"/>
                <w:bCs/>
                <w:lang w:val="es-ES"/>
              </w:rPr>
              <w:t xml:space="preserve"> </w:t>
            </w:r>
            <w:proofErr w:type="spellStart"/>
            <w:r w:rsidRPr="00D156A0">
              <w:rPr>
                <w:rFonts w:cstheme="minorHAnsi"/>
                <w:bCs/>
                <w:lang w:val="es-ES"/>
              </w:rPr>
              <w:t>uzate</w:t>
            </w:r>
            <w:proofErr w:type="spellEnd"/>
          </w:p>
        </w:tc>
      </w:tr>
    </w:tbl>
    <w:p w14:paraId="12CBFF29" w14:textId="63B0BC7F" w:rsidR="00153F9F" w:rsidRPr="00E9351C" w:rsidRDefault="00D7633A" w:rsidP="00E9351C">
      <w:pPr>
        <w:jc w:val="both"/>
        <w:rPr>
          <w:rFonts w:cstheme="minorHAnsi"/>
          <w:iCs/>
        </w:rPr>
      </w:pPr>
      <w:r w:rsidRPr="00E9351C">
        <w:rPr>
          <w:rFonts w:cstheme="minorHAnsi"/>
          <w:iCs/>
        </w:rPr>
        <w:t>Indicatorii RCR41 și RCR42 sunt corespondenții indicatorilor CO18 și CO19 din perioada de programare 2014-2020.</w:t>
      </w:r>
    </w:p>
    <w:p w14:paraId="4BDA3445" w14:textId="0E30AE2D" w:rsidR="00153F9F" w:rsidRPr="00A64E0B" w:rsidRDefault="00153F9F" w:rsidP="008D3D73">
      <w:pPr>
        <w:pStyle w:val="Heading3"/>
        <w:rPr>
          <w:i/>
        </w:rPr>
      </w:pPr>
      <w:bookmarkStart w:id="33" w:name="_Toc141442789"/>
      <w:r w:rsidRPr="00A64E0B">
        <w:t>3.8.3.</w:t>
      </w:r>
      <w:r w:rsidRPr="00A64E0B">
        <w:tab/>
        <w:t>Indicatori suplimentari specifici Apelului de Proiecte</w:t>
      </w:r>
      <w:bookmarkEnd w:id="33"/>
    </w:p>
    <w:p w14:paraId="0D1413B6" w14:textId="77777777" w:rsidR="00153F9F" w:rsidRPr="00A64E0B" w:rsidRDefault="00153F9F" w:rsidP="00153F9F">
      <w:pPr>
        <w:rPr>
          <w:rFonts w:cstheme="minorHAnsi"/>
          <w:i/>
        </w:rPr>
      </w:pPr>
    </w:p>
    <w:tbl>
      <w:tblPr>
        <w:tblStyle w:val="GridTable4-Accent1"/>
        <w:tblW w:w="9440" w:type="dxa"/>
        <w:tblLook w:val="04A0" w:firstRow="1" w:lastRow="0" w:firstColumn="1" w:lastColumn="0" w:noHBand="0" w:noVBand="1"/>
      </w:tblPr>
      <w:tblGrid>
        <w:gridCol w:w="9440"/>
      </w:tblGrid>
      <w:tr w:rsidR="00153F9F" w:rsidRPr="00A64E0B" w14:paraId="2E59E0E3" w14:textId="77777777" w:rsidTr="00E935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AB9A0C8" w14:textId="4E0A2F21" w:rsidR="00153F9F" w:rsidRPr="00A64E0B" w:rsidRDefault="00153F9F" w:rsidP="00141F0D">
            <w:pPr>
              <w:autoSpaceDE w:val="0"/>
              <w:autoSpaceDN w:val="0"/>
              <w:ind w:left="40"/>
              <w:jc w:val="both"/>
              <w:rPr>
                <w:rFonts w:cstheme="minorHAnsi"/>
                <w:i/>
                <w:iCs/>
                <w:lang w:val="en-US"/>
              </w:rPr>
            </w:pPr>
          </w:p>
        </w:tc>
      </w:tr>
      <w:tr w:rsidR="00153F9F" w:rsidRPr="00A64E0B" w14:paraId="4F998148" w14:textId="77777777" w:rsidTr="00E93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154233" w14:textId="6EB3F0FD" w:rsidR="00153F9F" w:rsidRPr="00A64E0B" w:rsidRDefault="00153F9F" w:rsidP="00141F0D">
            <w:pPr>
              <w:autoSpaceDE w:val="0"/>
              <w:autoSpaceDN w:val="0"/>
              <w:ind w:left="40"/>
              <w:jc w:val="both"/>
              <w:rPr>
                <w:rFonts w:cstheme="minorHAnsi"/>
                <w:i/>
                <w:iCs/>
              </w:rPr>
            </w:pPr>
          </w:p>
        </w:tc>
      </w:tr>
      <w:tr w:rsidR="00153F9F" w:rsidRPr="00A64E0B" w14:paraId="0A0EADAC" w14:textId="77777777" w:rsidTr="00E9351C">
        <w:tc>
          <w:tcPr>
            <w:cnfStyle w:val="001000000000" w:firstRow="0" w:lastRow="0" w:firstColumn="1" w:lastColumn="0" w:oddVBand="0" w:evenVBand="0" w:oddHBand="0" w:evenHBand="0" w:firstRowFirstColumn="0" w:firstRowLastColumn="0" w:lastRowFirstColumn="0" w:lastRowLastColumn="0"/>
            <w:tcW w:w="0" w:type="dxa"/>
          </w:tcPr>
          <w:p w14:paraId="4F01906E" w14:textId="5DEEE5DA" w:rsidR="00153F9F" w:rsidRPr="00A64E0B" w:rsidRDefault="00153F9F" w:rsidP="00141F0D">
            <w:pPr>
              <w:autoSpaceDE w:val="0"/>
              <w:autoSpaceDN w:val="0"/>
              <w:ind w:left="40"/>
              <w:jc w:val="both"/>
              <w:rPr>
                <w:rFonts w:cstheme="minorHAnsi"/>
                <w:i/>
                <w:iCs/>
              </w:rPr>
            </w:pPr>
          </w:p>
        </w:tc>
      </w:tr>
      <w:tr w:rsidR="00153F9F" w:rsidRPr="00A64E0B" w14:paraId="7B918259" w14:textId="77777777" w:rsidTr="00E93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0294D90" w14:textId="34DA5A46" w:rsidR="00153F9F" w:rsidRPr="00A64E0B" w:rsidRDefault="00153F9F" w:rsidP="00141F0D">
            <w:pPr>
              <w:autoSpaceDE w:val="0"/>
              <w:autoSpaceDN w:val="0"/>
              <w:ind w:left="40"/>
              <w:jc w:val="both"/>
              <w:rPr>
                <w:rFonts w:cstheme="minorHAnsi"/>
                <w:i/>
                <w:iCs/>
              </w:rPr>
            </w:pPr>
          </w:p>
        </w:tc>
      </w:tr>
      <w:tr w:rsidR="00153F9F" w:rsidRPr="00A64E0B" w14:paraId="4B1D3B9F" w14:textId="77777777" w:rsidTr="00E9351C">
        <w:tc>
          <w:tcPr>
            <w:cnfStyle w:val="001000000000" w:firstRow="0" w:lastRow="0" w:firstColumn="1" w:lastColumn="0" w:oddVBand="0" w:evenVBand="0" w:oddHBand="0" w:evenHBand="0" w:firstRowFirstColumn="0" w:firstRowLastColumn="0" w:lastRowFirstColumn="0" w:lastRowLastColumn="0"/>
            <w:tcW w:w="0" w:type="dxa"/>
          </w:tcPr>
          <w:p w14:paraId="1842860C" w14:textId="291308A2" w:rsidR="00153F9F" w:rsidRPr="00A64E0B" w:rsidRDefault="00153F9F" w:rsidP="00141F0D">
            <w:pPr>
              <w:autoSpaceDE w:val="0"/>
              <w:autoSpaceDN w:val="0"/>
              <w:ind w:left="40"/>
              <w:jc w:val="both"/>
              <w:rPr>
                <w:rFonts w:cstheme="minorHAnsi"/>
                <w:i/>
                <w:iCs/>
              </w:rPr>
            </w:pPr>
          </w:p>
        </w:tc>
      </w:tr>
      <w:tr w:rsidR="00153F9F" w:rsidRPr="00A64E0B" w14:paraId="7DDAA3C7" w14:textId="77777777" w:rsidTr="00E93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3B85249E" w14:textId="5FCC99C0" w:rsidR="00153F9F" w:rsidRPr="00A64E0B" w:rsidRDefault="00153F9F" w:rsidP="00141F0D">
            <w:pPr>
              <w:rPr>
                <w:rFonts w:cstheme="minorHAnsi"/>
                <w:i/>
                <w:iCs/>
              </w:rPr>
            </w:pPr>
          </w:p>
        </w:tc>
      </w:tr>
      <w:tr w:rsidR="00153F9F" w:rsidRPr="00A64E0B" w14:paraId="29F2A04E" w14:textId="77777777" w:rsidTr="00E9351C">
        <w:tc>
          <w:tcPr>
            <w:cnfStyle w:val="001000000000" w:firstRow="0" w:lastRow="0" w:firstColumn="1" w:lastColumn="0" w:oddVBand="0" w:evenVBand="0" w:oddHBand="0" w:evenHBand="0" w:firstRowFirstColumn="0" w:firstRowLastColumn="0" w:lastRowFirstColumn="0" w:lastRowLastColumn="0"/>
            <w:tcW w:w="0" w:type="dxa"/>
          </w:tcPr>
          <w:p w14:paraId="47C9F617" w14:textId="0139AF46" w:rsidR="00153F9F" w:rsidRPr="00A64E0B" w:rsidRDefault="00153F9F" w:rsidP="00141F0D">
            <w:pPr>
              <w:rPr>
                <w:rFonts w:cstheme="minorHAnsi"/>
                <w:i/>
                <w:iCs/>
              </w:rPr>
            </w:pPr>
          </w:p>
        </w:tc>
      </w:tr>
      <w:tr w:rsidR="00153F9F" w:rsidRPr="00A64E0B" w14:paraId="06027E91" w14:textId="77777777" w:rsidTr="00E93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BFCA2E8" w14:textId="62140EA6" w:rsidR="00153F9F" w:rsidRPr="00A64E0B" w:rsidRDefault="00153F9F" w:rsidP="00141F0D">
            <w:pPr>
              <w:rPr>
                <w:rFonts w:cstheme="minorHAnsi"/>
                <w:i/>
                <w:iCs/>
              </w:rPr>
            </w:pPr>
          </w:p>
        </w:tc>
      </w:tr>
      <w:tr w:rsidR="00153F9F" w:rsidRPr="00A64E0B" w14:paraId="263C52D0" w14:textId="77777777" w:rsidTr="00E9351C">
        <w:tc>
          <w:tcPr>
            <w:cnfStyle w:val="001000000000" w:firstRow="0" w:lastRow="0" w:firstColumn="1" w:lastColumn="0" w:oddVBand="0" w:evenVBand="0" w:oddHBand="0" w:evenHBand="0" w:firstRowFirstColumn="0" w:firstRowLastColumn="0" w:lastRowFirstColumn="0" w:lastRowLastColumn="0"/>
            <w:tcW w:w="0" w:type="dxa"/>
          </w:tcPr>
          <w:p w14:paraId="28BE43D0" w14:textId="76FD0BF8" w:rsidR="00153F9F" w:rsidRPr="00A64E0B" w:rsidRDefault="00153F9F" w:rsidP="00141F0D">
            <w:pPr>
              <w:rPr>
                <w:rFonts w:cstheme="minorHAnsi"/>
                <w:i/>
                <w:iCs/>
              </w:rPr>
            </w:pPr>
          </w:p>
        </w:tc>
      </w:tr>
      <w:tr w:rsidR="00153F9F" w:rsidRPr="00A64E0B" w14:paraId="3C1532BE" w14:textId="77777777" w:rsidTr="00E93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341BDA4" w14:textId="0DA35D68" w:rsidR="00153F9F" w:rsidRPr="00A64E0B" w:rsidRDefault="00153F9F" w:rsidP="00141F0D">
            <w:pPr>
              <w:rPr>
                <w:rFonts w:cstheme="minorHAnsi"/>
                <w:i/>
                <w:iCs/>
              </w:rPr>
            </w:pPr>
          </w:p>
        </w:tc>
      </w:tr>
      <w:tr w:rsidR="00153F9F" w:rsidRPr="00A64E0B" w14:paraId="38C0606D" w14:textId="77777777" w:rsidTr="00E9351C">
        <w:tc>
          <w:tcPr>
            <w:cnfStyle w:val="001000000000" w:firstRow="0" w:lastRow="0" w:firstColumn="1" w:lastColumn="0" w:oddVBand="0" w:evenVBand="0" w:oddHBand="0" w:evenHBand="0" w:firstRowFirstColumn="0" w:firstRowLastColumn="0" w:lastRowFirstColumn="0" w:lastRowLastColumn="0"/>
            <w:tcW w:w="0" w:type="dxa"/>
          </w:tcPr>
          <w:p w14:paraId="144867BC" w14:textId="5427E038" w:rsidR="00153F9F" w:rsidRPr="00A64E0B" w:rsidRDefault="00153F9F" w:rsidP="00141F0D">
            <w:pPr>
              <w:rPr>
                <w:rFonts w:cstheme="minorHAnsi"/>
                <w:i/>
                <w:iCs/>
              </w:rPr>
            </w:pPr>
          </w:p>
        </w:tc>
      </w:tr>
      <w:tr w:rsidR="00153F9F" w:rsidRPr="00A64E0B" w14:paraId="013AFABE" w14:textId="77777777" w:rsidTr="00E93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7401A3A" w14:textId="01FF3765" w:rsidR="00153F9F" w:rsidRPr="00A64E0B" w:rsidRDefault="00153F9F" w:rsidP="00141F0D">
            <w:pPr>
              <w:rPr>
                <w:rFonts w:cstheme="minorHAnsi"/>
                <w:i/>
                <w:iCs/>
              </w:rPr>
            </w:pPr>
          </w:p>
        </w:tc>
      </w:tr>
    </w:tbl>
    <w:p w14:paraId="6AAD8202" w14:textId="36FCDAC2" w:rsidR="006544FA" w:rsidRDefault="00BA3164" w:rsidP="00153F9F">
      <w:pPr>
        <w:spacing w:before="100"/>
        <w:jc w:val="both"/>
        <w:rPr>
          <w:rFonts w:cstheme="minorHAnsi"/>
          <w:iCs/>
        </w:rPr>
      </w:pPr>
      <w:r>
        <w:rPr>
          <w:rFonts w:cstheme="minorHAnsi"/>
          <w:iCs/>
        </w:rPr>
        <w:t xml:space="preserve"> În cadrul p</w:t>
      </w:r>
      <w:r w:rsidRPr="00BA3164">
        <w:rPr>
          <w:rFonts w:cstheme="minorHAnsi"/>
          <w:iCs/>
        </w:rPr>
        <w:t>roiectel</w:t>
      </w:r>
      <w:r>
        <w:rPr>
          <w:rFonts w:cstheme="minorHAnsi"/>
          <w:iCs/>
        </w:rPr>
        <w:t xml:space="preserve">or se </w:t>
      </w:r>
      <w:r w:rsidRPr="00BA3164">
        <w:rPr>
          <w:rFonts w:cstheme="minorHAnsi"/>
          <w:iCs/>
        </w:rPr>
        <w:t xml:space="preserve">pot avea </w:t>
      </w:r>
      <w:r>
        <w:rPr>
          <w:rFonts w:cstheme="minorHAnsi"/>
          <w:iCs/>
        </w:rPr>
        <w:t>în vedere ș</w:t>
      </w:r>
      <w:r w:rsidRPr="00BA3164">
        <w:rPr>
          <w:rFonts w:cstheme="minorHAnsi"/>
          <w:iCs/>
        </w:rPr>
        <w:t>i</w:t>
      </w:r>
      <w:r>
        <w:rPr>
          <w:rFonts w:cstheme="minorHAnsi"/>
          <w:iCs/>
        </w:rPr>
        <w:t xml:space="preserve"> alți </w:t>
      </w:r>
      <w:r w:rsidRPr="00BA3164">
        <w:rPr>
          <w:rFonts w:cstheme="minorHAnsi"/>
          <w:iCs/>
        </w:rPr>
        <w:t>indicatori suplimentari</w:t>
      </w:r>
      <w:r>
        <w:rPr>
          <w:rFonts w:cstheme="minorHAnsi"/>
          <w:iCs/>
        </w:rPr>
        <w:t xml:space="preserve"> în afara celor </w:t>
      </w:r>
      <w:r w:rsidR="00A13020">
        <w:rPr>
          <w:rFonts w:cstheme="minorHAnsi"/>
          <w:iCs/>
        </w:rPr>
        <w:t xml:space="preserve">la </w:t>
      </w:r>
      <w:r w:rsidR="00A13020" w:rsidRPr="00A13020">
        <w:rPr>
          <w:rFonts w:cstheme="minorHAnsi"/>
          <w:iCs/>
        </w:rPr>
        <w:t>sectiunile 3.8.1 si 3.8.2</w:t>
      </w:r>
      <w:r w:rsidR="00D7633A">
        <w:rPr>
          <w:rFonts w:cstheme="minorHAnsi"/>
          <w:iCs/>
        </w:rPr>
        <w:t xml:space="preserve"> </w:t>
      </w:r>
      <w:r w:rsidR="00D7633A" w:rsidRPr="00D7633A">
        <w:rPr>
          <w:rFonts w:cstheme="minorHAnsi"/>
          <w:iCs/>
        </w:rPr>
        <w:t>(de exemplu: sttații de tratare, stații de clorinare, foraje, surse de apă, rezervoare, stații de pompare).</w:t>
      </w:r>
      <w:r w:rsidRPr="00BA3164">
        <w:rPr>
          <w:rFonts w:cstheme="minorHAnsi"/>
          <w:iCs/>
        </w:rPr>
        <w:t>.</w:t>
      </w:r>
    </w:p>
    <w:p w14:paraId="01986249" w14:textId="6C77966B" w:rsidR="00153F9F" w:rsidRPr="00A64E0B" w:rsidRDefault="00153F9F" w:rsidP="00E5096A">
      <w:pPr>
        <w:pStyle w:val="Heading2"/>
      </w:pPr>
      <w:bookmarkStart w:id="34" w:name="_Toc141442790"/>
      <w:r w:rsidRPr="00A64E0B">
        <w:t>3.9.</w:t>
      </w:r>
      <w:r w:rsidRPr="00A64E0B">
        <w:tab/>
        <w:t>Rezultatele așteptate</w:t>
      </w:r>
      <w:bookmarkEnd w:id="34"/>
      <w:r w:rsidRPr="00A64E0B">
        <w:tab/>
      </w:r>
    </w:p>
    <w:p w14:paraId="4DFF2C89" w14:textId="77777777" w:rsidR="00153F9F" w:rsidRPr="00A64E0B" w:rsidRDefault="00153F9F" w:rsidP="00153F9F">
      <w:pPr>
        <w:autoSpaceDE w:val="0"/>
        <w:autoSpaceDN w:val="0"/>
        <w:adjustRightInd w:val="0"/>
        <w:spacing w:after="0" w:line="240" w:lineRule="auto"/>
        <w:jc w:val="both"/>
        <w:rPr>
          <w:rFonts w:cstheme="minorHAnsi"/>
          <w:b/>
          <w:color w:val="000000"/>
        </w:rPr>
      </w:pPr>
    </w:p>
    <w:p w14:paraId="515C6F71" w14:textId="323CE7D1" w:rsidR="00153F9F" w:rsidRPr="00A64E0B" w:rsidRDefault="00153F9F" w:rsidP="00153F9F">
      <w:pPr>
        <w:autoSpaceDE w:val="0"/>
        <w:autoSpaceDN w:val="0"/>
        <w:adjustRightInd w:val="0"/>
        <w:spacing w:after="0" w:line="240" w:lineRule="auto"/>
        <w:jc w:val="both"/>
        <w:rPr>
          <w:rFonts w:cstheme="minorHAnsi"/>
          <w:color w:val="231F20"/>
        </w:rPr>
      </w:pPr>
      <w:r w:rsidRPr="00A64E0B">
        <w:rPr>
          <w:rFonts w:cstheme="minorHAnsi"/>
          <w:b/>
          <w:color w:val="000000"/>
        </w:rPr>
        <w:lastRenderedPageBreak/>
        <w:t>Principalele rezultate</w:t>
      </w:r>
      <w:r w:rsidRPr="00A64E0B">
        <w:rPr>
          <w:rFonts w:cstheme="minorHAnsi"/>
          <w:color w:val="000000"/>
        </w:rPr>
        <w:t xml:space="preserve"> </w:t>
      </w:r>
      <w:r w:rsidRPr="00A64E0B">
        <w:rPr>
          <w:rFonts w:cstheme="minorHAnsi"/>
          <w:color w:val="231F20"/>
        </w:rPr>
        <w:t>urmărite prin promovarea investiţiilor în domeniul apei şi apei uzate vizează realizarea angajamentelor ce derivă din directivele europene privind epurarea apelor uzate (91/271/EEC)</w:t>
      </w:r>
      <w:r w:rsidR="00BA3164">
        <w:rPr>
          <w:rFonts w:cstheme="minorHAnsi"/>
          <w:color w:val="231F20"/>
        </w:rPr>
        <w:t xml:space="preserve">, </w:t>
      </w:r>
      <w:r w:rsidRPr="00A64E0B">
        <w:rPr>
          <w:rFonts w:cstheme="minorHAnsi"/>
          <w:color w:val="231F20"/>
        </w:rPr>
        <w:t>calitatea apei destinate consumului uman (Directiva 98/83/CE)</w:t>
      </w:r>
      <w:r w:rsidR="00BA3164" w:rsidRPr="00BA3164">
        <w:t xml:space="preserve"> </w:t>
      </w:r>
      <w:r w:rsidR="00BA3164" w:rsidRPr="00BA3164">
        <w:rPr>
          <w:rFonts w:cstheme="minorHAnsi"/>
          <w:color w:val="231F20"/>
        </w:rPr>
        <w:t>și Directiva 2020/2184 privind apa potabilă</w:t>
      </w:r>
      <w:r w:rsidRPr="00A64E0B">
        <w:rPr>
          <w:rFonts w:cstheme="minorHAnsi"/>
          <w:color w:val="231F20"/>
        </w:rPr>
        <w:t>:</w:t>
      </w:r>
    </w:p>
    <w:p w14:paraId="622C2807" w14:textId="77777777" w:rsidR="00153F9F" w:rsidRPr="00A64E0B" w:rsidRDefault="00153F9F" w:rsidP="00153F9F">
      <w:pPr>
        <w:pStyle w:val="ListParagraph"/>
        <w:widowControl w:val="0"/>
        <w:numPr>
          <w:ilvl w:val="0"/>
          <w:numId w:val="4"/>
        </w:numPr>
        <w:overflowPunct w:val="0"/>
        <w:autoSpaceDE w:val="0"/>
        <w:autoSpaceDN w:val="0"/>
        <w:adjustRightInd w:val="0"/>
        <w:spacing w:before="120" w:after="0" w:line="240" w:lineRule="auto"/>
        <w:ind w:left="726" w:right="23" w:hanging="357"/>
        <w:jc w:val="both"/>
        <w:rPr>
          <w:rFonts w:cstheme="minorHAnsi"/>
          <w:i/>
          <w:color w:val="231F20"/>
        </w:rPr>
      </w:pPr>
      <w:r w:rsidRPr="00A64E0B">
        <w:rPr>
          <w:rFonts w:cstheme="minorHAnsi"/>
          <w:b/>
          <w:bCs/>
          <w:i/>
          <w:color w:val="231F20"/>
        </w:rPr>
        <w:t xml:space="preserve">ape uzate urbane colectate și epurate </w:t>
      </w:r>
      <w:r w:rsidRPr="00A64E0B">
        <w:rPr>
          <w:rFonts w:cstheme="minorHAnsi"/>
          <w:i/>
          <w:color w:val="231F20"/>
        </w:rPr>
        <w:t>(din perspectiva încărcării organice biodegradabile)</w:t>
      </w:r>
      <w:r w:rsidRPr="00A64E0B">
        <w:rPr>
          <w:rFonts w:cstheme="minorHAnsi"/>
          <w:b/>
          <w:bCs/>
          <w:i/>
          <w:color w:val="231F20"/>
        </w:rPr>
        <w:t xml:space="preserve"> pentru toate aglomerările mai mari de 2.000 l.e. </w:t>
      </w:r>
      <w:r w:rsidRPr="00A64E0B">
        <w:rPr>
          <w:rFonts w:cstheme="minorHAnsi"/>
          <w:i/>
          <w:color w:val="231F20"/>
        </w:rPr>
        <w:t>şi</w:t>
      </w:r>
      <w:r w:rsidRPr="00A64E0B">
        <w:rPr>
          <w:rFonts w:cstheme="minorHAnsi"/>
          <w:b/>
          <w:bCs/>
          <w:i/>
          <w:color w:val="231F20"/>
        </w:rPr>
        <w:t xml:space="preserve"> </w:t>
      </w:r>
    </w:p>
    <w:p w14:paraId="5308768C" w14:textId="77777777" w:rsidR="00153F9F" w:rsidRPr="00A64E0B" w:rsidRDefault="00153F9F" w:rsidP="00153F9F">
      <w:pPr>
        <w:pStyle w:val="ListParagraph"/>
        <w:widowControl w:val="0"/>
        <w:numPr>
          <w:ilvl w:val="0"/>
          <w:numId w:val="4"/>
        </w:numPr>
        <w:overflowPunct w:val="0"/>
        <w:autoSpaceDE w:val="0"/>
        <w:autoSpaceDN w:val="0"/>
        <w:adjustRightInd w:val="0"/>
        <w:spacing w:before="60" w:after="0" w:line="240" w:lineRule="auto"/>
        <w:ind w:left="726" w:right="96" w:hanging="357"/>
        <w:jc w:val="both"/>
        <w:rPr>
          <w:rFonts w:cstheme="minorHAnsi"/>
          <w:i/>
          <w:color w:val="231F20"/>
        </w:rPr>
      </w:pPr>
      <w:r w:rsidRPr="00A64E0B">
        <w:rPr>
          <w:rFonts w:cstheme="minorHAnsi"/>
          <w:b/>
          <w:bCs/>
          <w:i/>
          <w:color w:val="231F20"/>
        </w:rPr>
        <w:t xml:space="preserve">serviciu public de alimentare cu apă potabilă, </w:t>
      </w:r>
      <w:r w:rsidRPr="00A64E0B">
        <w:rPr>
          <w:rFonts w:cstheme="minorHAnsi"/>
          <w:i/>
          <w:color w:val="231F20"/>
        </w:rPr>
        <w:t>controlată microbiologic, în condiţii de siguranţă şi protecţie a sănătăţii</w:t>
      </w:r>
      <w:r w:rsidRPr="00A64E0B">
        <w:rPr>
          <w:rFonts w:cstheme="minorHAnsi"/>
          <w:b/>
          <w:bCs/>
          <w:i/>
          <w:color w:val="231F20"/>
        </w:rPr>
        <w:t xml:space="preserve">, extins la </w:t>
      </w:r>
      <w:r w:rsidRPr="00A64E0B">
        <w:rPr>
          <w:rFonts w:cstheme="minorHAnsi"/>
          <w:b/>
          <w:bCs/>
          <w:i/>
          <w:color w:val="231F20"/>
          <w:highlight w:val="lightGray"/>
        </w:rPr>
        <w:t>populația din localitățile cu peste 50 locuitori</w:t>
      </w:r>
      <w:r w:rsidRPr="00A64E0B">
        <w:rPr>
          <w:rFonts w:cstheme="minorHAnsi"/>
          <w:b/>
          <w:bCs/>
          <w:i/>
          <w:color w:val="231F20"/>
        </w:rPr>
        <w:t xml:space="preserve"> </w:t>
      </w:r>
    </w:p>
    <w:p w14:paraId="06B8C92E" w14:textId="77777777" w:rsidR="00153F9F" w:rsidRPr="00A64E0B" w:rsidRDefault="00153F9F" w:rsidP="00153F9F">
      <w:pPr>
        <w:widowControl w:val="0"/>
        <w:tabs>
          <w:tab w:val="left" w:pos="0"/>
        </w:tabs>
        <w:overflowPunct w:val="0"/>
        <w:autoSpaceDE w:val="0"/>
        <w:autoSpaceDN w:val="0"/>
        <w:adjustRightInd w:val="0"/>
        <w:spacing w:after="0" w:line="240" w:lineRule="auto"/>
        <w:ind w:left="11" w:right="-28"/>
        <w:jc w:val="both"/>
        <w:rPr>
          <w:rFonts w:cstheme="minorHAnsi"/>
          <w:color w:val="000000"/>
        </w:rPr>
      </w:pPr>
    </w:p>
    <w:p w14:paraId="7A0AA7E6" w14:textId="01354BAA" w:rsidR="00153F9F" w:rsidRPr="00A64E0B" w:rsidRDefault="00153F9F" w:rsidP="00153F9F">
      <w:pPr>
        <w:rPr>
          <w:rFonts w:cstheme="minorHAnsi"/>
          <w:b/>
          <w:bCs/>
          <w:iCs/>
          <w:color w:val="0070C0"/>
        </w:rPr>
      </w:pPr>
      <w:r w:rsidRPr="00A64E0B">
        <w:rPr>
          <w:rFonts w:cstheme="minorHAnsi"/>
          <w:iCs/>
        </w:rPr>
        <w:t>De asemenea, a a se vedea indicatorii de rezultat menționați pentru fiecare acțiune în cadrul</w:t>
      </w:r>
      <w:r w:rsidRPr="00A64E0B">
        <w:rPr>
          <w:rFonts w:cstheme="minorHAnsi"/>
          <w:i/>
        </w:rPr>
        <w:t xml:space="preserve"> </w:t>
      </w:r>
      <w:r w:rsidRPr="00A64E0B">
        <w:rPr>
          <w:rFonts w:cstheme="minorHAnsi"/>
          <w:b/>
          <w:bCs/>
          <w:iCs/>
          <w:color w:val="0070C0"/>
        </w:rPr>
        <w:t xml:space="preserve">secțiunii </w:t>
      </w:r>
      <w:r w:rsidR="00C32EC2" w:rsidRPr="00A64E0B">
        <w:rPr>
          <w:rFonts w:cstheme="minorHAnsi"/>
          <w:b/>
          <w:bCs/>
          <w:iCs/>
          <w:color w:val="0070C0"/>
        </w:rPr>
        <w:t>3</w:t>
      </w:r>
      <w:r w:rsidRPr="00A64E0B">
        <w:rPr>
          <w:rFonts w:cstheme="minorHAnsi"/>
          <w:b/>
          <w:bCs/>
          <w:iCs/>
          <w:color w:val="0070C0"/>
        </w:rPr>
        <w:t>.</w:t>
      </w:r>
      <w:r w:rsidR="00C32EC2" w:rsidRPr="00A64E0B">
        <w:rPr>
          <w:rFonts w:cstheme="minorHAnsi"/>
          <w:b/>
          <w:bCs/>
          <w:iCs/>
          <w:color w:val="0070C0"/>
        </w:rPr>
        <w:t>8</w:t>
      </w:r>
      <w:r w:rsidRPr="00A64E0B">
        <w:rPr>
          <w:rFonts w:cstheme="minorHAnsi"/>
          <w:b/>
          <w:bCs/>
          <w:iCs/>
          <w:color w:val="0070C0"/>
        </w:rPr>
        <w:t xml:space="preserve"> la prezentul ghid.</w:t>
      </w:r>
    </w:p>
    <w:p w14:paraId="41CBFE88" w14:textId="77777777" w:rsidR="00153F9F" w:rsidRPr="00A64E0B" w:rsidRDefault="00153F9F" w:rsidP="00E04CD8">
      <w:pPr>
        <w:spacing w:after="0" w:line="240" w:lineRule="auto"/>
        <w:jc w:val="both"/>
        <w:rPr>
          <w:rFonts w:eastAsia="SimSun" w:cstheme="minorHAnsi"/>
          <w:b/>
          <w:bCs/>
        </w:rPr>
      </w:pPr>
    </w:p>
    <w:p w14:paraId="68DFC507" w14:textId="3917C474" w:rsidR="00153F9F" w:rsidRPr="00A64E0B" w:rsidRDefault="00FF2BCC" w:rsidP="00E5096A">
      <w:pPr>
        <w:pStyle w:val="Heading2"/>
      </w:pPr>
      <w:bookmarkStart w:id="35" w:name="_Toc141442791"/>
      <w:r w:rsidRPr="00A64E0B">
        <w:t>3.10. Operațiune de importanță strategică</w:t>
      </w:r>
      <w:bookmarkEnd w:id="35"/>
    </w:p>
    <w:p w14:paraId="47EAF39A" w14:textId="77777777" w:rsidR="00667FF9" w:rsidRPr="00A64E0B" w:rsidRDefault="00667FF9" w:rsidP="003F2316">
      <w:pPr>
        <w:spacing w:after="0" w:line="240" w:lineRule="auto"/>
        <w:jc w:val="both"/>
        <w:rPr>
          <w:rFonts w:cstheme="minorHAnsi"/>
          <w:color w:val="000000"/>
        </w:rPr>
      </w:pPr>
    </w:p>
    <w:p w14:paraId="043C363A" w14:textId="42FF42CB" w:rsidR="00667FF9" w:rsidRDefault="00667FF9" w:rsidP="003F2316">
      <w:pPr>
        <w:spacing w:after="0" w:line="240" w:lineRule="auto"/>
        <w:jc w:val="both"/>
        <w:rPr>
          <w:rFonts w:cstheme="minorHAnsi"/>
          <w:color w:val="000000"/>
        </w:rPr>
      </w:pPr>
      <w:r w:rsidRPr="00A64E0B">
        <w:rPr>
          <w:rFonts w:cstheme="minorHAnsi"/>
          <w:color w:val="000000"/>
        </w:rPr>
        <w:t>Operațiunile de importanță strategică finanțate prin prezentul ghid se referă la investițiile integrate de dezvoltare a sistemelor de apă și apă uzată care contribuie la conformarea cu Directiva nr. 98/83/CE privind calitatea apei destinate consumului uman (DAP)</w:t>
      </w:r>
      <w:r w:rsidR="00BA3164">
        <w:t xml:space="preserve">, </w:t>
      </w:r>
      <w:r w:rsidR="00BA3164" w:rsidRPr="00BA3164">
        <w:rPr>
          <w:rFonts w:cstheme="minorHAnsi"/>
          <w:color w:val="000000"/>
        </w:rPr>
        <w:t>Directiva 2020/2184 privind apa potabilă:</w:t>
      </w:r>
      <w:r w:rsidRPr="00A64E0B">
        <w:rPr>
          <w:rFonts w:cstheme="minorHAnsi"/>
          <w:color w:val="000000"/>
        </w:rPr>
        <w:t xml:space="preserve"> și Directiva nr. 91/271/CEE privind colectarea şi epurarea apelor uzate urbane (DEAUU). </w:t>
      </w:r>
    </w:p>
    <w:p w14:paraId="7225C7E7" w14:textId="77777777" w:rsidR="003F2316" w:rsidRPr="00A64E0B" w:rsidRDefault="003F2316" w:rsidP="003F2316">
      <w:pPr>
        <w:spacing w:after="0" w:line="240" w:lineRule="auto"/>
        <w:jc w:val="both"/>
        <w:rPr>
          <w:rFonts w:cstheme="minorHAnsi"/>
          <w:color w:val="000000"/>
        </w:rPr>
      </w:pPr>
    </w:p>
    <w:p w14:paraId="177F1AB1" w14:textId="48CC1C32" w:rsidR="00667FF9" w:rsidRPr="00A64E0B" w:rsidRDefault="00667FF9" w:rsidP="003F2316">
      <w:pPr>
        <w:spacing w:after="0" w:line="240" w:lineRule="auto"/>
        <w:jc w:val="both"/>
        <w:rPr>
          <w:rFonts w:cstheme="minorHAnsi"/>
          <w:color w:val="000000"/>
        </w:rPr>
      </w:pPr>
    </w:p>
    <w:p w14:paraId="3D17C0C0" w14:textId="0A71CD39" w:rsidR="00B932E3" w:rsidRPr="00A64E0B" w:rsidRDefault="00B932E3" w:rsidP="00E5096A">
      <w:pPr>
        <w:pStyle w:val="Heading2"/>
      </w:pPr>
      <w:bookmarkStart w:id="36" w:name="_Toc141442792"/>
      <w:r w:rsidRPr="00A64E0B">
        <w:t>3.11. Investiții teritoriale integrate</w:t>
      </w:r>
      <w:bookmarkEnd w:id="36"/>
      <w:r w:rsidR="00CF3E8A">
        <w:t xml:space="preserve"> </w:t>
      </w:r>
    </w:p>
    <w:p w14:paraId="073AB4B4" w14:textId="77777777" w:rsidR="00E86487" w:rsidRDefault="00E86487" w:rsidP="00CF3E8A">
      <w:pPr>
        <w:rPr>
          <w:rFonts w:cstheme="minorHAnsi"/>
          <w:i/>
          <w:highlight w:val="yellow"/>
        </w:rPr>
      </w:pPr>
    </w:p>
    <w:p w14:paraId="3F6E121B" w14:textId="2B195E12" w:rsidR="00CF3E8A" w:rsidRPr="00443C20" w:rsidRDefault="00CF3E8A" w:rsidP="00CF3E8A">
      <w:pPr>
        <w:rPr>
          <w:rFonts w:cstheme="minorHAnsi"/>
          <w:i/>
        </w:rPr>
      </w:pPr>
      <w:r w:rsidRPr="00E9351C">
        <w:rPr>
          <w:rFonts w:cstheme="minorHAnsi"/>
          <w:i/>
        </w:rPr>
        <w:t>Nu se aplică</w:t>
      </w:r>
    </w:p>
    <w:p w14:paraId="0EFC3665" w14:textId="77777777" w:rsidR="00C843C1" w:rsidRPr="00A64E0B" w:rsidRDefault="00C843C1" w:rsidP="00C843C1">
      <w:pPr>
        <w:spacing w:after="0" w:line="240" w:lineRule="auto"/>
        <w:jc w:val="both"/>
        <w:rPr>
          <w:rFonts w:eastAsia="Times New Roman" w:cstheme="minorHAnsi"/>
          <w:iCs/>
          <w:lang w:eastAsia="en-GB"/>
        </w:rPr>
      </w:pPr>
    </w:p>
    <w:p w14:paraId="3153D122" w14:textId="052599E5" w:rsidR="00B932E3" w:rsidRPr="00A64E0B" w:rsidRDefault="00B932E3" w:rsidP="00E5096A">
      <w:pPr>
        <w:pStyle w:val="Heading2"/>
      </w:pPr>
      <w:bookmarkStart w:id="37" w:name="_Toc141442793"/>
      <w:r w:rsidRPr="00A64E0B">
        <w:t>3.12 Dezvoltare locală plasată sub responsabilitatea comunității</w:t>
      </w:r>
      <w:bookmarkEnd w:id="37"/>
      <w:r w:rsidRPr="00A64E0B">
        <w:t xml:space="preserve"> </w:t>
      </w:r>
    </w:p>
    <w:p w14:paraId="2D007F94" w14:textId="77777777" w:rsidR="00CF3E8A" w:rsidRPr="00443C20" w:rsidRDefault="00CF3E8A" w:rsidP="00CF3E8A">
      <w:pPr>
        <w:rPr>
          <w:rFonts w:cstheme="minorHAnsi"/>
          <w:i/>
        </w:rPr>
      </w:pPr>
      <w:r w:rsidRPr="00443C20">
        <w:rPr>
          <w:rFonts w:cstheme="minorHAnsi"/>
          <w:i/>
        </w:rPr>
        <w:t>Nu se aplică</w:t>
      </w:r>
    </w:p>
    <w:p w14:paraId="01DB0FEB" w14:textId="775458A8" w:rsidR="00B932E3" w:rsidRPr="00A64E0B" w:rsidRDefault="00B932E3" w:rsidP="00E5096A">
      <w:pPr>
        <w:pStyle w:val="Heading2"/>
      </w:pPr>
      <w:bookmarkStart w:id="38" w:name="_Toc141442794"/>
      <w:r w:rsidRPr="00A64E0B">
        <w:t>3.13.</w:t>
      </w:r>
      <w:r w:rsidRPr="00A64E0B">
        <w:tab/>
        <w:t>Aplicarea regulilor privind ajutorul de stat</w:t>
      </w:r>
      <w:bookmarkEnd w:id="38"/>
      <w:r w:rsidRPr="00A64E0B">
        <w:t xml:space="preserve"> </w:t>
      </w:r>
      <w:r w:rsidRPr="00A64E0B">
        <w:tab/>
      </w:r>
    </w:p>
    <w:p w14:paraId="4BFE59A7" w14:textId="77777777" w:rsidR="00B932E3" w:rsidRPr="00A64E0B" w:rsidRDefault="00B932E3" w:rsidP="00B932E3">
      <w:pPr>
        <w:rPr>
          <w:rFonts w:cstheme="minorHAnsi"/>
          <w:i/>
        </w:rPr>
      </w:pPr>
    </w:p>
    <w:p w14:paraId="77C226BF" w14:textId="2DBFBBE9" w:rsidR="00B932E3" w:rsidRPr="00A64E0B" w:rsidRDefault="00B932E3" w:rsidP="00B932E3">
      <w:pPr>
        <w:shd w:val="clear" w:color="auto" w:fill="FFFFFF"/>
        <w:spacing w:after="0" w:line="232" w:lineRule="auto"/>
        <w:jc w:val="both"/>
        <w:rPr>
          <w:rFonts w:eastAsia="Times New Roman" w:cstheme="minorHAnsi"/>
          <w:noProof/>
        </w:rPr>
      </w:pPr>
      <w:r w:rsidRPr="00A64E0B">
        <w:rPr>
          <w:rFonts w:eastAsia="Times New Roman" w:cstheme="minorHAnsi"/>
          <w:noProof/>
        </w:rPr>
        <w:t xml:space="preserve">Operaţiunile propuse constând în investiţii din sectorul de apă şi apă uzată, ai căror beneficiari sunt Asociaţiile de Dezvoltare Intercomunitară prin Operatorii Regionali de Apă existenţi, conform prevederilor Legii nr. 51/2006 şi Legii nr. 241/2006 în vigoare, sunt în acord cu reglementările comunitare referitoare la ajutorul de stat în domeniul serviciilor de interes economic general conform prevederilor </w:t>
      </w:r>
      <w:r w:rsidRPr="00A64E0B">
        <w:rPr>
          <w:rFonts w:eastAsia="Times New Roman" w:cstheme="minorHAnsi"/>
          <w:i/>
          <w:noProof/>
        </w:rPr>
        <w:t>Deciziei Comisiei 2012/21/UE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serviciu de interes economic general,</w:t>
      </w:r>
      <w:r w:rsidRPr="00A64E0B">
        <w:rPr>
          <w:rFonts w:eastAsia="Times New Roman" w:cstheme="minorHAnsi"/>
          <w:noProof/>
        </w:rPr>
        <w:t xml:space="preserve"> și cu prevederile Articolelor 107 și 108 din Tratatul UE.</w:t>
      </w:r>
    </w:p>
    <w:p w14:paraId="6E555E60" w14:textId="77777777" w:rsidR="00B932E3" w:rsidRPr="00A64E0B" w:rsidRDefault="00B932E3" w:rsidP="00B932E3">
      <w:pPr>
        <w:shd w:val="clear" w:color="auto" w:fill="FFFFFF"/>
        <w:spacing w:after="0" w:line="232" w:lineRule="auto"/>
        <w:jc w:val="both"/>
        <w:rPr>
          <w:rFonts w:eastAsia="Times New Roman" w:cstheme="minorHAnsi"/>
          <w:noProof/>
        </w:rPr>
      </w:pPr>
    </w:p>
    <w:p w14:paraId="5C1285C7" w14:textId="77777777" w:rsidR="00B932E3" w:rsidRPr="00A64E0B" w:rsidRDefault="00B932E3" w:rsidP="00B932E3">
      <w:pPr>
        <w:shd w:val="clear" w:color="auto" w:fill="FFFFFF"/>
        <w:spacing w:after="0" w:line="232" w:lineRule="auto"/>
        <w:jc w:val="both"/>
        <w:rPr>
          <w:rFonts w:eastAsia="Times New Roman" w:cstheme="minorHAnsi"/>
          <w:noProof/>
        </w:rPr>
      </w:pPr>
      <w:r w:rsidRPr="00A64E0B">
        <w:rPr>
          <w:rFonts w:eastAsia="Times New Roman" w:cstheme="minorHAnsi"/>
          <w:noProof/>
        </w:rPr>
        <w:t>Furnizarea serviciilor de apă și apă uzată se realizează în contextul existenței unui monopol natural, iar aceste servicii se înființează și se organizează ca o competență exclusiv a autorităților administrației publice locale, și se asigură de către acestea sau de către o asociație de dezvoltare inter-comunitară (ADI), direct printr-un operator de interes public, deținut de către acestea sau prin delegare către un operator regional dețiinut de ADI. Operatorul regional are drepturi exclusive în aria de operare stabilită prin actul de delegare prin care i se încredințează prestarea serviciului public, serviciile de apă fiind limitate la teritoriul UAT/ADI, piața fiind locală.</w:t>
      </w:r>
    </w:p>
    <w:p w14:paraId="0FB29880" w14:textId="77777777" w:rsidR="00B932E3" w:rsidRPr="00A64E0B" w:rsidRDefault="00B932E3" w:rsidP="00B932E3">
      <w:pPr>
        <w:spacing w:after="0" w:line="240" w:lineRule="auto"/>
        <w:jc w:val="both"/>
        <w:rPr>
          <w:rFonts w:eastAsia="SimSun" w:cstheme="minorHAnsi"/>
          <w:b/>
          <w:bCs/>
        </w:rPr>
      </w:pPr>
    </w:p>
    <w:p w14:paraId="479CBCF6" w14:textId="7A941246" w:rsidR="00B932E3" w:rsidRPr="00A64E0B" w:rsidRDefault="00B932E3" w:rsidP="00E5096A">
      <w:pPr>
        <w:pStyle w:val="Heading2"/>
      </w:pPr>
      <w:bookmarkStart w:id="39" w:name="_Toc141442795"/>
      <w:r w:rsidRPr="00A64E0B">
        <w:lastRenderedPageBreak/>
        <w:t>3.14 Reguli privind instrumentele financiare</w:t>
      </w:r>
      <w:bookmarkEnd w:id="39"/>
      <w:r w:rsidRPr="00A64E0B">
        <w:t xml:space="preserve"> </w:t>
      </w:r>
    </w:p>
    <w:p w14:paraId="0E0EBF6F" w14:textId="77777777" w:rsidR="00CF3E8A" w:rsidRPr="00443C20" w:rsidRDefault="00CF3E8A" w:rsidP="00CF3E8A">
      <w:pPr>
        <w:rPr>
          <w:rFonts w:cstheme="minorHAnsi"/>
          <w:i/>
        </w:rPr>
      </w:pPr>
      <w:r w:rsidRPr="00443C20">
        <w:rPr>
          <w:rFonts w:cstheme="minorHAnsi"/>
          <w:i/>
        </w:rPr>
        <w:t>Nu se aplică</w:t>
      </w:r>
    </w:p>
    <w:p w14:paraId="44D0DFDF" w14:textId="002ECF4C" w:rsidR="00B932E3" w:rsidRPr="00A64E0B" w:rsidRDefault="00B932E3" w:rsidP="00E5096A">
      <w:pPr>
        <w:pStyle w:val="Heading2"/>
      </w:pPr>
      <w:bookmarkStart w:id="40" w:name="_Toc141442796"/>
      <w:r w:rsidRPr="00A64E0B">
        <w:t>3.15 Acțiuni interregionale, transfrontaliere și transnaționale</w:t>
      </w:r>
      <w:bookmarkEnd w:id="40"/>
      <w:r w:rsidRPr="00A64E0B">
        <w:t xml:space="preserve"> </w:t>
      </w:r>
    </w:p>
    <w:p w14:paraId="6D844954" w14:textId="77777777" w:rsidR="00B932E3" w:rsidRPr="00A64E0B" w:rsidRDefault="00B932E3" w:rsidP="00B932E3">
      <w:pPr>
        <w:spacing w:after="0" w:line="240" w:lineRule="auto"/>
        <w:jc w:val="both"/>
        <w:rPr>
          <w:rFonts w:eastAsia="SimSun" w:cstheme="minorHAnsi"/>
          <w:b/>
          <w:bCs/>
        </w:rPr>
      </w:pPr>
    </w:p>
    <w:p w14:paraId="03F977AD" w14:textId="2D46BE27" w:rsidR="00F33DD5" w:rsidRPr="00A64E0B" w:rsidRDefault="00F33DD5" w:rsidP="00F33DD5">
      <w:pPr>
        <w:spacing w:before="100"/>
        <w:jc w:val="both"/>
        <w:rPr>
          <w:rFonts w:cstheme="minorHAnsi"/>
          <w:color w:val="000000"/>
        </w:rPr>
      </w:pPr>
      <w:r w:rsidRPr="00A64E0B">
        <w:rPr>
          <w:rFonts w:cstheme="minorHAnsi"/>
          <w:color w:val="000000"/>
        </w:rPr>
        <w:t>Proiectele privind sistemele de apă și apă uzată vor contribui în totalitate la pilonul 2 al S</w:t>
      </w:r>
      <w:r w:rsidR="003F2316">
        <w:rPr>
          <w:rFonts w:cstheme="minorHAnsi"/>
          <w:color w:val="000000"/>
        </w:rPr>
        <w:t xml:space="preserve">trategiei </w:t>
      </w:r>
      <w:r w:rsidRPr="00A64E0B">
        <w:rPr>
          <w:rFonts w:cstheme="minorHAnsi"/>
          <w:color w:val="000000"/>
        </w:rPr>
        <w:t>UE</w:t>
      </w:r>
      <w:r w:rsidR="003F2316">
        <w:rPr>
          <w:rFonts w:cstheme="minorHAnsi"/>
          <w:color w:val="000000"/>
        </w:rPr>
        <w:t xml:space="preserve"> pentru </w:t>
      </w:r>
      <w:r w:rsidRPr="00A64E0B">
        <w:rPr>
          <w:rFonts w:cstheme="minorHAnsi"/>
          <w:color w:val="000000"/>
        </w:rPr>
        <w:t>R</w:t>
      </w:r>
      <w:r w:rsidR="003F2316">
        <w:rPr>
          <w:rFonts w:cstheme="minorHAnsi"/>
          <w:color w:val="000000"/>
        </w:rPr>
        <w:t xml:space="preserve">egiunea </w:t>
      </w:r>
      <w:r w:rsidRPr="00A64E0B">
        <w:rPr>
          <w:rFonts w:cstheme="minorHAnsi"/>
          <w:color w:val="000000"/>
        </w:rPr>
        <w:t>D</w:t>
      </w:r>
      <w:r w:rsidR="003F2316">
        <w:rPr>
          <w:rFonts w:cstheme="minorHAnsi"/>
          <w:color w:val="000000"/>
        </w:rPr>
        <w:t>unării</w:t>
      </w:r>
      <w:r w:rsidRPr="00A64E0B">
        <w:rPr>
          <w:rFonts w:cstheme="minorHAnsi"/>
          <w:color w:val="000000"/>
        </w:rPr>
        <w:t xml:space="preserve"> în cadrul îmbunătățirii condițiilor de mediu în Regiunea Dunării și la implementarea Planului de Management al Bazinului Dunării. </w:t>
      </w:r>
      <w:r w:rsidR="003F2316">
        <w:rPr>
          <w:rFonts w:cstheme="minorHAnsi"/>
          <w:color w:val="000000"/>
        </w:rPr>
        <w:t>Investițiile vor</w:t>
      </w:r>
      <w:r w:rsidRPr="00A64E0B">
        <w:rPr>
          <w:rFonts w:cstheme="minorHAnsi"/>
          <w:color w:val="000000"/>
        </w:rPr>
        <w:t xml:space="preserve"> contribui la aria prioritară SUERD privind restabilirea și menținerea calității apelor, acțiunea referitoare la stimularea investițiilor majore în construirea și modernizarea instalațiilor de epurare a apelor urbane din bazinul Dunării. </w:t>
      </w:r>
    </w:p>
    <w:p w14:paraId="571ED0A1" w14:textId="77777777" w:rsidR="00A5399F" w:rsidRPr="00A64E0B" w:rsidRDefault="00A5399F" w:rsidP="00A5399F">
      <w:pPr>
        <w:spacing w:before="100"/>
        <w:rPr>
          <w:rFonts w:cstheme="minorHAnsi"/>
          <w:color w:val="000000"/>
        </w:rPr>
      </w:pPr>
    </w:p>
    <w:p w14:paraId="25F82A8A" w14:textId="1C1221F4" w:rsidR="00B932E3" w:rsidRPr="00A64E0B" w:rsidRDefault="00B932E3" w:rsidP="00E5096A">
      <w:pPr>
        <w:pStyle w:val="Heading2"/>
      </w:pPr>
      <w:bookmarkStart w:id="41" w:name="_Toc141442797"/>
      <w:r w:rsidRPr="00A64E0B">
        <w:t>3.16 Principii orizontale</w:t>
      </w:r>
      <w:bookmarkEnd w:id="41"/>
    </w:p>
    <w:p w14:paraId="3C84A8DB" w14:textId="77777777" w:rsidR="00B932E3" w:rsidRPr="00A64E0B" w:rsidRDefault="00B932E3" w:rsidP="00B932E3">
      <w:pPr>
        <w:spacing w:after="0" w:line="240" w:lineRule="auto"/>
        <w:jc w:val="both"/>
        <w:rPr>
          <w:rFonts w:cstheme="minorHAnsi"/>
        </w:rPr>
      </w:pPr>
      <w:r w:rsidRPr="00A64E0B">
        <w:rPr>
          <w:rFonts w:cstheme="minorHAnsi"/>
        </w:rPr>
        <w:t xml:space="preserve">În procesul de pregătire, verificare, implementare și durabilitate a contractului de finanțare, solicitantul respectă legislația națională și comunitară aplicabilă în următoarele domenii: </w:t>
      </w:r>
    </w:p>
    <w:p w14:paraId="484EA04A" w14:textId="77777777"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 xml:space="preserve">drepturile fundamentale ale omului așa cum sunt definite în Carta drepturilor fundamentale a Uniunii Europene, </w:t>
      </w:r>
    </w:p>
    <w:p w14:paraId="0B6822B5" w14:textId="77777777"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egalitatea de șanse între femei și bărbați,</w:t>
      </w:r>
    </w:p>
    <w:p w14:paraId="35083BD7" w14:textId="77777777"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prevenirea și combaterea discriminării,</w:t>
      </w:r>
    </w:p>
    <w:p w14:paraId="17EC88E4" w14:textId="77777777"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drepturile persoanelor cu dizabilități așa cum sunt definite în Carta drepturilor persoanelor cu dizabilități, include și accesibilitatea,</w:t>
      </w:r>
    </w:p>
    <w:p w14:paraId="684C47E0" w14:textId="77777777"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dezvoltarea durabilă, include: utilizarea eficientă a resurselor și principiul ”poluatorul plătește”,</w:t>
      </w:r>
    </w:p>
    <w:p w14:paraId="516E4D4B" w14:textId="77777777"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principiul de a nu prejudicia în mod semnificativ, include imunizarea infrastructurilor la schimbările climatice (detaliat mai jos)</w:t>
      </w:r>
    </w:p>
    <w:p w14:paraId="0F9805D3" w14:textId="77777777" w:rsidR="00B932E3" w:rsidRPr="00A64E0B" w:rsidRDefault="00B932E3" w:rsidP="00B932E3">
      <w:pPr>
        <w:spacing w:after="0" w:line="240" w:lineRule="auto"/>
        <w:jc w:val="both"/>
        <w:rPr>
          <w:rFonts w:cstheme="minorHAnsi"/>
          <w:highlight w:val="lightGray"/>
        </w:rPr>
      </w:pPr>
    </w:p>
    <w:p w14:paraId="56241F61" w14:textId="2572388F" w:rsidR="00B932E3" w:rsidRDefault="003F2316" w:rsidP="004D27DD">
      <w:pPr>
        <w:spacing w:after="0" w:line="240" w:lineRule="auto"/>
        <w:jc w:val="both"/>
        <w:rPr>
          <w:rFonts w:cstheme="minorHAnsi"/>
          <w:iCs/>
          <w:color w:val="000000"/>
        </w:rPr>
      </w:pPr>
      <w:proofErr w:type="spellStart"/>
      <w:r>
        <w:rPr>
          <w:rFonts w:cstheme="minorHAnsi"/>
          <w:bCs/>
          <w:iCs/>
          <w:lang w:val="es-ES"/>
        </w:rPr>
        <w:t>În</w:t>
      </w:r>
      <w:proofErr w:type="spellEnd"/>
      <w:r>
        <w:rPr>
          <w:rFonts w:cstheme="minorHAnsi"/>
          <w:bCs/>
          <w:iCs/>
          <w:lang w:val="es-ES"/>
        </w:rPr>
        <w:t xml:space="preserve"> </w:t>
      </w:r>
      <w:proofErr w:type="spellStart"/>
      <w:r>
        <w:rPr>
          <w:rFonts w:cstheme="minorHAnsi"/>
          <w:bCs/>
          <w:iCs/>
          <w:lang w:val="es-ES"/>
        </w:rPr>
        <w:t>cadrul</w:t>
      </w:r>
      <w:proofErr w:type="spellEnd"/>
      <w:r>
        <w:rPr>
          <w:rFonts w:cstheme="minorHAnsi"/>
          <w:bCs/>
          <w:iCs/>
          <w:lang w:val="es-ES"/>
        </w:rPr>
        <w:t xml:space="preserve"> </w:t>
      </w:r>
      <w:proofErr w:type="spellStart"/>
      <w:r>
        <w:rPr>
          <w:rFonts w:cstheme="minorHAnsi"/>
          <w:bCs/>
          <w:iCs/>
          <w:lang w:val="es-ES"/>
        </w:rPr>
        <w:t>cererilor</w:t>
      </w:r>
      <w:proofErr w:type="spellEnd"/>
      <w:r>
        <w:rPr>
          <w:rFonts w:cstheme="minorHAnsi"/>
          <w:bCs/>
          <w:iCs/>
          <w:lang w:val="es-ES"/>
        </w:rPr>
        <w:t xml:space="preserve"> de</w:t>
      </w:r>
      <w:r w:rsidR="004267F4">
        <w:rPr>
          <w:rFonts w:cstheme="minorHAnsi"/>
          <w:bCs/>
          <w:iCs/>
          <w:lang w:val="es-ES"/>
        </w:rPr>
        <w:t xml:space="preserve"> </w:t>
      </w:r>
      <w:proofErr w:type="spellStart"/>
      <w:r w:rsidR="004267F4">
        <w:rPr>
          <w:rFonts w:cstheme="minorHAnsi"/>
          <w:bCs/>
          <w:iCs/>
          <w:lang w:val="es-ES"/>
        </w:rPr>
        <w:t>finanțare</w:t>
      </w:r>
      <w:proofErr w:type="spellEnd"/>
      <w:r w:rsidR="004267F4">
        <w:rPr>
          <w:rFonts w:cstheme="minorHAnsi"/>
          <w:bCs/>
          <w:iCs/>
          <w:lang w:val="es-ES"/>
        </w:rPr>
        <w:t xml:space="preserve"> se va </w:t>
      </w:r>
      <w:proofErr w:type="spellStart"/>
      <w:r w:rsidR="004267F4">
        <w:rPr>
          <w:rFonts w:cstheme="minorHAnsi"/>
          <w:bCs/>
          <w:iCs/>
          <w:lang w:val="es-ES"/>
        </w:rPr>
        <w:t>avea</w:t>
      </w:r>
      <w:proofErr w:type="spellEnd"/>
      <w:r w:rsidR="004267F4">
        <w:rPr>
          <w:rFonts w:cstheme="minorHAnsi"/>
          <w:bCs/>
          <w:iCs/>
          <w:lang w:val="es-ES"/>
        </w:rPr>
        <w:t xml:space="preserve"> </w:t>
      </w:r>
      <w:proofErr w:type="spellStart"/>
      <w:r w:rsidR="004267F4">
        <w:rPr>
          <w:rFonts w:cstheme="minorHAnsi"/>
          <w:bCs/>
          <w:iCs/>
          <w:lang w:val="es-ES"/>
        </w:rPr>
        <w:t>în</w:t>
      </w:r>
      <w:proofErr w:type="spellEnd"/>
      <w:r w:rsidR="004267F4">
        <w:rPr>
          <w:rFonts w:cstheme="minorHAnsi"/>
          <w:bCs/>
          <w:iCs/>
          <w:lang w:val="es-ES"/>
        </w:rPr>
        <w:t xml:space="preserve"> </w:t>
      </w:r>
      <w:proofErr w:type="spellStart"/>
      <w:r w:rsidR="004267F4">
        <w:rPr>
          <w:rFonts w:cstheme="minorHAnsi"/>
          <w:bCs/>
          <w:iCs/>
          <w:lang w:val="es-ES"/>
        </w:rPr>
        <w:t>vedere</w:t>
      </w:r>
      <w:proofErr w:type="spellEnd"/>
      <w:r w:rsidR="004267F4">
        <w:rPr>
          <w:rFonts w:cstheme="minorHAnsi"/>
          <w:bCs/>
          <w:iCs/>
          <w:lang w:val="es-ES"/>
        </w:rPr>
        <w:t xml:space="preserve"> </w:t>
      </w:r>
      <w:proofErr w:type="spellStart"/>
      <w:r w:rsidR="004267F4">
        <w:rPr>
          <w:rFonts w:cstheme="minorHAnsi"/>
          <w:bCs/>
          <w:iCs/>
          <w:lang w:val="es-ES"/>
        </w:rPr>
        <w:t>descrierea</w:t>
      </w:r>
      <w:proofErr w:type="spellEnd"/>
      <w:r w:rsidR="004267F4">
        <w:rPr>
          <w:rFonts w:cstheme="minorHAnsi"/>
          <w:bCs/>
          <w:iCs/>
          <w:lang w:val="es-ES"/>
        </w:rPr>
        <w:t xml:space="preserve"> </w:t>
      </w:r>
      <w:proofErr w:type="spellStart"/>
      <w:r w:rsidR="004267F4">
        <w:rPr>
          <w:rFonts w:cstheme="minorHAnsi"/>
          <w:bCs/>
          <w:iCs/>
          <w:lang w:val="es-ES"/>
        </w:rPr>
        <w:t>contribuției</w:t>
      </w:r>
      <w:proofErr w:type="spellEnd"/>
      <w:r w:rsidR="004267F4">
        <w:rPr>
          <w:rFonts w:cstheme="minorHAnsi"/>
          <w:bCs/>
          <w:iCs/>
          <w:lang w:val="es-ES"/>
        </w:rPr>
        <w:t xml:space="preserve"> </w:t>
      </w:r>
      <w:proofErr w:type="spellStart"/>
      <w:r w:rsidR="004267F4">
        <w:rPr>
          <w:rFonts w:cstheme="minorHAnsi"/>
          <w:bCs/>
          <w:iCs/>
          <w:lang w:val="es-ES"/>
        </w:rPr>
        <w:t>proiectului</w:t>
      </w:r>
      <w:proofErr w:type="spellEnd"/>
      <w:r w:rsidR="004267F4">
        <w:rPr>
          <w:rFonts w:cstheme="minorHAnsi"/>
          <w:bCs/>
          <w:iCs/>
          <w:lang w:val="es-ES"/>
        </w:rPr>
        <w:t xml:space="preserve"> </w:t>
      </w:r>
      <w:proofErr w:type="spellStart"/>
      <w:r w:rsidR="004267F4">
        <w:rPr>
          <w:rFonts w:cstheme="minorHAnsi"/>
          <w:bCs/>
          <w:iCs/>
          <w:lang w:val="es-ES"/>
        </w:rPr>
        <w:t>prin</w:t>
      </w:r>
      <w:proofErr w:type="spellEnd"/>
      <w:r w:rsidR="004267F4">
        <w:rPr>
          <w:rFonts w:cstheme="minorHAnsi"/>
          <w:bCs/>
          <w:iCs/>
          <w:lang w:val="es-ES"/>
        </w:rPr>
        <w:t xml:space="preserve"> </w:t>
      </w:r>
      <w:proofErr w:type="spellStart"/>
      <w:r w:rsidR="004267F4">
        <w:rPr>
          <w:rFonts w:cstheme="minorHAnsi"/>
          <w:bCs/>
          <w:iCs/>
          <w:lang w:val="es-ES"/>
        </w:rPr>
        <w:t>raportare</w:t>
      </w:r>
      <w:proofErr w:type="spellEnd"/>
      <w:r w:rsidR="004267F4">
        <w:rPr>
          <w:rFonts w:cstheme="minorHAnsi"/>
          <w:bCs/>
          <w:iCs/>
          <w:lang w:val="es-ES"/>
        </w:rPr>
        <w:t xml:space="preserve"> la </w:t>
      </w:r>
      <w:proofErr w:type="spellStart"/>
      <w:r w:rsidR="004267F4">
        <w:rPr>
          <w:rFonts w:cstheme="minorHAnsi"/>
          <w:bCs/>
          <w:iCs/>
          <w:lang w:val="es-ES"/>
        </w:rPr>
        <w:t>grupul</w:t>
      </w:r>
      <w:proofErr w:type="spellEnd"/>
      <w:r w:rsidR="004267F4">
        <w:rPr>
          <w:rFonts w:cstheme="minorHAnsi"/>
          <w:bCs/>
          <w:iCs/>
          <w:lang w:val="es-ES"/>
        </w:rPr>
        <w:t xml:space="preserve"> </w:t>
      </w:r>
      <w:proofErr w:type="spellStart"/>
      <w:r w:rsidR="004267F4">
        <w:rPr>
          <w:rFonts w:cstheme="minorHAnsi"/>
          <w:bCs/>
          <w:iCs/>
          <w:lang w:val="es-ES"/>
        </w:rPr>
        <w:t>țintă</w:t>
      </w:r>
      <w:proofErr w:type="spellEnd"/>
      <w:r w:rsidR="004267F4">
        <w:rPr>
          <w:rFonts w:cstheme="minorHAnsi"/>
          <w:bCs/>
          <w:iCs/>
          <w:lang w:val="es-ES"/>
        </w:rPr>
        <w:t xml:space="preserve"> </w:t>
      </w:r>
      <w:proofErr w:type="spellStart"/>
      <w:r w:rsidR="004267F4">
        <w:rPr>
          <w:rFonts w:cstheme="minorHAnsi"/>
          <w:bCs/>
          <w:iCs/>
          <w:lang w:val="es-ES"/>
        </w:rPr>
        <w:t>identificat</w:t>
      </w:r>
      <w:proofErr w:type="spellEnd"/>
      <w:r w:rsidR="004267F4">
        <w:rPr>
          <w:rFonts w:cstheme="minorHAnsi"/>
          <w:bCs/>
          <w:iCs/>
          <w:lang w:val="es-ES"/>
        </w:rPr>
        <w:t>, la</w:t>
      </w:r>
      <w:r>
        <w:rPr>
          <w:rFonts w:cstheme="minorHAnsi"/>
          <w:bCs/>
          <w:iCs/>
          <w:lang w:val="es-ES"/>
        </w:rPr>
        <w:t xml:space="preserve"> </w:t>
      </w:r>
      <w:r w:rsidR="00B932E3" w:rsidRPr="00A64E0B">
        <w:rPr>
          <w:rFonts w:cstheme="minorHAnsi"/>
          <w:iCs/>
          <w:color w:val="000000"/>
        </w:rPr>
        <w:t>comunitățile care au acces limitat la sisteme adecvate de distribuție din rețeaua publică de alimentare cu apă și la rețele publice adecvate de trata</w:t>
      </w:r>
      <w:r>
        <w:rPr>
          <w:rFonts w:cstheme="minorHAnsi"/>
          <w:iCs/>
          <w:color w:val="000000"/>
        </w:rPr>
        <w:t>re și colectare a apelor uzate identi</w:t>
      </w:r>
      <w:r w:rsidR="004267F4">
        <w:rPr>
          <w:rFonts w:cstheme="minorHAnsi"/>
          <w:iCs/>
          <w:color w:val="000000"/>
        </w:rPr>
        <w:t>ficate în cadrul grupului țintă, precum și la dimensiunea rural/urbană a populației care va beneficiar de implementarea proiectului propus a fi finanțat.</w:t>
      </w:r>
    </w:p>
    <w:p w14:paraId="29F0815E" w14:textId="77777777" w:rsidR="004D27DD" w:rsidRPr="00A64E0B" w:rsidRDefault="004D27DD" w:rsidP="004D27DD">
      <w:pPr>
        <w:spacing w:after="0" w:line="240" w:lineRule="auto"/>
        <w:jc w:val="both"/>
        <w:rPr>
          <w:rFonts w:cstheme="minorHAnsi"/>
          <w:iCs/>
          <w:color w:val="000000"/>
        </w:rPr>
      </w:pPr>
    </w:p>
    <w:p w14:paraId="42D4C120" w14:textId="3ACB8CAE" w:rsidR="00B932E3" w:rsidRDefault="00B932E3" w:rsidP="004D27DD">
      <w:pPr>
        <w:spacing w:after="0" w:line="240" w:lineRule="auto"/>
        <w:jc w:val="both"/>
        <w:rPr>
          <w:rFonts w:cstheme="minorHAnsi"/>
          <w:iCs/>
          <w:color w:val="000000"/>
        </w:rPr>
      </w:pPr>
      <w:r w:rsidRPr="00A64E0B">
        <w:rPr>
          <w:rFonts w:cstheme="minorHAnsi"/>
          <w:iCs/>
          <w:color w:val="000000"/>
        </w:rPr>
        <w:t>De asemenea, conform Legii 241/2006, art. 12, lit. m), autoritățile publice locale adoptă hotărâri pentru acordarea de ajutoare lunare de la bugetul local pentru familiile și persoanele singure a căror medie a veniturilor bănești nete lunare e sub salariul minim brut pe țară în vederea plății serviciului de alimentare cu apă și de canalizare.</w:t>
      </w:r>
    </w:p>
    <w:p w14:paraId="2DE0CF92" w14:textId="77777777" w:rsidR="004D27DD" w:rsidRPr="00A64E0B" w:rsidRDefault="004D27DD" w:rsidP="004D27DD">
      <w:pPr>
        <w:spacing w:after="0" w:line="240" w:lineRule="auto"/>
        <w:jc w:val="both"/>
        <w:rPr>
          <w:rFonts w:cstheme="minorHAnsi"/>
          <w:iCs/>
          <w:color w:val="000000"/>
        </w:rPr>
      </w:pPr>
    </w:p>
    <w:p w14:paraId="7701D03F" w14:textId="5F05FDCD" w:rsidR="00B932E3" w:rsidRDefault="00B932E3" w:rsidP="004D27DD">
      <w:pPr>
        <w:spacing w:after="0" w:line="240" w:lineRule="auto"/>
        <w:jc w:val="both"/>
        <w:rPr>
          <w:rFonts w:cstheme="minorHAnsi"/>
          <w:iCs/>
          <w:color w:val="000000"/>
        </w:rPr>
      </w:pPr>
      <w:r w:rsidRPr="00A64E0B">
        <w:rPr>
          <w:rFonts w:cstheme="minorHAnsi"/>
          <w:iCs/>
          <w:color w:val="000000"/>
        </w:rPr>
        <w:t>În plus, investițiile în apă/apă uzată vor avea un impact semnificativ asupra femeilor din localitățile beneficiare. Femeile sunt cele mai afectate de lipsa serviciilor de alimentare cu apă și de canalizare prin faptul că alocă mai mult timp pentru asigurarea accesului la apă în vederea efectuării muncii domestice și de îngrijire (75% din munca domestică și de îngrijire este realizată de femei). În acest sens, timpul economisit din activitățile de asigurare a apei necesare activităților domestice și de îngrijire va fi alocat altor nevoi, ex. specifice ocupării, educației/formării profesionale, de relaxare. Astfel, din perspectiva de gen investițile vor avea impact social pozitiv mare asupra femeilor.</w:t>
      </w:r>
    </w:p>
    <w:p w14:paraId="03E69AC9" w14:textId="77777777" w:rsidR="004D27DD" w:rsidRPr="00A64E0B" w:rsidRDefault="004D27DD" w:rsidP="004D27DD">
      <w:pPr>
        <w:spacing w:after="0" w:line="240" w:lineRule="auto"/>
        <w:jc w:val="both"/>
        <w:rPr>
          <w:rFonts w:cstheme="minorHAnsi"/>
          <w:iCs/>
          <w:color w:val="000000"/>
        </w:rPr>
      </w:pPr>
    </w:p>
    <w:p w14:paraId="50899287" w14:textId="77777777" w:rsidR="00B932E3" w:rsidRPr="00A64E0B" w:rsidRDefault="00B932E3" w:rsidP="004D27DD">
      <w:pPr>
        <w:spacing w:after="0" w:line="240" w:lineRule="auto"/>
        <w:jc w:val="both"/>
        <w:rPr>
          <w:rFonts w:cstheme="minorHAnsi"/>
        </w:rPr>
      </w:pPr>
      <w:bookmarkStart w:id="42" w:name="_Hlk94790024"/>
      <w:r w:rsidRPr="00A64E0B">
        <w:rPr>
          <w:rFonts w:cstheme="minorHAnsi"/>
        </w:rPr>
        <w:t xml:space="preserve">Proiectele trebuie să descrie și să demonstreze modul în care principiile de mai sus sunt promovate prin investiția respectivă, detaliindu-se concret care sunt măsurile și instrumentele prin care solicitantul va garanta aplicarea respectivelor principii. </w:t>
      </w:r>
    </w:p>
    <w:bookmarkEnd w:id="42"/>
    <w:p w14:paraId="48C7185D" w14:textId="77777777" w:rsidR="00B932E3" w:rsidRPr="00A64E0B" w:rsidRDefault="00B932E3" w:rsidP="00B932E3">
      <w:pPr>
        <w:spacing w:after="0" w:line="240" w:lineRule="auto"/>
        <w:jc w:val="both"/>
        <w:rPr>
          <w:rFonts w:cstheme="minorHAnsi"/>
        </w:rPr>
      </w:pPr>
    </w:p>
    <w:p w14:paraId="7710F24F" w14:textId="77777777" w:rsidR="00B932E3" w:rsidRPr="00A64E0B" w:rsidRDefault="00B932E3" w:rsidP="00B932E3">
      <w:pPr>
        <w:spacing w:after="0" w:line="240" w:lineRule="auto"/>
        <w:jc w:val="both"/>
        <w:rPr>
          <w:rFonts w:eastAsia="SimSun" w:cstheme="minorHAnsi"/>
          <w:b/>
          <w:bCs/>
        </w:rPr>
      </w:pPr>
    </w:p>
    <w:p w14:paraId="21D20D6B" w14:textId="4696EA76" w:rsidR="0075438C" w:rsidRPr="00A64E0B" w:rsidRDefault="0075438C" w:rsidP="00E5096A">
      <w:pPr>
        <w:pStyle w:val="Heading2"/>
      </w:pPr>
      <w:bookmarkStart w:id="43" w:name="_Toc141442798"/>
      <w:r w:rsidRPr="00A64E0B">
        <w:t>3.17</w:t>
      </w:r>
      <w:r w:rsidR="0042726B" w:rsidRPr="00A64E0B">
        <w:t>.</w:t>
      </w:r>
      <w:r w:rsidRPr="00A64E0B">
        <w:t xml:space="preserve"> Aspecte de mediu (inclusiv aplicarea Directivei 2011/92/UE a Parlamentului European și a Consiliului). Aplicarea principiului  DNSH. Imunizarea la schimbările climatice</w:t>
      </w:r>
      <w:bookmarkEnd w:id="43"/>
    </w:p>
    <w:p w14:paraId="2EA53382" w14:textId="77777777" w:rsidR="00AB66AA" w:rsidRPr="00A64E0B" w:rsidRDefault="00AB66AA" w:rsidP="00AB66AA">
      <w:pPr>
        <w:rPr>
          <w:rFonts w:cstheme="minorHAnsi"/>
        </w:rPr>
      </w:pPr>
    </w:p>
    <w:p w14:paraId="6D26A6A3" w14:textId="1D611FBE" w:rsidR="008D1A24" w:rsidRPr="00A64E0B" w:rsidRDefault="00AB66AA" w:rsidP="00751F70">
      <w:pPr>
        <w:tabs>
          <w:tab w:val="left" w:pos="10065"/>
        </w:tabs>
        <w:spacing w:after="0" w:line="240" w:lineRule="auto"/>
        <w:ind w:right="-51"/>
        <w:jc w:val="both"/>
        <w:rPr>
          <w:rFonts w:cstheme="minorHAnsi"/>
        </w:rPr>
      </w:pPr>
      <w:r w:rsidRPr="00A64E0B">
        <w:rPr>
          <w:rFonts w:cstheme="minorHAnsi"/>
          <w:b/>
          <w:bCs/>
        </w:rPr>
        <w:t>În ceea ce privește evaluarea impactului asupra mediului</w:t>
      </w:r>
      <w:r w:rsidRPr="00A64E0B">
        <w:rPr>
          <w:rFonts w:cstheme="minorHAnsi"/>
        </w:rPr>
        <w:t xml:space="preserve">, aceasta trebuie  </w:t>
      </w:r>
      <w:r w:rsidR="008D1608">
        <w:rPr>
          <w:rFonts w:cstheme="minorHAnsi"/>
        </w:rPr>
        <w:t>să fie</w:t>
      </w:r>
      <w:r w:rsidRPr="00A64E0B">
        <w:rPr>
          <w:rFonts w:cstheme="minorHAnsi"/>
        </w:rPr>
        <w:t xml:space="preserve"> în conformitate cu prevederile legislației din domeniu</w:t>
      </w:r>
      <w:r w:rsidR="008D1A24" w:rsidRPr="008D1A24">
        <w:t xml:space="preserve"> </w:t>
      </w:r>
      <w:r w:rsidR="008D1A24" w:rsidRPr="008D1A24">
        <w:rPr>
          <w:rFonts w:cstheme="minorHAnsi"/>
        </w:rPr>
        <w:t>și cerințele Comisiei Europene</w:t>
      </w:r>
      <w:r w:rsidRPr="00A64E0B">
        <w:rPr>
          <w:rFonts w:cstheme="minorHAnsi"/>
        </w:rPr>
        <w:t>. Autoritățile competente pentru protecţia mediului (ACPM) stabilesc dacă proiectele sunt incluse în Anexa I sau Anexa II a Directivei privind</w:t>
      </w:r>
      <w:r w:rsidR="008D1A24" w:rsidRPr="008D1A24">
        <w:t xml:space="preserve"> </w:t>
      </w:r>
      <w:r w:rsidR="008D1A24" w:rsidRPr="008D1A24">
        <w:rPr>
          <w:rFonts w:cstheme="minorHAnsi"/>
        </w:rPr>
        <w:t>privind Evaluarea Impactului asupra Mediului</w:t>
      </w:r>
      <w:r w:rsidRPr="00A64E0B">
        <w:rPr>
          <w:rFonts w:cstheme="minorHAnsi"/>
        </w:rPr>
        <w:t xml:space="preserve"> </w:t>
      </w:r>
      <w:r w:rsidR="008D1A24">
        <w:rPr>
          <w:rFonts w:cstheme="minorHAnsi"/>
        </w:rPr>
        <w:t>(</w:t>
      </w:r>
      <w:r w:rsidRPr="00A64E0B">
        <w:rPr>
          <w:rFonts w:cstheme="minorHAnsi"/>
        </w:rPr>
        <w:t>EIM</w:t>
      </w:r>
      <w:r w:rsidR="008D1A24">
        <w:rPr>
          <w:rFonts w:cstheme="minorHAnsi"/>
        </w:rPr>
        <w:t>)</w:t>
      </w:r>
      <w:r w:rsidRPr="00A64E0B">
        <w:rPr>
          <w:rFonts w:cstheme="minorHAnsi"/>
        </w:rPr>
        <w:t xml:space="preserve">. </w:t>
      </w:r>
      <w:r w:rsidR="008D1A24" w:rsidRPr="008D1A24">
        <w:rPr>
          <w:rFonts w:cstheme="minorHAnsi"/>
        </w:rPr>
        <w:t>De asemenea, în cadrul procedurii EIM, ACPM decid</w:t>
      </w:r>
      <w:r w:rsidR="008D1608">
        <w:rPr>
          <w:rFonts w:cstheme="minorHAnsi"/>
        </w:rPr>
        <w:t>e</w:t>
      </w:r>
      <w:r w:rsidR="008D1A24" w:rsidRPr="008D1A24">
        <w:rPr>
          <w:rFonts w:cstheme="minorHAnsi"/>
        </w:rPr>
        <w:t xml:space="preserve"> necesitatea efectuării Raportului privind impactul asupra mediului, studiului de Evaluare adecvată sau studiului de evaluare a impactului asupra corpurilor de apă (după caz) și coordonează informarea/consultarea publicului în diferitele etape procedurale, conform prevederilor legislative. </w:t>
      </w:r>
    </w:p>
    <w:p w14:paraId="781553DD" w14:textId="77777777" w:rsidR="00AB66AA" w:rsidRPr="00A64E0B" w:rsidRDefault="00AB66AA" w:rsidP="00751F70">
      <w:pPr>
        <w:tabs>
          <w:tab w:val="left" w:pos="10065"/>
        </w:tabs>
        <w:spacing w:after="0" w:line="240" w:lineRule="auto"/>
        <w:ind w:right="-51"/>
        <w:jc w:val="both"/>
        <w:rPr>
          <w:rFonts w:cstheme="minorHAnsi"/>
        </w:rPr>
      </w:pPr>
    </w:p>
    <w:p w14:paraId="653F481C" w14:textId="0EA00B79" w:rsidR="00AB66AA" w:rsidRPr="00A64E0B" w:rsidRDefault="00AB66AA" w:rsidP="00751F70">
      <w:pPr>
        <w:spacing w:after="0" w:line="240" w:lineRule="auto"/>
        <w:contextualSpacing/>
        <w:jc w:val="both"/>
        <w:rPr>
          <w:rFonts w:cstheme="minorHAnsi"/>
        </w:rPr>
      </w:pPr>
      <w:r w:rsidRPr="00A64E0B">
        <w:rPr>
          <w:rFonts w:cstheme="minorHAnsi"/>
        </w:rPr>
        <w:t xml:space="preserve">Elaborarea Raportului privind Impactul asupra Mediului, acolo unde este cazul, se </w:t>
      </w:r>
      <w:r w:rsidR="008D1608">
        <w:rPr>
          <w:rFonts w:cstheme="minorHAnsi"/>
        </w:rPr>
        <w:t>realizează</w:t>
      </w:r>
      <w:r w:rsidRPr="00A64E0B">
        <w:rPr>
          <w:rFonts w:cstheme="minorHAnsi"/>
        </w:rPr>
        <w:t xml:space="preserve"> prin respectarea ghidurilor existente la nivelul autorităţilor responsabile cu protecţia mediului pentru proiectele de dezvoltare a infrastructurii de apă şi apă uzată</w:t>
      </w:r>
      <w:r w:rsidR="008D1608">
        <w:rPr>
          <w:rFonts w:cstheme="minorHAnsi"/>
        </w:rPr>
        <w:t>(</w:t>
      </w:r>
      <w:r w:rsidRPr="00A64E0B">
        <w:rPr>
          <w:rFonts w:cstheme="minorHAnsi"/>
        </w:rPr>
        <w:t xml:space="preserve"> </w:t>
      </w:r>
      <w:hyperlink r:id="rId14" w:history="1">
        <w:r w:rsidR="008D1A24" w:rsidRPr="00C00ACF">
          <w:rPr>
            <w:rStyle w:val="Hyperlink"/>
            <w:rFonts w:cstheme="minorHAnsi"/>
          </w:rPr>
          <w:t>http://www.mmediu.ro/categorie/ghiduri/179</w:t>
        </w:r>
      </w:hyperlink>
      <w:r w:rsidR="008D1608">
        <w:rPr>
          <w:rFonts w:cstheme="minorHAnsi"/>
        </w:rPr>
        <w:t>).</w:t>
      </w:r>
    </w:p>
    <w:p w14:paraId="47BE39B5" w14:textId="77777777" w:rsidR="00AB66AA" w:rsidRPr="00A64E0B" w:rsidRDefault="00AB66AA" w:rsidP="00751F70">
      <w:pPr>
        <w:pStyle w:val="ListParagraph"/>
        <w:spacing w:after="0" w:line="240" w:lineRule="auto"/>
        <w:ind w:left="851"/>
        <w:rPr>
          <w:rFonts w:cstheme="minorHAnsi"/>
        </w:rPr>
      </w:pPr>
    </w:p>
    <w:p w14:paraId="67B89EEE" w14:textId="55115347" w:rsidR="00AB66AA" w:rsidRPr="00A64E0B" w:rsidRDefault="00AB66AA" w:rsidP="00E9351C">
      <w:pPr>
        <w:tabs>
          <w:tab w:val="left" w:pos="0"/>
        </w:tabs>
        <w:spacing w:after="0" w:line="240" w:lineRule="auto"/>
        <w:jc w:val="both"/>
        <w:rPr>
          <w:rFonts w:cstheme="minorHAnsi"/>
        </w:rPr>
      </w:pPr>
      <w:r w:rsidRPr="00A64E0B">
        <w:rPr>
          <w:rFonts w:cstheme="minorHAnsi"/>
        </w:rPr>
        <w:t xml:space="preserve">Solicitanții de finanțare, care propun proiecte </w:t>
      </w:r>
      <w:r w:rsidR="008D1608">
        <w:rPr>
          <w:rFonts w:cstheme="minorHAnsi"/>
        </w:rPr>
        <w:t>cu</w:t>
      </w:r>
      <w:r w:rsidRPr="00A64E0B">
        <w:rPr>
          <w:rFonts w:cstheme="minorHAnsi"/>
        </w:rPr>
        <w:t xml:space="preserve"> investiții / activități în interiorul și / sau în vecinătatea siturilor Natura 2000,  vor </w:t>
      </w:r>
      <w:r w:rsidR="008D1608">
        <w:rPr>
          <w:rFonts w:cstheme="minorHAnsi"/>
        </w:rPr>
        <w:t>prezenta în</w:t>
      </w:r>
      <w:r w:rsidRPr="00A64E0B">
        <w:rPr>
          <w:rFonts w:cstheme="minorHAnsi"/>
        </w:rPr>
        <w:t xml:space="preserve"> documentațiile elaborate în procedura de evaluare a impactului asupra mediului</w:t>
      </w:r>
      <w:r w:rsidRPr="00A64E0B">
        <w:rPr>
          <w:rFonts w:cstheme="minorHAnsi"/>
          <w:vertAlign w:val="superscript"/>
        </w:rPr>
        <w:footnoteReference w:id="1"/>
      </w:r>
      <w:r w:rsidRPr="00A64E0B">
        <w:rPr>
          <w:rFonts w:cstheme="minorHAnsi"/>
        </w:rPr>
        <w:t>(EIM)</w:t>
      </w:r>
      <w:r w:rsidR="008D1608">
        <w:rPr>
          <w:rFonts w:cstheme="minorHAnsi"/>
        </w:rPr>
        <w:t>,</w:t>
      </w:r>
      <w:r w:rsidRPr="00A64E0B">
        <w:rPr>
          <w:rFonts w:cstheme="minorHAnsi"/>
        </w:rPr>
        <w:t xml:space="preserve"> </w:t>
      </w:r>
      <w:r w:rsidR="008D1608" w:rsidRPr="008D1608">
        <w:rPr>
          <w:rFonts w:cstheme="minorHAnsi"/>
        </w:rPr>
        <w:t>inclusiv conform cerințelor Comisiei Europene privind Evaluarea adecvată</w:t>
      </w:r>
      <w:r w:rsidRPr="00A64E0B">
        <w:rPr>
          <w:rFonts w:cstheme="minorHAnsi"/>
        </w:rPr>
        <w:t>:</w:t>
      </w:r>
    </w:p>
    <w:p w14:paraId="30B609EC" w14:textId="2EC4D0E7" w:rsidR="00AB66AA" w:rsidRPr="00A64E0B" w:rsidRDefault="00AB66AA" w:rsidP="008D1608">
      <w:pPr>
        <w:pStyle w:val="ListParagraph"/>
        <w:numPr>
          <w:ilvl w:val="0"/>
          <w:numId w:val="11"/>
        </w:numPr>
        <w:tabs>
          <w:tab w:val="left" w:pos="284"/>
          <w:tab w:val="left" w:pos="1560"/>
        </w:tabs>
        <w:spacing w:after="0" w:line="240" w:lineRule="auto"/>
        <w:ind w:left="284" w:hanging="284"/>
        <w:jc w:val="both"/>
        <w:rPr>
          <w:rFonts w:cstheme="minorHAnsi"/>
        </w:rPr>
      </w:pPr>
      <w:r w:rsidRPr="00A64E0B">
        <w:rPr>
          <w:rFonts w:cstheme="minorHAnsi"/>
        </w:rPr>
        <w:t>toate informațiile prevăzute de legislația în vigoare</w:t>
      </w:r>
      <w:r w:rsidR="008D1608">
        <w:rPr>
          <w:rStyle w:val="FootnoteReference"/>
          <w:rFonts w:cstheme="minorHAnsi"/>
        </w:rPr>
        <w:footnoteReference w:customMarkFollows="1" w:id="2"/>
        <w:t>1</w:t>
      </w:r>
      <w:r w:rsidRPr="00A64E0B">
        <w:rPr>
          <w:rFonts w:cstheme="minorHAnsi"/>
        </w:rPr>
        <w:t>, cu accent asupra prezentării potențialului impact al proiectului asupra obiectivelor specifice/măsurilor minime de conservare stabilite pentru speciile și habitatele pentru care au fost desemnate siturile.</w:t>
      </w:r>
    </w:p>
    <w:p w14:paraId="52A76711" w14:textId="77777777" w:rsidR="00AB66AA" w:rsidRDefault="00AB66AA" w:rsidP="00C5068A">
      <w:pPr>
        <w:pStyle w:val="ListParagraph"/>
        <w:numPr>
          <w:ilvl w:val="0"/>
          <w:numId w:val="11"/>
        </w:numPr>
        <w:tabs>
          <w:tab w:val="left" w:pos="284"/>
          <w:tab w:val="left" w:pos="1560"/>
        </w:tabs>
        <w:spacing w:after="0" w:line="240" w:lineRule="auto"/>
        <w:ind w:left="284" w:hanging="284"/>
        <w:jc w:val="both"/>
        <w:rPr>
          <w:rFonts w:cstheme="minorHAnsi"/>
        </w:rPr>
      </w:pPr>
      <w:r w:rsidRPr="00A64E0B">
        <w:rPr>
          <w:rFonts w:cstheme="minorHAnsi"/>
        </w:rPr>
        <w:t>evaluarea impactului cumulat (între investițiile propuse, existente sau reglementate) asupra factorilor de mediu, inclusiv la nivelul siturilor Natura 2000.</w:t>
      </w:r>
    </w:p>
    <w:p w14:paraId="4F4FBFD7" w14:textId="77777777" w:rsidR="008D1608" w:rsidRDefault="008D1608" w:rsidP="008D1608">
      <w:pPr>
        <w:pStyle w:val="ListParagraph"/>
        <w:numPr>
          <w:ilvl w:val="0"/>
          <w:numId w:val="11"/>
        </w:numPr>
        <w:tabs>
          <w:tab w:val="left" w:pos="284"/>
          <w:tab w:val="left" w:pos="1560"/>
        </w:tabs>
        <w:spacing w:after="0" w:line="240" w:lineRule="auto"/>
        <w:ind w:left="284" w:hanging="284"/>
        <w:jc w:val="both"/>
        <w:rPr>
          <w:rFonts w:cstheme="minorHAnsi"/>
        </w:rPr>
      </w:pPr>
      <w:r w:rsidRPr="008D1608">
        <w:rPr>
          <w:rFonts w:cstheme="minorHAnsi"/>
        </w:rPr>
        <w:t>obiectivele/măsurile de conservare elaborate de către ANANP specifice siturilor Natura 2000 analizate.</w:t>
      </w:r>
    </w:p>
    <w:p w14:paraId="32738BB1" w14:textId="77777777" w:rsidR="008D1608" w:rsidRPr="008D1608" w:rsidRDefault="008D1608" w:rsidP="00E9351C">
      <w:pPr>
        <w:pStyle w:val="ListParagraph"/>
        <w:tabs>
          <w:tab w:val="left" w:pos="284"/>
          <w:tab w:val="left" w:pos="1560"/>
        </w:tabs>
        <w:spacing w:after="0" w:line="240" w:lineRule="auto"/>
        <w:ind w:left="284"/>
        <w:jc w:val="both"/>
        <w:rPr>
          <w:rFonts w:cstheme="minorHAnsi"/>
        </w:rPr>
      </w:pPr>
    </w:p>
    <w:p w14:paraId="417F7146" w14:textId="77777777" w:rsidR="008D1608" w:rsidRPr="008D1608" w:rsidRDefault="008D1608" w:rsidP="00E9351C">
      <w:pPr>
        <w:tabs>
          <w:tab w:val="left" w:pos="284"/>
          <w:tab w:val="left" w:pos="1560"/>
        </w:tabs>
        <w:spacing w:after="0" w:line="240" w:lineRule="auto"/>
        <w:jc w:val="both"/>
        <w:rPr>
          <w:rFonts w:cstheme="minorHAnsi"/>
        </w:rPr>
      </w:pPr>
      <w:r w:rsidRPr="008D1608">
        <w:rPr>
          <w:rFonts w:cstheme="minorHAnsi"/>
        </w:rPr>
        <w:t>Solicitanții de finanțare vor prezenta  documentația de mediu care demonstrează respectarea prevederilor art. 6.3 din Directiva 92/43/CEE a Consiliului din 21 mai 1992 privind conservarea habitatelor naturale și a speciilor de faună și floră sălbatică.</w:t>
      </w:r>
    </w:p>
    <w:p w14:paraId="51295FEC" w14:textId="77777777" w:rsidR="008D1608" w:rsidRPr="008D1608" w:rsidRDefault="008D1608" w:rsidP="00E9351C">
      <w:pPr>
        <w:tabs>
          <w:tab w:val="left" w:pos="284"/>
          <w:tab w:val="left" w:pos="1560"/>
        </w:tabs>
        <w:spacing w:after="0" w:line="240" w:lineRule="auto"/>
        <w:jc w:val="both"/>
        <w:rPr>
          <w:rFonts w:cstheme="minorHAnsi"/>
        </w:rPr>
      </w:pPr>
      <w:r w:rsidRPr="008D1608">
        <w:rPr>
          <w:rFonts w:cstheme="minorHAnsi"/>
        </w:rPr>
        <w:t>Elaborarea documentației privind Evaluarea adecvată se va face inclusiv conform cerințelor Comisiei Europene.</w:t>
      </w:r>
    </w:p>
    <w:p w14:paraId="20E23143" w14:textId="77777777" w:rsidR="008D1608" w:rsidRPr="00A64E0B" w:rsidRDefault="008D1608" w:rsidP="00E9351C">
      <w:pPr>
        <w:pStyle w:val="ListParagraph"/>
        <w:tabs>
          <w:tab w:val="left" w:pos="284"/>
          <w:tab w:val="left" w:pos="1560"/>
        </w:tabs>
        <w:spacing w:after="0" w:line="240" w:lineRule="auto"/>
        <w:ind w:left="284"/>
        <w:jc w:val="both"/>
        <w:rPr>
          <w:rFonts w:cstheme="minorHAnsi"/>
        </w:rPr>
      </w:pPr>
    </w:p>
    <w:p w14:paraId="7B29EA30" w14:textId="77777777" w:rsidR="00AB66AA" w:rsidRPr="00A64E0B" w:rsidRDefault="00AB66AA" w:rsidP="00751F70">
      <w:pPr>
        <w:tabs>
          <w:tab w:val="left" w:pos="284"/>
        </w:tabs>
        <w:spacing w:after="0" w:line="240" w:lineRule="auto"/>
        <w:ind w:left="1276" w:hanging="1276"/>
        <w:jc w:val="both"/>
        <w:rPr>
          <w:rFonts w:cstheme="minorHAnsi"/>
        </w:rPr>
      </w:pPr>
      <w:r w:rsidRPr="00A64E0B">
        <w:rPr>
          <w:rFonts w:cstheme="minorHAnsi"/>
        </w:rPr>
        <w:t xml:space="preserve"> </w:t>
      </w:r>
    </w:p>
    <w:p w14:paraId="250F911A" w14:textId="77777777" w:rsidR="007F1194" w:rsidRPr="007F1194" w:rsidRDefault="007F1194" w:rsidP="007F1194">
      <w:pPr>
        <w:tabs>
          <w:tab w:val="left" w:pos="284"/>
        </w:tabs>
        <w:spacing w:after="0" w:line="240" w:lineRule="auto"/>
        <w:jc w:val="both"/>
        <w:rPr>
          <w:rFonts w:cstheme="minorHAnsi"/>
        </w:rPr>
      </w:pPr>
    </w:p>
    <w:p w14:paraId="59EC6814" w14:textId="77777777" w:rsidR="007F1194" w:rsidRPr="007F1194" w:rsidRDefault="007F1194" w:rsidP="007F1194">
      <w:pPr>
        <w:tabs>
          <w:tab w:val="left" w:pos="284"/>
        </w:tabs>
        <w:spacing w:after="0" w:line="240" w:lineRule="auto"/>
        <w:jc w:val="both"/>
        <w:rPr>
          <w:rFonts w:cstheme="minorHAnsi"/>
        </w:rPr>
      </w:pPr>
    </w:p>
    <w:p w14:paraId="36C512F1" w14:textId="0BC4A33A" w:rsidR="008D1A24" w:rsidRDefault="007F1194" w:rsidP="00751F70">
      <w:pPr>
        <w:spacing w:after="0" w:line="240" w:lineRule="auto"/>
        <w:jc w:val="both"/>
        <w:rPr>
          <w:rFonts w:cstheme="minorHAnsi"/>
        </w:rPr>
      </w:pPr>
      <w:r w:rsidRPr="007F1194">
        <w:rPr>
          <w:rFonts w:cstheme="minorHAnsi"/>
        </w:rPr>
        <w:t>Pentru proiectele la care ACPM decide ca investițiile propuse nu se supun evaluării adecvate, autoritatea competentă pentru protecţia mediului  emite „Declarația autorității responsabile cu monitorizarea siturilor Natura 2000”</w:t>
      </w:r>
      <w:r w:rsidR="008D1608">
        <w:rPr>
          <w:rFonts w:cstheme="minorHAnsi"/>
        </w:rPr>
        <w:t>.</w:t>
      </w:r>
    </w:p>
    <w:p w14:paraId="0D49D948" w14:textId="77777777" w:rsidR="008D1A24" w:rsidRDefault="008D1A24" w:rsidP="00751F70">
      <w:pPr>
        <w:spacing w:after="0" w:line="240" w:lineRule="auto"/>
        <w:jc w:val="both"/>
        <w:rPr>
          <w:rFonts w:cstheme="minorHAnsi"/>
        </w:rPr>
      </w:pPr>
    </w:p>
    <w:p w14:paraId="4A7EED85" w14:textId="2701DB61" w:rsidR="00AB66AA" w:rsidRPr="00A64E0B" w:rsidRDefault="00AB66AA" w:rsidP="00751F70">
      <w:pPr>
        <w:spacing w:after="0" w:line="240" w:lineRule="auto"/>
        <w:jc w:val="both"/>
        <w:rPr>
          <w:rFonts w:cstheme="minorHAnsi"/>
          <w:b/>
        </w:rPr>
      </w:pPr>
      <w:r w:rsidRPr="00A64E0B">
        <w:rPr>
          <w:rFonts w:cstheme="minorHAnsi"/>
          <w:b/>
        </w:rPr>
        <w:t>Principiul a nu prejudicia în mod semnificativ (include imunizarea infrastructurilor la schimbările climatice)</w:t>
      </w:r>
    </w:p>
    <w:p w14:paraId="026AE5E1" w14:textId="0FEB63C5" w:rsidR="00AB66AA" w:rsidRPr="00A64E0B" w:rsidRDefault="00AB66AA" w:rsidP="00751F70">
      <w:pPr>
        <w:spacing w:after="0" w:line="240" w:lineRule="auto"/>
        <w:jc w:val="both"/>
        <w:rPr>
          <w:rFonts w:cstheme="minorHAnsi"/>
        </w:rPr>
      </w:pPr>
      <w:r w:rsidRPr="00A64E0B">
        <w:rPr>
          <w:rFonts w:cstheme="minorHAnsi"/>
        </w:rPr>
        <w:lastRenderedPageBreak/>
        <w:t xml:space="preserve">În cadrul proiectelor finanțate, vor fi analizate și respectate criteriile care determina dacă </w:t>
      </w:r>
      <w:r w:rsidR="008D1608">
        <w:rPr>
          <w:rFonts w:cstheme="minorHAnsi"/>
        </w:rPr>
        <w:t>investițiile</w:t>
      </w:r>
      <w:r w:rsidRPr="00A64E0B">
        <w:rPr>
          <w:rFonts w:cstheme="minorHAnsi"/>
        </w:rPr>
        <w:t xml:space="preserve"> se califică drept durabil</w:t>
      </w:r>
      <w:r w:rsidR="008D1608">
        <w:rPr>
          <w:rFonts w:cstheme="minorHAnsi"/>
        </w:rPr>
        <w:t>e</w:t>
      </w:r>
      <w:r w:rsidRPr="00A64E0B">
        <w:rPr>
          <w:rFonts w:cstheme="minorHAnsi"/>
        </w:rPr>
        <w:t xml:space="preserve"> din punctul de vedere al mediului și dacă respectă principiul </w:t>
      </w:r>
      <w:r w:rsidRPr="00A64E0B">
        <w:rPr>
          <w:rFonts w:cstheme="minorHAnsi"/>
          <w:i/>
        </w:rPr>
        <w:t>A nu prejudicia în mod semnificativ</w:t>
      </w:r>
      <w:r w:rsidRPr="00A64E0B">
        <w:rPr>
          <w:rFonts w:cstheme="minorHAnsi"/>
        </w:rPr>
        <w:t xml:space="preserve"> (DNSH), conform Regulamentul</w:t>
      </w:r>
      <w:r w:rsidR="008D1608">
        <w:rPr>
          <w:rFonts w:cstheme="minorHAnsi"/>
        </w:rPr>
        <w:t>ui</w:t>
      </w:r>
      <w:r w:rsidRPr="00A64E0B">
        <w:rPr>
          <w:rFonts w:cstheme="minorHAnsi"/>
        </w:rPr>
        <w:t xml:space="preserve"> (UE) 2020/852 (”Regulamentul privind taxonomia”)</w:t>
      </w:r>
      <w:r w:rsidR="008D1A24" w:rsidRPr="008D1A24">
        <w:t xml:space="preserve"> </w:t>
      </w:r>
      <w:r w:rsidR="008D1A24" w:rsidRPr="008D1A24">
        <w:rPr>
          <w:rFonts w:cstheme="minorHAnsi"/>
        </w:rPr>
        <w:t>cu modificările și completările ulterioare</w:t>
      </w:r>
      <w:r w:rsidRPr="00A64E0B">
        <w:rPr>
          <w:rFonts w:cstheme="minorHAnsi"/>
        </w:rPr>
        <w:t>.</w:t>
      </w:r>
    </w:p>
    <w:p w14:paraId="5A01A50E" w14:textId="023D237D" w:rsidR="00AB66AA" w:rsidRPr="00A64E0B" w:rsidRDefault="00AB66AA" w:rsidP="00751F70">
      <w:pPr>
        <w:spacing w:after="0" w:line="240" w:lineRule="auto"/>
        <w:jc w:val="both"/>
        <w:rPr>
          <w:rFonts w:cstheme="minorHAnsi"/>
        </w:rPr>
      </w:pPr>
      <w:r w:rsidRPr="00A64E0B">
        <w:rPr>
          <w:rFonts w:cstheme="minorHAnsi"/>
        </w:rPr>
        <w:t xml:space="preserve">Analiza durabilității din punct de vedere a mediului a unui anumit proiect sau a anumitor </w:t>
      </w:r>
      <w:r w:rsidR="008D1608">
        <w:rPr>
          <w:rFonts w:cstheme="minorHAnsi"/>
        </w:rPr>
        <w:t xml:space="preserve">investiții </w:t>
      </w:r>
      <w:r w:rsidRPr="00A64E0B">
        <w:rPr>
          <w:rFonts w:cstheme="minorHAnsi"/>
        </w:rPr>
        <w:t xml:space="preserve">din cadrul proiectului va urmări următoarele obiective de mediu (Regulamentul UE 2020/852 art. 9): </w:t>
      </w:r>
    </w:p>
    <w:p w14:paraId="0C25EC66" w14:textId="77777777" w:rsidR="00AB66AA" w:rsidRPr="00A64E0B" w:rsidRDefault="00AB66AA" w:rsidP="00C5068A">
      <w:pPr>
        <w:pStyle w:val="ListParagraph"/>
        <w:numPr>
          <w:ilvl w:val="0"/>
          <w:numId w:val="13"/>
        </w:numPr>
        <w:spacing w:after="0" w:line="240" w:lineRule="auto"/>
        <w:jc w:val="both"/>
        <w:rPr>
          <w:rFonts w:cstheme="minorHAnsi"/>
        </w:rPr>
      </w:pPr>
      <w:r w:rsidRPr="00A64E0B">
        <w:rPr>
          <w:rFonts w:cstheme="minorHAnsi"/>
        </w:rPr>
        <w:t>atenuarea schimbărilor climatice (imunizarea infrastructurii la schimbările climatice);</w:t>
      </w:r>
    </w:p>
    <w:p w14:paraId="25EAB529" w14:textId="77777777" w:rsidR="00AB66AA" w:rsidRPr="00A64E0B" w:rsidRDefault="00AB66AA" w:rsidP="00C5068A">
      <w:pPr>
        <w:pStyle w:val="ListParagraph"/>
        <w:numPr>
          <w:ilvl w:val="0"/>
          <w:numId w:val="13"/>
        </w:numPr>
        <w:spacing w:after="0"/>
        <w:jc w:val="both"/>
        <w:rPr>
          <w:rFonts w:cstheme="minorHAnsi"/>
        </w:rPr>
      </w:pPr>
      <w:r w:rsidRPr="00A64E0B">
        <w:rPr>
          <w:rFonts w:cstheme="minorHAnsi"/>
        </w:rPr>
        <w:t xml:space="preserve">adaptarea la schimbările climatice (imunizarea infrastructurii la schimbările climatice); </w:t>
      </w:r>
    </w:p>
    <w:p w14:paraId="3834B0E6" w14:textId="77777777" w:rsidR="00AB66AA" w:rsidRPr="00A64E0B" w:rsidRDefault="00AB66AA" w:rsidP="00C5068A">
      <w:pPr>
        <w:pStyle w:val="ListParagraph"/>
        <w:numPr>
          <w:ilvl w:val="0"/>
          <w:numId w:val="13"/>
        </w:numPr>
        <w:spacing w:after="0"/>
        <w:jc w:val="both"/>
        <w:rPr>
          <w:rFonts w:cstheme="minorHAnsi"/>
        </w:rPr>
      </w:pPr>
      <w:r w:rsidRPr="00A64E0B">
        <w:rPr>
          <w:rFonts w:cstheme="minorHAnsi"/>
        </w:rPr>
        <w:t xml:space="preserve">utilizarea durabilă și protecția resurselor de apă și a celor marine; </w:t>
      </w:r>
    </w:p>
    <w:p w14:paraId="58733A93" w14:textId="77777777" w:rsidR="00AB66AA" w:rsidRPr="00A64E0B" w:rsidRDefault="00AB66AA" w:rsidP="00C5068A">
      <w:pPr>
        <w:pStyle w:val="ListParagraph"/>
        <w:numPr>
          <w:ilvl w:val="0"/>
          <w:numId w:val="13"/>
        </w:numPr>
        <w:spacing w:after="0"/>
        <w:jc w:val="both"/>
        <w:rPr>
          <w:rFonts w:cstheme="minorHAnsi"/>
        </w:rPr>
      </w:pPr>
      <w:r w:rsidRPr="00A64E0B">
        <w:rPr>
          <w:rFonts w:cstheme="minorHAnsi"/>
        </w:rPr>
        <w:t xml:space="preserve">tranziția către o economie circulară; </w:t>
      </w:r>
    </w:p>
    <w:p w14:paraId="579AFD21" w14:textId="77777777" w:rsidR="00AB66AA" w:rsidRPr="00A64E0B" w:rsidRDefault="00AB66AA" w:rsidP="00C5068A">
      <w:pPr>
        <w:pStyle w:val="ListParagraph"/>
        <w:numPr>
          <w:ilvl w:val="0"/>
          <w:numId w:val="13"/>
        </w:numPr>
        <w:spacing w:after="0"/>
        <w:jc w:val="both"/>
        <w:rPr>
          <w:rFonts w:cstheme="minorHAnsi"/>
        </w:rPr>
      </w:pPr>
      <w:r w:rsidRPr="00A64E0B">
        <w:rPr>
          <w:rFonts w:cstheme="minorHAnsi"/>
        </w:rPr>
        <w:t xml:space="preserve">prevenirea și controlul poluării; </w:t>
      </w:r>
    </w:p>
    <w:p w14:paraId="6FEDD21F" w14:textId="77777777" w:rsidR="00AB66AA" w:rsidRPr="00A64E0B" w:rsidRDefault="00AB66AA" w:rsidP="00C5068A">
      <w:pPr>
        <w:pStyle w:val="ListParagraph"/>
        <w:numPr>
          <w:ilvl w:val="0"/>
          <w:numId w:val="13"/>
        </w:numPr>
        <w:spacing w:after="0"/>
        <w:jc w:val="both"/>
        <w:rPr>
          <w:rFonts w:cstheme="minorHAnsi"/>
        </w:rPr>
      </w:pPr>
      <w:r w:rsidRPr="00A64E0B">
        <w:rPr>
          <w:rFonts w:cstheme="minorHAnsi"/>
        </w:rPr>
        <w:t>protecția și refacerea biodiversității și a ecosistemelor.</w:t>
      </w:r>
    </w:p>
    <w:p w14:paraId="10D4E636" w14:textId="77777777" w:rsidR="00AB66AA" w:rsidRPr="00A64E0B" w:rsidRDefault="00AB66AA" w:rsidP="00AB66AA">
      <w:pPr>
        <w:spacing w:after="0" w:line="240" w:lineRule="auto"/>
        <w:rPr>
          <w:rFonts w:cstheme="minorHAnsi"/>
        </w:rPr>
      </w:pPr>
    </w:p>
    <w:p w14:paraId="508D1D2C" w14:textId="641A839E" w:rsidR="00AB66AA" w:rsidRPr="00A64E0B" w:rsidRDefault="00AB66AA" w:rsidP="00AB66AA">
      <w:pPr>
        <w:spacing w:after="0" w:line="240" w:lineRule="auto"/>
        <w:jc w:val="both"/>
        <w:rPr>
          <w:rFonts w:cstheme="minorHAnsi"/>
          <w:b/>
          <w:bCs/>
          <w:color w:val="FF0000"/>
        </w:rPr>
      </w:pPr>
      <w:r w:rsidRPr="00A64E0B">
        <w:rPr>
          <w:rFonts w:cstheme="minorHAnsi"/>
          <w:color w:val="FF0000"/>
        </w:rPr>
        <w:t>***</w:t>
      </w:r>
      <w:r w:rsidRPr="00A64E0B">
        <w:rPr>
          <w:rFonts w:cstheme="minorHAnsi"/>
          <w:b/>
          <w:bCs/>
          <w:color w:val="FF0000"/>
        </w:rPr>
        <w:t>Atenție!</w:t>
      </w:r>
    </w:p>
    <w:p w14:paraId="41F748A1" w14:textId="77777777" w:rsidR="0009566F" w:rsidRPr="00A64E0B" w:rsidRDefault="0009566F" w:rsidP="00AB66AA">
      <w:pPr>
        <w:spacing w:after="0" w:line="240" w:lineRule="auto"/>
        <w:jc w:val="both"/>
        <w:rPr>
          <w:rFonts w:cstheme="minorHAnsi"/>
          <w:b/>
          <w:bCs/>
          <w:color w:val="FF0000"/>
        </w:rPr>
      </w:pPr>
    </w:p>
    <w:p w14:paraId="50A4FA13" w14:textId="254ABB73" w:rsidR="00AB66AA" w:rsidRPr="00A64E0B" w:rsidRDefault="00AB66AA" w:rsidP="009C25C7">
      <w:pPr>
        <w:tabs>
          <w:tab w:val="left" w:pos="10065"/>
        </w:tabs>
        <w:spacing w:after="0" w:line="240" w:lineRule="auto"/>
        <w:ind w:right="-51"/>
        <w:jc w:val="both"/>
        <w:rPr>
          <w:rFonts w:cstheme="minorHAnsi"/>
        </w:rPr>
      </w:pPr>
      <w:r w:rsidRPr="00A64E0B">
        <w:rPr>
          <w:rFonts w:cstheme="minorHAnsi"/>
        </w:rPr>
        <w:t>Proiectele nu trebuie să prejudicieze semnificativ nici unul dintre criteriile de evaluare a principiului DNSH</w:t>
      </w:r>
      <w:r w:rsidR="00667B1A">
        <w:rPr>
          <w:rFonts w:cstheme="minorHAnsi"/>
        </w:rPr>
        <w:t xml:space="preserve">, </w:t>
      </w:r>
      <w:r w:rsidR="00A13020">
        <w:rPr>
          <w:rFonts w:cstheme="minorHAnsi"/>
        </w:rPr>
        <w:t xml:space="preserve">în </w:t>
      </w:r>
      <w:r w:rsidR="00A13020" w:rsidRPr="00A13020">
        <w:rPr>
          <w:rFonts w:cstheme="minorHAnsi"/>
        </w:rPr>
        <w:t xml:space="preserve">acest sens, se va </w:t>
      </w:r>
      <w:r w:rsidR="00A13020">
        <w:rPr>
          <w:rFonts w:cstheme="minorHAnsi"/>
        </w:rPr>
        <w:t>î</w:t>
      </w:r>
      <w:r w:rsidR="00A13020" w:rsidRPr="00A13020">
        <w:rPr>
          <w:rFonts w:cstheme="minorHAnsi"/>
        </w:rPr>
        <w:t>ntocmi de c</w:t>
      </w:r>
      <w:r w:rsidR="00A13020">
        <w:rPr>
          <w:rFonts w:cstheme="minorHAnsi"/>
        </w:rPr>
        <w:t>ă</w:t>
      </w:r>
      <w:r w:rsidR="00A13020" w:rsidRPr="00A13020">
        <w:rPr>
          <w:rFonts w:cstheme="minorHAnsi"/>
        </w:rPr>
        <w:t xml:space="preserve">tre </w:t>
      </w:r>
      <w:r w:rsidR="00A13020">
        <w:rPr>
          <w:rFonts w:cstheme="minorHAnsi"/>
        </w:rPr>
        <w:t>solicitant lista</w:t>
      </w:r>
      <w:r w:rsidR="00A13020" w:rsidRPr="00A13020">
        <w:rPr>
          <w:rFonts w:cstheme="minorHAnsi"/>
        </w:rPr>
        <w:t xml:space="preserve"> de verificare </w:t>
      </w:r>
      <w:r w:rsidR="00A13020" w:rsidRPr="00E9351C">
        <w:rPr>
          <w:rFonts w:cstheme="minorHAnsi"/>
          <w:b/>
          <w:bCs/>
          <w:color w:val="0070C0"/>
        </w:rPr>
        <w:t>– Anexa 2.5</w:t>
      </w:r>
      <w:r w:rsidR="008D1608">
        <w:rPr>
          <w:rFonts w:cstheme="minorHAnsi"/>
          <w:b/>
          <w:bCs/>
          <w:color w:val="0070C0"/>
        </w:rPr>
        <w:t xml:space="preserve"> -</w:t>
      </w:r>
      <w:r w:rsidR="00A13020" w:rsidRPr="00E9351C">
        <w:rPr>
          <w:rFonts w:cstheme="minorHAnsi"/>
          <w:b/>
          <w:bCs/>
          <w:color w:val="0070C0"/>
        </w:rPr>
        <w:t xml:space="preserve"> Lista de verificare DNSH</w:t>
      </w:r>
      <w:r w:rsidR="00A13020" w:rsidRPr="00E9351C">
        <w:rPr>
          <w:rFonts w:cstheme="minorHAnsi"/>
          <w:color w:val="0070C0"/>
        </w:rPr>
        <w:t xml:space="preserve"> </w:t>
      </w:r>
      <w:r w:rsidR="00A13020" w:rsidRPr="00A13020">
        <w:rPr>
          <w:rFonts w:cstheme="minorHAnsi"/>
        </w:rPr>
        <w:t>la prezentul ghid, urmărindu-se respectarea principiului la nivelul proiectului.</w:t>
      </w:r>
    </w:p>
    <w:p w14:paraId="3104EF94" w14:textId="77777777" w:rsidR="009C25C7" w:rsidRPr="00A64E0B" w:rsidRDefault="009C25C7" w:rsidP="009C25C7">
      <w:pPr>
        <w:pStyle w:val="ListParagraph"/>
        <w:spacing w:after="0" w:line="240" w:lineRule="auto"/>
        <w:ind w:left="0"/>
        <w:jc w:val="both"/>
        <w:rPr>
          <w:rFonts w:cstheme="minorHAnsi"/>
          <w:b/>
        </w:rPr>
      </w:pPr>
    </w:p>
    <w:p w14:paraId="0BF2824A" w14:textId="3F0602BE" w:rsidR="008D1A24" w:rsidRDefault="00AB66AA" w:rsidP="009C25C7">
      <w:pPr>
        <w:pStyle w:val="ListParagraph"/>
        <w:spacing w:after="0" w:line="240" w:lineRule="auto"/>
        <w:ind w:left="0"/>
        <w:jc w:val="both"/>
        <w:rPr>
          <w:rFonts w:cstheme="minorHAnsi"/>
          <w:b/>
        </w:rPr>
      </w:pPr>
      <w:r w:rsidRPr="00A64E0B">
        <w:rPr>
          <w:rFonts w:cstheme="minorHAnsi"/>
          <w:b/>
        </w:rPr>
        <w:t xml:space="preserve">Integrarea aspectelor privind </w:t>
      </w:r>
      <w:r w:rsidR="008D1A24" w:rsidRPr="008D1A24">
        <w:rPr>
          <w:rFonts w:cstheme="minorHAnsi"/>
          <w:b/>
        </w:rPr>
        <w:t xml:space="preserve">neutralitatea climatică </w:t>
      </w:r>
      <w:r w:rsidRPr="00A64E0B">
        <w:rPr>
          <w:rFonts w:cstheme="minorHAnsi"/>
          <w:b/>
        </w:rPr>
        <w:t xml:space="preserve">și reziliența la dezastre în selectarea opțiunilor este </w:t>
      </w:r>
      <w:r w:rsidR="00667B1A">
        <w:rPr>
          <w:rFonts w:cstheme="minorHAnsi"/>
          <w:b/>
        </w:rPr>
        <w:t xml:space="preserve">verificată </w:t>
      </w:r>
      <w:r w:rsidRPr="00A64E0B">
        <w:rPr>
          <w:rFonts w:cstheme="minorHAnsi"/>
          <w:b/>
        </w:rPr>
        <w:t xml:space="preserve">în cadrul grilei de </w:t>
      </w:r>
      <w:r w:rsidR="00D7633A">
        <w:rPr>
          <w:rFonts w:cstheme="minorHAnsi"/>
          <w:b/>
        </w:rPr>
        <w:t>verificare</w:t>
      </w:r>
      <w:r w:rsidRPr="00A64E0B">
        <w:rPr>
          <w:rFonts w:cstheme="minorHAnsi"/>
          <w:b/>
        </w:rPr>
        <w:t>.</w:t>
      </w:r>
    </w:p>
    <w:p w14:paraId="1F5268B8" w14:textId="64A4164D" w:rsidR="00AB66AA" w:rsidRPr="00A64E0B" w:rsidRDefault="00AB66AA" w:rsidP="009C25C7">
      <w:pPr>
        <w:pStyle w:val="ListParagraph"/>
        <w:spacing w:after="0" w:line="240" w:lineRule="auto"/>
        <w:ind w:left="0"/>
        <w:jc w:val="both"/>
        <w:rPr>
          <w:rFonts w:cstheme="minorHAnsi"/>
        </w:rPr>
      </w:pPr>
      <w:r w:rsidRPr="00A64E0B">
        <w:rPr>
          <w:rFonts w:cstheme="minorHAnsi"/>
        </w:rPr>
        <w:t xml:space="preserve">În etapa de elaborare a studiului de fezabilitate și a analizei opțiunilor </w:t>
      </w:r>
      <w:r w:rsidR="000C45E3">
        <w:rPr>
          <w:rFonts w:cstheme="minorHAnsi"/>
        </w:rPr>
        <w:t xml:space="preserve">au fost </w:t>
      </w:r>
      <w:r w:rsidRPr="00A64E0B">
        <w:rPr>
          <w:rFonts w:cstheme="minorHAnsi"/>
        </w:rPr>
        <w:t>lua</w:t>
      </w:r>
      <w:r w:rsidR="000C45E3">
        <w:rPr>
          <w:rFonts w:cstheme="minorHAnsi"/>
        </w:rPr>
        <w:t>te</w:t>
      </w:r>
      <w:r w:rsidRPr="00A64E0B">
        <w:rPr>
          <w:rFonts w:cstheme="minorHAnsi"/>
        </w:rPr>
        <w:t xml:space="preserve"> în considerare </w:t>
      </w:r>
      <w:r w:rsidR="008D1A24">
        <w:rPr>
          <w:rFonts w:cstheme="minorHAnsi"/>
        </w:rPr>
        <w:t>inclusiv</w:t>
      </w:r>
      <w:r w:rsidRPr="00A64E0B">
        <w:rPr>
          <w:rFonts w:cstheme="minorHAnsi"/>
        </w:rPr>
        <w:t xml:space="preserve"> aspectele privind adaptarea la schimbările climatice și atenuarea efectelor acestora și rezistența în fața dezastrelor. </w:t>
      </w:r>
      <w:r w:rsidRPr="00E9351C">
        <w:rPr>
          <w:rFonts w:cstheme="minorHAnsi"/>
          <w:bCs/>
        </w:rPr>
        <w:t xml:space="preserve">Ca urmare acest impact </w:t>
      </w:r>
      <w:r w:rsidR="008D1608" w:rsidRPr="00E9351C">
        <w:rPr>
          <w:rFonts w:cstheme="minorHAnsi"/>
          <w:bCs/>
        </w:rPr>
        <w:t xml:space="preserve">este </w:t>
      </w:r>
      <w:r w:rsidRPr="00E9351C">
        <w:rPr>
          <w:rFonts w:cstheme="minorHAnsi"/>
          <w:bCs/>
        </w:rPr>
        <w:t>reflecta</w:t>
      </w:r>
      <w:r w:rsidR="008D1608" w:rsidRPr="00E9351C">
        <w:rPr>
          <w:rFonts w:cstheme="minorHAnsi"/>
          <w:bCs/>
        </w:rPr>
        <w:t>t</w:t>
      </w:r>
      <w:r w:rsidRPr="00E9351C">
        <w:rPr>
          <w:rFonts w:cstheme="minorHAnsi"/>
          <w:bCs/>
        </w:rPr>
        <w:t xml:space="preserve"> în </w:t>
      </w:r>
      <w:r w:rsidR="008D1A24" w:rsidRPr="00E9351C">
        <w:rPr>
          <w:rFonts w:cstheme="minorHAnsi"/>
          <w:bCs/>
        </w:rPr>
        <w:t xml:space="preserve">în actul de reglementare de mediu (acordul de mediu/decizia de încadrare) </w:t>
      </w:r>
      <w:r w:rsidRPr="00E9351C">
        <w:rPr>
          <w:rFonts w:cstheme="minorHAnsi"/>
          <w:bCs/>
        </w:rPr>
        <w:t>și autorizațiile de construcție</w:t>
      </w:r>
      <w:r w:rsidRPr="00A64E0B">
        <w:rPr>
          <w:rFonts w:cstheme="minorHAnsi"/>
          <w:b/>
        </w:rPr>
        <w:t>.</w:t>
      </w:r>
      <w:r w:rsidRPr="00A64E0B">
        <w:rPr>
          <w:rFonts w:cstheme="minorHAnsi"/>
        </w:rPr>
        <w:t xml:space="preserve"> </w:t>
      </w:r>
      <w:r w:rsidR="00FF0BE6" w:rsidRPr="00A64E0B">
        <w:rPr>
          <w:rFonts w:cstheme="minorHAnsi"/>
        </w:rPr>
        <w:t>În plus</w:t>
      </w:r>
      <w:r w:rsidR="009C25C7" w:rsidRPr="00A64E0B">
        <w:rPr>
          <w:rFonts w:cstheme="minorHAnsi"/>
        </w:rPr>
        <w:t>, imunizarea la schimbările climatice se va avea în vedere pe întreg ciclul de implementare a proiectului, inclusiv pe perioada în care se asigură caracterul durabil al operațiunii, pe perioada de exploatare și scoatere din uz a investiției.</w:t>
      </w:r>
    </w:p>
    <w:p w14:paraId="37882792" w14:textId="77777777" w:rsidR="00AB66AA" w:rsidRPr="00A64E0B" w:rsidRDefault="00AB66AA" w:rsidP="009C25C7">
      <w:pPr>
        <w:spacing w:after="0" w:line="240" w:lineRule="auto"/>
        <w:jc w:val="both"/>
        <w:rPr>
          <w:rFonts w:cstheme="minorHAnsi"/>
        </w:rPr>
      </w:pPr>
    </w:p>
    <w:p w14:paraId="5619BA69" w14:textId="77777777" w:rsidR="00AB66AA" w:rsidRPr="00A64E0B" w:rsidRDefault="00AB66AA" w:rsidP="00AB66AA">
      <w:pPr>
        <w:spacing w:after="0" w:line="240" w:lineRule="auto"/>
        <w:jc w:val="both"/>
        <w:rPr>
          <w:rFonts w:cstheme="minorHAnsi"/>
        </w:rPr>
      </w:pPr>
    </w:p>
    <w:p w14:paraId="006CAC11" w14:textId="29536D4A" w:rsidR="00745ED6" w:rsidRDefault="0075438C" w:rsidP="008D1A24">
      <w:pPr>
        <w:pStyle w:val="Heading2"/>
        <w:rPr>
          <w:rFonts w:eastAsiaTheme="minorHAnsi"/>
          <w:bCs/>
          <w:color w:val="auto"/>
          <w:sz w:val="22"/>
          <w:szCs w:val="22"/>
        </w:rPr>
      </w:pPr>
      <w:bookmarkStart w:id="45" w:name="_Toc141442799"/>
      <w:r w:rsidRPr="00A64E0B">
        <w:t>3.18</w:t>
      </w:r>
      <w:r w:rsidR="0042726B" w:rsidRPr="00A64E0B">
        <w:t>.</w:t>
      </w:r>
      <w:r w:rsidRPr="00A64E0B">
        <w:t xml:space="preserve"> Caracterul durabil al proiectului</w:t>
      </w:r>
      <w:bookmarkEnd w:id="45"/>
    </w:p>
    <w:p w14:paraId="1D1F2DDC" w14:textId="77777777" w:rsidR="006D361B" w:rsidRDefault="006D361B" w:rsidP="006D361B"/>
    <w:p w14:paraId="7D03E74E" w14:textId="77777777" w:rsidR="006D361B" w:rsidRPr="006D361B" w:rsidRDefault="006D361B" w:rsidP="00E9351C"/>
    <w:p w14:paraId="48B18AAB" w14:textId="4B045639" w:rsidR="008D1A24" w:rsidRPr="001440EF" w:rsidRDefault="008D1A24" w:rsidP="00E9351C">
      <w:pPr>
        <w:spacing w:after="0" w:line="240" w:lineRule="auto"/>
        <w:jc w:val="both"/>
      </w:pPr>
      <w:r w:rsidRPr="001440EF">
        <w:rPr>
          <w:rFonts w:cstheme="minorHAnsi"/>
        </w:rPr>
        <w:t>Solicitantul trebuie să asigure caracterul durabil al investiției realizate pe o perioadă de 5 ani de la efectuarea plății finale în cadrul contractului de finanțare, în conformitate cu art. 65 din Regulamentul Parlamentului European și al Consiliului nr. 2021/1060. Pe durata menționată de 5 ani, solicitantul trebuie:</w:t>
      </w:r>
    </w:p>
    <w:p w14:paraId="5E219391" w14:textId="77777777" w:rsidR="008D1A24" w:rsidRPr="001440EF" w:rsidRDefault="008D1A24" w:rsidP="00E9351C">
      <w:pPr>
        <w:spacing w:after="0" w:line="240" w:lineRule="auto"/>
        <w:jc w:val="both"/>
      </w:pPr>
      <w:r w:rsidRPr="001440EF">
        <w:rPr>
          <w:rFonts w:cstheme="minorHAnsi"/>
        </w:rPr>
        <w:t>● să mențină investiția realizată și să asigure operarea și mentenanța investițiilor efectuate;</w:t>
      </w:r>
    </w:p>
    <w:p w14:paraId="49270C86" w14:textId="77777777" w:rsidR="008D1A24" w:rsidRPr="001440EF" w:rsidRDefault="008D1A24" w:rsidP="00E9351C">
      <w:pPr>
        <w:spacing w:after="0" w:line="240" w:lineRule="auto"/>
        <w:jc w:val="both"/>
      </w:pPr>
      <w:r w:rsidRPr="001440EF">
        <w:rPr>
          <w:rFonts w:cstheme="minorHAnsi"/>
        </w:rPr>
        <w:t>● să nu aducă o modificare a proprietății asupra infrastructurii construite/echipamentelor;</w:t>
      </w:r>
    </w:p>
    <w:p w14:paraId="65DAAEBF" w14:textId="381D3928" w:rsidR="009C25C7" w:rsidRPr="001440EF" w:rsidRDefault="008D1A24" w:rsidP="009C25C7">
      <w:pPr>
        <w:spacing w:after="0" w:line="240" w:lineRule="auto"/>
        <w:jc w:val="both"/>
        <w:rPr>
          <w:rFonts w:cstheme="minorHAnsi"/>
          <w:bCs/>
        </w:rPr>
      </w:pPr>
      <w:r w:rsidRPr="001440EF">
        <w:rPr>
          <w:rFonts w:cstheme="minorHAnsi"/>
        </w:rPr>
        <w:t>● să nu aducă modificări substanțiale care afectează natura, obiectivele sau condițiile de implementare a proiectului și care ar conduce la subminarea obiectivelor inițiale ale acestuia</w:t>
      </w:r>
      <w:r w:rsidRPr="001440EF">
        <w:rPr>
          <w:rFonts w:cstheme="minorHAnsi"/>
          <w:bCs/>
        </w:rPr>
        <w:t>.</w:t>
      </w:r>
    </w:p>
    <w:p w14:paraId="116EB9DE" w14:textId="77777777" w:rsidR="009C25C7" w:rsidRPr="00A64E0B" w:rsidRDefault="009C25C7" w:rsidP="009C25C7">
      <w:pPr>
        <w:spacing w:after="0" w:line="240" w:lineRule="auto"/>
        <w:jc w:val="both"/>
        <w:rPr>
          <w:rFonts w:cstheme="minorHAnsi"/>
        </w:rPr>
      </w:pPr>
    </w:p>
    <w:p w14:paraId="047D9877" w14:textId="77777777" w:rsidR="009C25C7" w:rsidRPr="00A64E0B" w:rsidRDefault="009C25C7" w:rsidP="009C25C7">
      <w:pPr>
        <w:spacing w:after="0" w:line="240" w:lineRule="auto"/>
        <w:jc w:val="both"/>
        <w:rPr>
          <w:rFonts w:cstheme="minorHAnsi"/>
          <w:color w:val="231F20"/>
        </w:rPr>
      </w:pPr>
    </w:p>
    <w:p w14:paraId="209FA12E" w14:textId="053F0ADB" w:rsidR="005F6C86" w:rsidRPr="00A64E0B" w:rsidRDefault="005F6C86" w:rsidP="00C5068A">
      <w:pPr>
        <w:pStyle w:val="Heading2"/>
        <w:numPr>
          <w:ilvl w:val="1"/>
          <w:numId w:val="58"/>
        </w:numPr>
      </w:pPr>
      <w:bookmarkStart w:id="46" w:name="_Toc141442800"/>
      <w:r w:rsidRPr="00A64E0B">
        <w:t>Acțiuni menite să garanteze egalitatea de șanse, de gen, incluziunea și nediscriminarea</w:t>
      </w:r>
      <w:bookmarkEnd w:id="46"/>
      <w:r w:rsidRPr="00A64E0B">
        <w:t xml:space="preserve"> </w:t>
      </w:r>
    </w:p>
    <w:p w14:paraId="3C55D5E8" w14:textId="77777777" w:rsidR="009C25C7" w:rsidRPr="00A64E0B" w:rsidRDefault="009C25C7" w:rsidP="00E9351C">
      <w:pPr>
        <w:pStyle w:val="5Normal"/>
      </w:pPr>
    </w:p>
    <w:p w14:paraId="6A4F5E8A" w14:textId="349C5D6B" w:rsidR="009C25C7" w:rsidRPr="00A64E0B" w:rsidRDefault="009C25C7" w:rsidP="009C25C7">
      <w:pPr>
        <w:spacing w:after="0" w:line="240" w:lineRule="auto"/>
        <w:jc w:val="both"/>
        <w:rPr>
          <w:rFonts w:cstheme="minorHAnsi"/>
        </w:rPr>
      </w:pPr>
      <w:r w:rsidRPr="00A64E0B">
        <w:rPr>
          <w:rFonts w:cstheme="minorHAnsi"/>
        </w:rPr>
        <w:lastRenderedPageBreak/>
        <w:t xml:space="preserve">În ceea ce privește </w:t>
      </w:r>
      <w:r w:rsidRPr="00A64E0B">
        <w:rPr>
          <w:rFonts w:cstheme="minorHAnsi"/>
          <w:b/>
        </w:rPr>
        <w:t>nediscriminarea și egalitatea de şanse</w:t>
      </w:r>
      <w:r w:rsidRPr="00A64E0B">
        <w:rPr>
          <w:rFonts w:cstheme="minorHAnsi"/>
        </w:rPr>
        <w:t xml:space="preserv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2C0EEC0B" w14:textId="77777777" w:rsidR="004D27DD" w:rsidRDefault="004D27DD" w:rsidP="009C25C7">
      <w:pPr>
        <w:spacing w:after="0" w:line="240" w:lineRule="auto"/>
        <w:jc w:val="both"/>
        <w:rPr>
          <w:rFonts w:cstheme="minorHAnsi"/>
        </w:rPr>
      </w:pPr>
    </w:p>
    <w:p w14:paraId="01EABA1D" w14:textId="26587F0D" w:rsidR="009C25C7" w:rsidRPr="00A64E0B" w:rsidRDefault="009C25C7" w:rsidP="009C25C7">
      <w:pPr>
        <w:spacing w:after="0" w:line="240" w:lineRule="auto"/>
        <w:jc w:val="both"/>
        <w:rPr>
          <w:rFonts w:cstheme="minorHAnsi"/>
        </w:rPr>
      </w:pPr>
      <w:r w:rsidRPr="00A64E0B">
        <w:rPr>
          <w:rFonts w:cstheme="minorHAnsi"/>
        </w:rPr>
        <w:t>Pentru egalitatea de gen și nediscriminare se vor avea în vedere principiile:</w:t>
      </w:r>
    </w:p>
    <w:p w14:paraId="24F2A62E"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 xml:space="preserve">remunerare egală pentru muncă egală; </w:t>
      </w:r>
    </w:p>
    <w:p w14:paraId="0BDDFCAC"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egalitate de șanse și de tratament în materie de încadrare în muncă și de muncă;</w:t>
      </w:r>
    </w:p>
    <w:p w14:paraId="5E330150"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acțiuni pozitive pentru capacitarea femeilor și/sau a persoanelor cu dizabilități;</w:t>
      </w:r>
    </w:p>
    <w:p w14:paraId="65C6480E"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 xml:space="preserve">combaterea tuturor formelor de discriminare. </w:t>
      </w:r>
    </w:p>
    <w:p w14:paraId="05CBDB06" w14:textId="77777777" w:rsidR="0009566F" w:rsidRPr="00A64E0B" w:rsidRDefault="0009566F" w:rsidP="009C25C7">
      <w:pPr>
        <w:spacing w:after="0" w:line="240" w:lineRule="auto"/>
        <w:jc w:val="both"/>
        <w:rPr>
          <w:rFonts w:cstheme="minorHAnsi"/>
        </w:rPr>
      </w:pPr>
    </w:p>
    <w:p w14:paraId="482A5AEF" w14:textId="46AA13F1" w:rsidR="009C25C7" w:rsidRPr="00A64E0B" w:rsidRDefault="009C25C7" w:rsidP="009C25C7">
      <w:pPr>
        <w:spacing w:after="0" w:line="240" w:lineRule="auto"/>
        <w:jc w:val="both"/>
        <w:rPr>
          <w:rFonts w:cstheme="minorHAnsi"/>
        </w:rPr>
      </w:pPr>
      <w:r w:rsidRPr="00A64E0B">
        <w:rPr>
          <w:rFonts w:cstheme="minorHAnsi"/>
        </w:rPr>
        <w:t>Referitor la egalitatea de şanse, de gen și nediscriminare, proiectele trebuie să descrie și să demonstreze modul în care principiile de mai sus sunt promovate prin  investiția respectivă, detaliindu-se, la modul concret, care sunt măsurile și instrumentele prin care solicitantul va garanta aplicarea respectivelor principii.</w:t>
      </w:r>
    </w:p>
    <w:p w14:paraId="1BEF5FE3" w14:textId="77777777" w:rsidR="009C25C7" w:rsidRPr="00A64E0B" w:rsidRDefault="009C25C7" w:rsidP="009C25C7">
      <w:pPr>
        <w:spacing w:after="0" w:line="240" w:lineRule="auto"/>
        <w:jc w:val="both"/>
        <w:rPr>
          <w:rFonts w:cstheme="minorHAnsi"/>
        </w:rPr>
      </w:pPr>
    </w:p>
    <w:p w14:paraId="1DAFDC3D" w14:textId="2C5B13DA" w:rsidR="0009566F" w:rsidRPr="00A64E0B" w:rsidRDefault="005F6C86" w:rsidP="00C5068A">
      <w:pPr>
        <w:pStyle w:val="Heading2"/>
        <w:numPr>
          <w:ilvl w:val="1"/>
          <w:numId w:val="58"/>
        </w:numPr>
      </w:pPr>
      <w:bookmarkStart w:id="47" w:name="_Toc141442801"/>
      <w:r w:rsidRPr="00A64E0B">
        <w:t>Teme secundare</w:t>
      </w:r>
      <w:bookmarkEnd w:id="47"/>
    </w:p>
    <w:p w14:paraId="6451604F" w14:textId="77777777" w:rsidR="0009566F" w:rsidRPr="00A64E0B" w:rsidRDefault="0009566F" w:rsidP="0009566F">
      <w:pPr>
        <w:rPr>
          <w:rFonts w:cstheme="minorHAnsi"/>
        </w:rPr>
      </w:pPr>
    </w:p>
    <w:p w14:paraId="4EBF41E6" w14:textId="29A9CD9E" w:rsidR="0009566F" w:rsidRPr="00A64E0B" w:rsidRDefault="0009566F" w:rsidP="001C3EF5">
      <w:pPr>
        <w:jc w:val="both"/>
        <w:rPr>
          <w:rFonts w:cstheme="minorHAnsi"/>
        </w:rPr>
      </w:pPr>
      <w:r w:rsidRPr="00A64E0B">
        <w:rPr>
          <w:rFonts w:cstheme="minorHAnsi"/>
        </w:rPr>
        <w:t xml:space="preserve">În cadrul apelurilor lansate prin prezentul ghid  codul de intervenție asociat </w:t>
      </w:r>
      <w:r w:rsidRPr="00A64E0B">
        <w:rPr>
          <w:rFonts w:cstheme="minorHAnsi"/>
          <w:b/>
          <w:bCs/>
          <w:color w:val="0070C0"/>
        </w:rPr>
        <w:t>03 se referă la Neutralitatea de gen</w:t>
      </w:r>
      <w:r w:rsidR="00C80E44">
        <w:rPr>
          <w:rFonts w:cstheme="minorHAnsi"/>
          <w:b/>
          <w:bCs/>
          <w:color w:val="0070C0"/>
        </w:rPr>
        <w:t xml:space="preserve"> </w:t>
      </w:r>
      <w:r w:rsidR="00C80E44" w:rsidRPr="001C3EF5">
        <w:rPr>
          <w:rFonts w:cstheme="minorHAnsi"/>
          <w:color w:val="0070C0"/>
        </w:rPr>
        <w:t>(Tabel 7, Anexa I a Regulamentului 1060/2021),</w:t>
      </w:r>
      <w:r w:rsidRPr="00A64E0B">
        <w:rPr>
          <w:rFonts w:cstheme="minorHAnsi"/>
          <w:b/>
          <w:bCs/>
          <w:color w:val="0070C0"/>
        </w:rPr>
        <w:t xml:space="preserve"> </w:t>
      </w:r>
      <w:r w:rsidRPr="00A64E0B">
        <w:rPr>
          <w:rFonts w:cstheme="minorHAnsi"/>
        </w:rPr>
        <w:t xml:space="preserve">investițiile propuse necontribuind la coeficientul pentru calcularea sprijinului acordat egalității de gen. </w:t>
      </w:r>
      <w:r w:rsidR="00C80E44">
        <w:rPr>
          <w:rFonts w:cstheme="minorHAnsi"/>
        </w:rPr>
        <w:t xml:space="preserve">Se va avea </w:t>
      </w:r>
      <w:r w:rsidRPr="00A64E0B">
        <w:rPr>
          <w:rFonts w:cstheme="minorHAnsi"/>
        </w:rPr>
        <w:t>în vedere acest aspect în completarea secți</w:t>
      </w:r>
      <w:r w:rsidR="000A32C9">
        <w:rPr>
          <w:rFonts w:cstheme="minorHAnsi"/>
        </w:rPr>
        <w:t>unilor</w:t>
      </w:r>
      <w:r w:rsidRPr="00A64E0B">
        <w:rPr>
          <w:rFonts w:cstheme="minorHAnsi"/>
        </w:rPr>
        <w:t xml:space="preserve"> specifice din cererea de finanțare.</w:t>
      </w:r>
    </w:p>
    <w:p w14:paraId="36385AD0" w14:textId="77777777" w:rsidR="0009566F" w:rsidRPr="00A64E0B" w:rsidRDefault="0009566F" w:rsidP="0009566F">
      <w:pPr>
        <w:rPr>
          <w:rFonts w:cstheme="minorHAnsi"/>
        </w:rPr>
      </w:pPr>
    </w:p>
    <w:p w14:paraId="3051D99D" w14:textId="67401A7F" w:rsidR="005F6C86" w:rsidRPr="00A64E0B" w:rsidRDefault="005F6C86" w:rsidP="00C5068A">
      <w:pPr>
        <w:pStyle w:val="Heading2"/>
        <w:numPr>
          <w:ilvl w:val="1"/>
          <w:numId w:val="58"/>
        </w:numPr>
      </w:pPr>
      <w:bookmarkStart w:id="48" w:name="_Toc141442802"/>
      <w:r w:rsidRPr="00A64E0B">
        <w:t>Informarea și vizibilitatea sprijinului din fonduri</w:t>
      </w:r>
      <w:bookmarkEnd w:id="48"/>
    </w:p>
    <w:p w14:paraId="5CD98AF8" w14:textId="77777777" w:rsidR="0009566F" w:rsidRPr="00A64E0B" w:rsidRDefault="0009566F" w:rsidP="0009566F">
      <w:pPr>
        <w:pStyle w:val="Normal1"/>
        <w:spacing w:before="0" w:after="0"/>
        <w:ind w:left="1080" w:firstLine="360"/>
        <w:rPr>
          <w:rFonts w:asciiTheme="minorHAnsi" w:hAnsiTheme="minorHAnsi" w:cstheme="minorHAnsi"/>
          <w:sz w:val="22"/>
          <w:szCs w:val="22"/>
        </w:rPr>
      </w:pPr>
    </w:p>
    <w:p w14:paraId="6FCB04DA" w14:textId="77777777" w:rsidR="0009566F" w:rsidRPr="00A64E0B" w:rsidRDefault="0009566F" w:rsidP="0009566F">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Solicitantul la finanțare are obligația să prevadă în cadrul cererii de finanțare măsuri care să asigure o vizibilitate potrivită şi o promovare adecvată a obiectivelor, rezultatelor obţinute, etc. în conformitate cu prevederile modelului de contract anexat, cu instrucţiunile cuprinse în Manualul de identitate vizuală aplicabil, precum și cu Regulamentul 1060/2021, cu modificările și completările ulterioare.</w:t>
      </w:r>
    </w:p>
    <w:p w14:paraId="5708C72E" w14:textId="77777777" w:rsidR="00D46FCB" w:rsidRPr="00A64E0B" w:rsidRDefault="00D46FCB" w:rsidP="0009566F">
      <w:pPr>
        <w:pStyle w:val="Normal1"/>
        <w:spacing w:before="0" w:after="0"/>
        <w:rPr>
          <w:rFonts w:asciiTheme="minorHAnsi" w:hAnsiTheme="minorHAnsi" w:cstheme="minorHAnsi"/>
          <w:sz w:val="22"/>
          <w:szCs w:val="22"/>
        </w:rPr>
      </w:pPr>
    </w:p>
    <w:p w14:paraId="42206DBE" w14:textId="7241E7E2" w:rsidR="00C80E44" w:rsidRPr="00A64E0B" w:rsidRDefault="00C80E44" w:rsidP="0009566F">
      <w:pPr>
        <w:pStyle w:val="Normal1"/>
        <w:spacing w:before="0" w:after="0"/>
        <w:rPr>
          <w:rFonts w:asciiTheme="minorHAnsi" w:hAnsiTheme="minorHAnsi" w:cstheme="minorHAnsi"/>
          <w:sz w:val="22"/>
          <w:szCs w:val="22"/>
        </w:rPr>
      </w:pPr>
      <w:r w:rsidRPr="00C80E44">
        <w:rPr>
          <w:rFonts w:asciiTheme="minorHAnsi" w:hAnsiTheme="minorHAnsi" w:cstheme="minorHAnsi"/>
          <w:sz w:val="22"/>
          <w:szCs w:val="22"/>
        </w:rPr>
        <w:t xml:space="preserve">Pentru operațiunile de importanță strategică și </w:t>
      </w:r>
      <w:r w:rsidR="000A32C9">
        <w:rPr>
          <w:rFonts w:asciiTheme="minorHAnsi" w:hAnsiTheme="minorHAnsi" w:cstheme="minorHAnsi"/>
          <w:sz w:val="22"/>
          <w:szCs w:val="22"/>
        </w:rPr>
        <w:t xml:space="preserve">pentru cele </w:t>
      </w:r>
      <w:r w:rsidRPr="00C80E44">
        <w:rPr>
          <w:rFonts w:asciiTheme="minorHAnsi" w:hAnsiTheme="minorHAnsi" w:cstheme="minorHAnsi"/>
          <w:sz w:val="22"/>
          <w:szCs w:val="22"/>
        </w:rPr>
        <w:t xml:space="preserve">al  căror cost total depășește 10.000.000 EUR se va avea în vedere organizarea în timp util a unui eveniment sau a unei activități de comunicare, după caz, cu implicarea Comisiei Europene și/sau a Reprezentanței Comisiei Europene în România și a autorității de management competente. </w:t>
      </w:r>
    </w:p>
    <w:p w14:paraId="75837070" w14:textId="77777777" w:rsidR="00D46FCB" w:rsidRPr="00A64E0B" w:rsidRDefault="00D46FCB" w:rsidP="0009566F">
      <w:pPr>
        <w:pStyle w:val="Normal1"/>
        <w:spacing w:before="0" w:after="0"/>
        <w:rPr>
          <w:rFonts w:asciiTheme="minorHAnsi" w:hAnsiTheme="minorHAnsi" w:cstheme="minorHAnsi"/>
          <w:sz w:val="22"/>
          <w:szCs w:val="22"/>
        </w:rPr>
      </w:pPr>
    </w:p>
    <w:p w14:paraId="010436DF" w14:textId="6AB743D8" w:rsidR="00CB11A3" w:rsidRPr="00A64E0B" w:rsidRDefault="00CB11A3" w:rsidP="0009566F">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A se vedea </w:t>
      </w:r>
      <w:r w:rsidRPr="00A64E0B">
        <w:rPr>
          <w:rFonts w:asciiTheme="minorHAnsi" w:hAnsiTheme="minorHAnsi" w:cstheme="minorHAnsi"/>
          <w:b/>
          <w:bCs/>
          <w:color w:val="0070C0"/>
          <w:sz w:val="22"/>
          <w:szCs w:val="22"/>
        </w:rPr>
        <w:t>Anexa 5</w:t>
      </w:r>
      <w:r w:rsidR="006C228E">
        <w:rPr>
          <w:rFonts w:asciiTheme="minorHAnsi" w:hAnsiTheme="minorHAnsi" w:cstheme="minorHAnsi"/>
          <w:b/>
          <w:bCs/>
          <w:color w:val="0070C0"/>
          <w:sz w:val="22"/>
          <w:szCs w:val="22"/>
        </w:rPr>
        <w:t>a</w:t>
      </w:r>
      <w:r w:rsidRPr="00A64E0B">
        <w:rPr>
          <w:rFonts w:asciiTheme="minorHAnsi" w:hAnsiTheme="minorHAnsi" w:cstheme="minorHAnsi"/>
          <w:b/>
          <w:bCs/>
          <w:color w:val="0070C0"/>
          <w:sz w:val="22"/>
          <w:szCs w:val="22"/>
        </w:rPr>
        <w:t xml:space="preserve"> – </w:t>
      </w:r>
      <w:r w:rsidR="00751F70">
        <w:rPr>
          <w:rFonts w:asciiTheme="minorHAnsi" w:hAnsiTheme="minorHAnsi" w:cstheme="minorHAnsi"/>
          <w:b/>
          <w:bCs/>
          <w:color w:val="0070C0"/>
          <w:sz w:val="22"/>
          <w:szCs w:val="22"/>
        </w:rPr>
        <w:t>C</w:t>
      </w:r>
      <w:r w:rsidRPr="00A64E0B">
        <w:rPr>
          <w:rFonts w:asciiTheme="minorHAnsi" w:hAnsiTheme="minorHAnsi" w:cstheme="minorHAnsi"/>
          <w:b/>
          <w:bCs/>
          <w:color w:val="0070C0"/>
          <w:sz w:val="22"/>
          <w:szCs w:val="22"/>
        </w:rPr>
        <w:t>ategoriile de cheltuieli eligibile și ne-eligibile</w:t>
      </w:r>
      <w:r w:rsidRPr="00A64E0B">
        <w:rPr>
          <w:rFonts w:asciiTheme="minorHAnsi" w:hAnsiTheme="minorHAnsi" w:cstheme="minorHAnsi"/>
          <w:color w:val="0070C0"/>
          <w:sz w:val="22"/>
          <w:szCs w:val="22"/>
        </w:rPr>
        <w:t xml:space="preserve"> </w:t>
      </w:r>
      <w:r w:rsidRPr="00A64E0B">
        <w:rPr>
          <w:rFonts w:asciiTheme="minorHAnsi" w:hAnsiTheme="minorHAnsi" w:cstheme="minorHAnsi"/>
          <w:sz w:val="22"/>
          <w:szCs w:val="22"/>
        </w:rPr>
        <w:t xml:space="preserve">la prezentul ghid. </w:t>
      </w:r>
    </w:p>
    <w:p w14:paraId="6A7F3214" w14:textId="77777777" w:rsidR="00CB11A3" w:rsidRPr="00A64E0B" w:rsidRDefault="00CB11A3" w:rsidP="0009566F">
      <w:pPr>
        <w:pStyle w:val="Normal1"/>
        <w:spacing w:before="0" w:after="0"/>
        <w:rPr>
          <w:rFonts w:asciiTheme="minorHAnsi" w:hAnsiTheme="minorHAnsi" w:cstheme="minorHAnsi"/>
          <w:sz w:val="22"/>
          <w:szCs w:val="22"/>
        </w:rPr>
      </w:pPr>
    </w:p>
    <w:p w14:paraId="628B1BD4" w14:textId="705D35EC" w:rsidR="0009566F" w:rsidRPr="00A64E0B" w:rsidRDefault="0009566F" w:rsidP="0009566F">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Pe parcursul implementării </w:t>
      </w:r>
      <w:r w:rsidR="00D46FCB" w:rsidRPr="00A64E0B">
        <w:rPr>
          <w:rFonts w:asciiTheme="minorHAnsi" w:hAnsiTheme="minorHAnsi" w:cstheme="minorHAnsi"/>
          <w:sz w:val="22"/>
          <w:szCs w:val="22"/>
        </w:rPr>
        <w:t>proiectului, b</w:t>
      </w:r>
      <w:r w:rsidRPr="00A64E0B">
        <w:rPr>
          <w:rFonts w:asciiTheme="minorHAnsi" w:hAnsiTheme="minorHAnsi" w:cstheme="minorHAnsi"/>
          <w:sz w:val="22"/>
          <w:szCs w:val="22"/>
        </w:rPr>
        <w:t xml:space="preserve">eneficiarul va descrie în cadrul rapoartelor de progres toate activităţile de informare şi publicitate desfăşurate aferente proiectului, şi va ataşa la raport </w:t>
      </w:r>
      <w:r w:rsidR="00C80E44" w:rsidRPr="00C80E44">
        <w:rPr>
          <w:rFonts w:asciiTheme="minorHAnsi" w:hAnsiTheme="minorHAnsi" w:cstheme="minorHAnsi"/>
          <w:sz w:val="22"/>
          <w:szCs w:val="22"/>
        </w:rPr>
        <w:t xml:space="preserve">dovezi ale măsurilor de informare și publicitate menționate în GIV 2021-2027. </w:t>
      </w:r>
    </w:p>
    <w:p w14:paraId="1E3F71D6" w14:textId="3D3F362D" w:rsidR="0009566F" w:rsidRPr="00A64E0B" w:rsidRDefault="0009566F" w:rsidP="00CB11A3">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Pentru toate echipamentele achiziţionate prin proiect, beneficiarul trebuie să </w:t>
      </w:r>
      <w:r w:rsidR="00C80E44" w:rsidRPr="00C80E44">
        <w:rPr>
          <w:rFonts w:asciiTheme="minorHAnsi" w:hAnsiTheme="minorHAnsi" w:cstheme="minorHAnsi"/>
          <w:sz w:val="22"/>
          <w:szCs w:val="22"/>
        </w:rPr>
        <w:t xml:space="preserve">respecte cerințele din Ghidul de Identitate Vizuală. </w:t>
      </w:r>
      <w:r w:rsidRPr="00A64E0B">
        <w:rPr>
          <w:rFonts w:asciiTheme="minorHAnsi" w:hAnsiTheme="minorHAnsi" w:cstheme="minorHAnsi"/>
          <w:sz w:val="22"/>
          <w:szCs w:val="22"/>
        </w:rPr>
        <w:t xml:space="preserve"> </w:t>
      </w:r>
    </w:p>
    <w:p w14:paraId="37733E46" w14:textId="77777777" w:rsidR="00CB11A3" w:rsidRPr="00A64E0B" w:rsidRDefault="00CB11A3" w:rsidP="00CB11A3">
      <w:pPr>
        <w:pStyle w:val="Normal1"/>
        <w:spacing w:before="0" w:after="0"/>
        <w:rPr>
          <w:rFonts w:asciiTheme="minorHAnsi" w:hAnsiTheme="minorHAnsi" w:cstheme="minorHAnsi"/>
          <w:sz w:val="22"/>
          <w:szCs w:val="22"/>
        </w:rPr>
      </w:pPr>
    </w:p>
    <w:p w14:paraId="6D9E5DF7" w14:textId="5D3BD842" w:rsidR="00CB11A3" w:rsidRPr="00A64E0B" w:rsidRDefault="00C80E44" w:rsidP="00CB11A3">
      <w:pPr>
        <w:jc w:val="both"/>
        <w:rPr>
          <w:rFonts w:cstheme="minorHAnsi"/>
        </w:rPr>
      </w:pPr>
      <w:r w:rsidRPr="00C80E44">
        <w:t xml:space="preserve"> </w:t>
      </w:r>
      <w:r w:rsidRPr="00C80E44">
        <w:rPr>
          <w:rFonts w:cstheme="minorHAnsi"/>
        </w:rPr>
        <w:t>În</w:t>
      </w:r>
      <w:r w:rsidR="00CB11A3" w:rsidRPr="001C3EF5">
        <w:rPr>
          <w:rFonts w:cstheme="minorHAnsi"/>
        </w:rPr>
        <w:t xml:space="preserve">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 din sprijinul din partea fondurilor pentru </w:t>
      </w:r>
      <w:r w:rsidR="00CB11A3" w:rsidRPr="001C3EF5">
        <w:rPr>
          <w:rFonts w:cstheme="minorHAnsi"/>
        </w:rPr>
        <w:lastRenderedPageBreak/>
        <w:t>proiectul în cauză</w:t>
      </w:r>
      <w:r w:rsidRPr="00C80E44">
        <w:rPr>
          <w:rFonts w:cstheme="minorHAnsi"/>
        </w:rPr>
        <w:t>, în funcție de valoarea proiectului și neregula identificată, în conformitate cu art. 50 alin. (3) din Regulamentul (UE) nr. 1.060/2021.</w:t>
      </w:r>
    </w:p>
    <w:p w14:paraId="1094BFD2" w14:textId="77777777" w:rsidR="0075438C" w:rsidRPr="00A64E0B" w:rsidRDefault="0075438C" w:rsidP="00B932E3">
      <w:pPr>
        <w:spacing w:after="0" w:line="240" w:lineRule="auto"/>
        <w:jc w:val="both"/>
        <w:rPr>
          <w:rFonts w:eastAsia="SimSun" w:cstheme="minorHAnsi"/>
          <w:b/>
          <w:bCs/>
        </w:rPr>
      </w:pPr>
    </w:p>
    <w:p w14:paraId="759D7657" w14:textId="3B559C7D" w:rsidR="005F6C86" w:rsidRPr="00A64E0B" w:rsidRDefault="005F6C86" w:rsidP="008679E3">
      <w:pPr>
        <w:pStyle w:val="Heading1"/>
        <w:rPr>
          <w:i/>
        </w:rPr>
      </w:pPr>
      <w:bookmarkStart w:id="49" w:name="_Toc141442803"/>
      <w:r w:rsidRPr="00A64E0B">
        <w:t>INFORMAȚII ADMINISTRATIVE DESPRE APELUL DE PROIECTE</w:t>
      </w:r>
      <w:bookmarkEnd w:id="49"/>
      <w:r w:rsidRPr="00A64E0B">
        <w:tab/>
      </w:r>
    </w:p>
    <w:p w14:paraId="54E2808F" w14:textId="77777777" w:rsidR="005F6C86" w:rsidRPr="00A64E0B" w:rsidRDefault="005F6C86" w:rsidP="00B932E3">
      <w:pPr>
        <w:spacing w:after="0" w:line="240" w:lineRule="auto"/>
        <w:jc w:val="both"/>
        <w:rPr>
          <w:rFonts w:eastAsia="SimSun" w:cstheme="minorHAnsi"/>
          <w:b/>
          <w:bCs/>
        </w:rPr>
      </w:pPr>
    </w:p>
    <w:p w14:paraId="6A7CADB1" w14:textId="77777777" w:rsidR="005F6C86" w:rsidRPr="00A64E0B" w:rsidRDefault="005F6C86" w:rsidP="00B932E3">
      <w:pPr>
        <w:spacing w:after="0" w:line="240" w:lineRule="auto"/>
        <w:jc w:val="both"/>
        <w:rPr>
          <w:rFonts w:eastAsia="SimSun" w:cstheme="minorHAnsi"/>
          <w:b/>
          <w:bCs/>
        </w:rPr>
      </w:pPr>
    </w:p>
    <w:p w14:paraId="5B8A6483" w14:textId="26082026" w:rsidR="005F6C86" w:rsidRPr="00A64E0B" w:rsidRDefault="005F6C86" w:rsidP="00C5068A">
      <w:pPr>
        <w:pStyle w:val="Heading2"/>
        <w:numPr>
          <w:ilvl w:val="1"/>
          <w:numId w:val="56"/>
        </w:numPr>
      </w:pPr>
      <w:bookmarkStart w:id="50" w:name="_Toc141442804"/>
      <w:r w:rsidRPr="00A64E0B">
        <w:t>Data deschiderii apelului de proiecte</w:t>
      </w:r>
      <w:bookmarkEnd w:id="50"/>
    </w:p>
    <w:p w14:paraId="0EEB3279" w14:textId="77777777" w:rsidR="00FF13B2" w:rsidRDefault="00FF13B2" w:rsidP="005F6C86">
      <w:pPr>
        <w:rPr>
          <w:rFonts w:cstheme="minorHAnsi"/>
          <w:iCs/>
        </w:rPr>
      </w:pPr>
    </w:p>
    <w:p w14:paraId="2D151742" w14:textId="2BABD902" w:rsidR="00E130A3" w:rsidRPr="00A64E0B" w:rsidRDefault="00E130A3" w:rsidP="005F6C86">
      <w:pPr>
        <w:rPr>
          <w:rFonts w:cstheme="minorHAnsi"/>
          <w:iCs/>
        </w:rPr>
      </w:pPr>
      <w:r>
        <w:rPr>
          <w:rFonts w:cstheme="minorHAnsi"/>
          <w:iCs/>
        </w:rPr>
        <w:t>12.09.2023 ora 10:00</w:t>
      </w:r>
    </w:p>
    <w:p w14:paraId="183E2633" w14:textId="44AB8DCD" w:rsidR="005F6C86" w:rsidRPr="00A64E0B" w:rsidRDefault="00FF13B2" w:rsidP="005F6C86">
      <w:pPr>
        <w:rPr>
          <w:rFonts w:cstheme="minorHAnsi"/>
          <w:iCs/>
          <w:highlight w:val="yellow"/>
        </w:rPr>
      </w:pPr>
      <w:r w:rsidRPr="00A64E0B">
        <w:rPr>
          <w:rFonts w:cstheme="minorHAnsi"/>
          <w:iCs/>
        </w:rPr>
        <w:t>Data deschiderii apelurilor de proiecte r</w:t>
      </w:r>
      <w:r w:rsidR="005F6C86" w:rsidRPr="00A64E0B">
        <w:rPr>
          <w:rFonts w:cstheme="minorHAnsi"/>
          <w:iCs/>
        </w:rPr>
        <w:t xml:space="preserve">eprezintă data publicării </w:t>
      </w:r>
      <w:r w:rsidRPr="00A64E0B">
        <w:rPr>
          <w:rFonts w:cstheme="minorHAnsi"/>
          <w:iCs/>
        </w:rPr>
        <w:t>prezentului ghid pe site-ul ww.mfe.gov.r</w:t>
      </w:r>
      <w:r w:rsidR="00C80E44">
        <w:rPr>
          <w:rFonts w:cstheme="minorHAnsi"/>
          <w:iCs/>
        </w:rPr>
        <w:t>o</w:t>
      </w:r>
      <w:r w:rsidRPr="00A64E0B">
        <w:rPr>
          <w:rFonts w:cstheme="minorHAnsi"/>
          <w:iCs/>
        </w:rPr>
        <w:t>.</w:t>
      </w:r>
    </w:p>
    <w:p w14:paraId="7B884AFD" w14:textId="77777777" w:rsidR="005F6C86" w:rsidRPr="00A64E0B" w:rsidRDefault="005F6C86" w:rsidP="005F6C86">
      <w:pPr>
        <w:rPr>
          <w:rFonts w:cstheme="minorHAnsi"/>
          <w:highlight w:val="yellow"/>
        </w:rPr>
      </w:pPr>
    </w:p>
    <w:p w14:paraId="04653BE0" w14:textId="36C04561" w:rsidR="005F6C86" w:rsidRPr="00A64E0B" w:rsidRDefault="005F6C86" w:rsidP="00C5068A">
      <w:pPr>
        <w:pStyle w:val="Heading2"/>
        <w:numPr>
          <w:ilvl w:val="1"/>
          <w:numId w:val="56"/>
        </w:numPr>
      </w:pPr>
      <w:bookmarkStart w:id="51" w:name="_Toc141442805"/>
      <w:r w:rsidRPr="00A64E0B">
        <w:t>Perioada de pregătire a proiectelor</w:t>
      </w:r>
      <w:bookmarkEnd w:id="51"/>
    </w:p>
    <w:p w14:paraId="0550913A" w14:textId="77777777" w:rsidR="005F6C86" w:rsidRPr="00A64E0B" w:rsidRDefault="005F6C86" w:rsidP="005F6C86">
      <w:pPr>
        <w:rPr>
          <w:rFonts w:cstheme="minorHAnsi"/>
        </w:rPr>
      </w:pPr>
    </w:p>
    <w:p w14:paraId="78660FF3" w14:textId="6569BFDC" w:rsidR="00667B1A" w:rsidRDefault="007F1194" w:rsidP="007F1194">
      <w:pPr>
        <w:jc w:val="both"/>
        <w:rPr>
          <w:rFonts w:cstheme="minorHAnsi"/>
        </w:rPr>
      </w:pPr>
      <w:r w:rsidRPr="007F1194">
        <w:rPr>
          <w:rFonts w:cstheme="minorHAnsi"/>
        </w:rPr>
        <w:t xml:space="preserve">Proiectele preidentificate/finanțabile în cadrul </w:t>
      </w:r>
      <w:r w:rsidR="00667B1A" w:rsidRPr="00667B1A">
        <w:rPr>
          <w:rFonts w:cstheme="minorHAnsi"/>
        </w:rPr>
        <w:t>Proiectele preidentificate/finanțabile în cadrul acestui apel au benficiat de sprijin în pregătirea aplicației de finanțare în perioada de programare 2014-2020, cu respectarea regulilor POIM</w:t>
      </w:r>
      <w:r w:rsidR="00103274">
        <w:rPr>
          <w:rFonts w:cstheme="minorHAnsi"/>
        </w:rPr>
        <w:t>.</w:t>
      </w:r>
    </w:p>
    <w:p w14:paraId="0A50D227" w14:textId="0B247747" w:rsidR="00103274" w:rsidRDefault="00103274" w:rsidP="00103274">
      <w:pPr>
        <w:jc w:val="both"/>
      </w:pPr>
      <w:r>
        <w:t>Experții BEI PASSA sprijină autoritatea de management (AM) în procesul de pregătire a proiectelor prin realizarea unei verificări aprofundate a aplicației de finanțare (Studiu de fezabilitate și analiza cost-beneficiu) în vederea corelării informațiilor prezentate în toate documentele și uniformizarea modului de prezentare a acestora (inclusiv prin adăugarea de informații clarificatoare), fapt ce permite beneficiarilor/consultanților să urmărească discrepanțele existente în aplicația de finanțare, atât la nivel tehnic, cât și la nivel formal.</w:t>
      </w:r>
    </w:p>
    <w:p w14:paraId="6FF35C98" w14:textId="63390E83" w:rsidR="00103274" w:rsidRDefault="00103274" w:rsidP="00103274">
      <w:pPr>
        <w:jc w:val="both"/>
      </w:pPr>
      <w:r>
        <w:t>Experții Jaspers sprijina AM în verificarea tehnico-economică și din punct de vedere al impactului asupra mediului a aplicațiilor de finanțare, prin analiza soluțiilor tehnice propuse în baza analizei de opțiuni, a indicatorilor propuși de proiect, a costurilor de investiție, precum și viabilitatea și sustenabilitatea proiectului pe o perioadă de 30 de ani. Analiza Jaspers vizează îndeplinirea prevederilor regulamentelor europene, potrivit cărora studiul de fezabilitate trebuie să demonstreze alegerea soluţiilor cele mai eficiente din punct de vedere tehnico – economic.</w:t>
      </w:r>
    </w:p>
    <w:p w14:paraId="4C788F26" w14:textId="77777777" w:rsidR="00103274" w:rsidRDefault="00103274" w:rsidP="00ED6415">
      <w:pPr>
        <w:jc w:val="both"/>
      </w:pPr>
    </w:p>
    <w:p w14:paraId="00A9040A" w14:textId="6CFCB99C" w:rsidR="005F6C86" w:rsidRPr="00A64E0B" w:rsidRDefault="005F6C86" w:rsidP="00C80E44">
      <w:pPr>
        <w:pStyle w:val="Heading2"/>
        <w:numPr>
          <w:ilvl w:val="1"/>
          <w:numId w:val="56"/>
        </w:numPr>
      </w:pPr>
      <w:bookmarkStart w:id="52" w:name="_Toc141442806"/>
      <w:r w:rsidRPr="00A64E0B">
        <w:t>Perioada de depunere a proiectelor</w:t>
      </w:r>
      <w:bookmarkEnd w:id="52"/>
    </w:p>
    <w:p w14:paraId="4F6F9CDF" w14:textId="538A654A" w:rsidR="005F6C86" w:rsidRPr="00A64E0B" w:rsidRDefault="00D84005" w:rsidP="00D84005">
      <w:pPr>
        <w:pStyle w:val="Heading3"/>
      </w:pPr>
      <w:bookmarkStart w:id="53" w:name="_Toc141442807"/>
      <w:r>
        <w:t xml:space="preserve">4.3.1. </w:t>
      </w:r>
      <w:r w:rsidR="005F6C86" w:rsidRPr="00A64E0B">
        <w:t>Data și ora pentru începerea depunerii de proiecte</w:t>
      </w:r>
      <w:bookmarkEnd w:id="53"/>
    </w:p>
    <w:p w14:paraId="56A73B23" w14:textId="0DD371DE" w:rsidR="00E130A3" w:rsidRPr="00E9351C" w:rsidRDefault="00E130A3" w:rsidP="005F6C86">
      <w:pPr>
        <w:rPr>
          <w:rFonts w:cstheme="minorHAnsi"/>
        </w:rPr>
      </w:pPr>
      <w:r w:rsidRPr="00E9351C">
        <w:rPr>
          <w:rFonts w:cstheme="minorHAnsi"/>
        </w:rPr>
        <w:t>14.09.2023 ora 15:00</w:t>
      </w:r>
    </w:p>
    <w:p w14:paraId="206AA486" w14:textId="31B02FC4" w:rsidR="005F6C86" w:rsidRDefault="00D84005" w:rsidP="00D84005">
      <w:pPr>
        <w:pStyle w:val="Heading3"/>
      </w:pPr>
      <w:bookmarkStart w:id="54" w:name="_Toc141442808"/>
      <w:r>
        <w:t xml:space="preserve">4.3.2 </w:t>
      </w:r>
      <w:r w:rsidR="005F6C86" w:rsidRPr="00A64E0B">
        <w:t>Data și ora închiderii apelului de proiecte</w:t>
      </w:r>
      <w:bookmarkEnd w:id="54"/>
    </w:p>
    <w:p w14:paraId="06992178" w14:textId="77777777" w:rsidR="00E130A3" w:rsidRPr="00E130A3" w:rsidRDefault="00E130A3" w:rsidP="00E9351C"/>
    <w:p w14:paraId="3E0E8E23" w14:textId="4E947A83" w:rsidR="005F6C86" w:rsidRPr="00E9351C" w:rsidRDefault="00E130A3" w:rsidP="005F6C86">
      <w:pPr>
        <w:rPr>
          <w:rFonts w:cstheme="minorHAnsi"/>
        </w:rPr>
      </w:pPr>
      <w:r w:rsidRPr="00E9351C">
        <w:rPr>
          <w:rFonts w:cstheme="minorHAnsi"/>
        </w:rPr>
        <w:t>28.12.2023 ora 17:00</w:t>
      </w:r>
    </w:p>
    <w:p w14:paraId="59DD4C02" w14:textId="46823C07" w:rsidR="00566CCA" w:rsidRPr="00A64E0B" w:rsidRDefault="005F6C86" w:rsidP="00E5096A">
      <w:pPr>
        <w:pStyle w:val="Heading2"/>
        <w:rPr>
          <w:i/>
        </w:rPr>
      </w:pPr>
      <w:bookmarkStart w:id="55" w:name="_Toc141442809"/>
      <w:bookmarkStart w:id="56" w:name="_Hlk134542873"/>
      <w:r w:rsidRPr="00A64E0B">
        <w:t>4.4</w:t>
      </w:r>
      <w:r w:rsidR="00566CCA" w:rsidRPr="00A64E0B">
        <w:t>.</w:t>
      </w:r>
      <w:r w:rsidR="00566CCA" w:rsidRPr="00A64E0B">
        <w:tab/>
        <w:t>Modalitatea de depunere a proiectelor</w:t>
      </w:r>
      <w:bookmarkEnd w:id="55"/>
      <w:r w:rsidR="00566CCA" w:rsidRPr="00A64E0B">
        <w:rPr>
          <w:i/>
        </w:rPr>
        <w:t xml:space="preserve"> </w:t>
      </w:r>
      <w:r w:rsidR="00566CCA" w:rsidRPr="00A64E0B">
        <w:rPr>
          <w:i/>
        </w:rPr>
        <w:tab/>
      </w:r>
      <w:bookmarkEnd w:id="56"/>
    </w:p>
    <w:p w14:paraId="2565C072" w14:textId="77777777" w:rsidR="009A69F2" w:rsidRPr="00A64E0B" w:rsidRDefault="009A69F2" w:rsidP="009A69F2">
      <w:pPr>
        <w:spacing w:after="0" w:line="240" w:lineRule="auto"/>
        <w:jc w:val="both"/>
        <w:rPr>
          <w:rFonts w:cstheme="minorHAnsi"/>
        </w:rPr>
      </w:pPr>
    </w:p>
    <w:p w14:paraId="5D7F23FF" w14:textId="47AC6261" w:rsidR="009176CB" w:rsidRPr="00A64E0B" w:rsidRDefault="009176CB" w:rsidP="009176CB">
      <w:pPr>
        <w:spacing w:after="0" w:line="240" w:lineRule="auto"/>
        <w:jc w:val="both"/>
        <w:rPr>
          <w:rFonts w:cstheme="minorHAnsi"/>
          <w:color w:val="231F20"/>
        </w:rPr>
      </w:pPr>
      <w:bookmarkStart w:id="57" w:name="_Hlk134542900"/>
      <w:r w:rsidRPr="00751F70">
        <w:rPr>
          <w:rFonts w:cstheme="minorHAnsi"/>
          <w:color w:val="231F20"/>
        </w:rPr>
        <w:lastRenderedPageBreak/>
        <w:t>MIPE prin AMPDD lansează</w:t>
      </w:r>
      <w:r w:rsidRPr="00A64E0B">
        <w:rPr>
          <w:rFonts w:cstheme="minorHAnsi"/>
          <w:color w:val="231F20"/>
        </w:rPr>
        <w:t xml:space="preserve"> apelurile de proiecte în sistemul informatic MySMIS2021/SMIS2021+.</w:t>
      </w:r>
      <w:r w:rsidR="00C5631B">
        <w:rPr>
          <w:rFonts w:cstheme="minorHAnsi"/>
          <w:color w:val="231F20"/>
        </w:rPr>
        <w:t xml:space="preserve"> </w:t>
      </w:r>
      <w:r w:rsidR="00C5631B" w:rsidRPr="00C5631B">
        <w:rPr>
          <w:rFonts w:cstheme="minorHAnsi"/>
          <w:color w:val="231F20"/>
        </w:rPr>
        <w:t>În situația in care sistemul informatic MySMIS2021 nu este finalizat , apelurile de proiecte se vor lansa utilizând  sistemul informatic MySMIS2014/SMIS 2014+, cu obligația ca, împreună cu beneficiarii, să se transpună și să se încărce informațiile și documentele referitoare la respectivele proiecte și în sistemul MySMIS2021/SMIS2021+, după operaționalizarea acestuia</w:t>
      </w:r>
    </w:p>
    <w:p w14:paraId="7194D363" w14:textId="77777777" w:rsidR="009176CB" w:rsidRPr="00A64E0B" w:rsidRDefault="009176CB" w:rsidP="009176CB">
      <w:pPr>
        <w:spacing w:after="0" w:line="240" w:lineRule="auto"/>
        <w:jc w:val="both"/>
        <w:rPr>
          <w:rFonts w:cstheme="minorHAnsi"/>
          <w:color w:val="231F20"/>
        </w:rPr>
      </w:pPr>
    </w:p>
    <w:p w14:paraId="0A1D8E53" w14:textId="77607EE1" w:rsidR="004765D7" w:rsidRPr="00A64E0B" w:rsidRDefault="00667B1A" w:rsidP="009A69F2">
      <w:pPr>
        <w:spacing w:after="0" w:line="240" w:lineRule="auto"/>
        <w:jc w:val="both"/>
        <w:rPr>
          <w:rFonts w:cstheme="minorHAnsi"/>
          <w:color w:val="231F20"/>
        </w:rPr>
      </w:pPr>
      <w:r>
        <w:rPr>
          <w:rFonts w:cstheme="minorHAnsi"/>
          <w:color w:val="231F20"/>
        </w:rPr>
        <w:t>P</w:t>
      </w:r>
      <w:r w:rsidR="004765D7" w:rsidRPr="00A64E0B">
        <w:rPr>
          <w:rFonts w:cstheme="minorHAnsi"/>
          <w:color w:val="231F20"/>
        </w:rPr>
        <w:t xml:space="preserve">entru depunerea de proiecte se va utiliza formatul de cerere de finanțare prevăzut în </w:t>
      </w:r>
      <w:r w:rsidR="004765D7" w:rsidRPr="00A64E0B">
        <w:rPr>
          <w:rFonts w:cstheme="minorHAnsi"/>
          <w:b/>
          <w:bCs/>
          <w:color w:val="0070C0"/>
        </w:rPr>
        <w:t>Anexa 2 la prezentul ghid.</w:t>
      </w:r>
    </w:p>
    <w:bookmarkEnd w:id="57"/>
    <w:p w14:paraId="56104B6A" w14:textId="77777777" w:rsidR="004765D7" w:rsidRPr="00A64E0B" w:rsidRDefault="004765D7" w:rsidP="009A69F2">
      <w:pPr>
        <w:spacing w:after="0" w:line="240" w:lineRule="auto"/>
        <w:jc w:val="both"/>
        <w:rPr>
          <w:rFonts w:cstheme="minorHAnsi"/>
          <w:color w:val="231F20"/>
        </w:rPr>
      </w:pPr>
    </w:p>
    <w:p w14:paraId="558B022D" w14:textId="29593DB8" w:rsidR="0022018A" w:rsidRPr="00A64E0B" w:rsidRDefault="0022018A" w:rsidP="00C5068A">
      <w:pPr>
        <w:pStyle w:val="Heading1"/>
        <w:numPr>
          <w:ilvl w:val="0"/>
          <w:numId w:val="57"/>
        </w:numPr>
        <w:rPr>
          <w:i/>
        </w:rPr>
      </w:pPr>
      <w:bookmarkStart w:id="58" w:name="_Toc141442810"/>
      <w:bookmarkStart w:id="59" w:name="_Hlk134542915"/>
      <w:r w:rsidRPr="00A64E0B">
        <w:t>CRITERII DE ELIGIBILITATE</w:t>
      </w:r>
      <w:bookmarkEnd w:id="58"/>
      <w:r w:rsidRPr="00A64E0B">
        <w:rPr>
          <w:i/>
        </w:rPr>
        <w:tab/>
      </w:r>
    </w:p>
    <w:bookmarkEnd w:id="59"/>
    <w:p w14:paraId="50DF5DE0" w14:textId="77777777" w:rsidR="0022018A" w:rsidRPr="00A64E0B" w:rsidRDefault="0022018A" w:rsidP="0022018A">
      <w:pPr>
        <w:rPr>
          <w:rFonts w:cstheme="minorHAnsi"/>
          <w:b/>
          <w:bCs/>
          <w:i/>
        </w:rPr>
      </w:pPr>
    </w:p>
    <w:p w14:paraId="242138F0" w14:textId="66758985" w:rsidR="0022018A" w:rsidRDefault="0022018A" w:rsidP="0022018A">
      <w:pPr>
        <w:jc w:val="both"/>
        <w:rPr>
          <w:rFonts w:cstheme="minorHAnsi"/>
        </w:rPr>
      </w:pPr>
      <w:bookmarkStart w:id="60" w:name="_Hlk134542929"/>
      <w:r w:rsidRPr="00A64E0B">
        <w:rPr>
          <w:rFonts w:cstheme="minorHAnsi"/>
        </w:rPr>
        <w:t>Pentru selectarea operațiunilor, criteriile și metodologia de selecție se aplică  nediscriminatoriu și tr</w:t>
      </w:r>
      <w:r w:rsidR="00DA74FC">
        <w:rPr>
          <w:rFonts w:cstheme="minorHAnsi"/>
        </w:rPr>
        <w:t>ansparent tuturor solicitanților</w:t>
      </w:r>
      <w:r w:rsidRPr="00A64E0B">
        <w:rPr>
          <w:rFonts w:cstheme="minorHAnsi"/>
        </w:rPr>
        <w:t xml:space="preserve"> la finanțare, în condițiile prevăzute de prezent</w:t>
      </w:r>
      <w:r w:rsidR="00DA74FC">
        <w:rPr>
          <w:rFonts w:cstheme="minorHAnsi"/>
        </w:rPr>
        <w:t>ul capitol</w:t>
      </w:r>
      <w:bookmarkEnd w:id="60"/>
      <w:r w:rsidR="00DA74FC">
        <w:rPr>
          <w:rFonts w:cstheme="minorHAnsi"/>
        </w:rPr>
        <w:t>.</w:t>
      </w:r>
    </w:p>
    <w:p w14:paraId="29920B82" w14:textId="4B303DAA" w:rsidR="0022018A" w:rsidRPr="00A64E0B" w:rsidRDefault="008D3D73" w:rsidP="0022018A">
      <w:pPr>
        <w:jc w:val="both"/>
        <w:rPr>
          <w:rFonts w:cstheme="minorHAnsi"/>
        </w:rPr>
      </w:pPr>
      <w:r>
        <w:rPr>
          <w:rFonts w:cstheme="minorHAnsi"/>
        </w:rPr>
        <w:t>Ca regulă generală, c</w:t>
      </w:r>
      <w:r w:rsidRPr="00A64E0B">
        <w:rPr>
          <w:rFonts w:cstheme="minorHAnsi"/>
        </w:rPr>
        <w:t>riteriile de eligibilitate pentru solicitant trebuie îndeplinite începând cu data depunerii cererii de finanțare, cu excepțiile prevăzute în cadrul prezentei secțiuni</w:t>
      </w:r>
      <w:r w:rsidR="00CA1B3E">
        <w:rPr>
          <w:rFonts w:cstheme="minorHAnsi"/>
        </w:rPr>
        <w:t xml:space="preserve">. Pentru </w:t>
      </w:r>
      <w:r w:rsidR="0022018A" w:rsidRPr="00A64E0B">
        <w:rPr>
          <w:rFonts w:cstheme="minorHAnsi"/>
        </w:rPr>
        <w:t xml:space="preserve"> proiectel</w:t>
      </w:r>
      <w:r w:rsidR="00CA1B3E">
        <w:rPr>
          <w:rFonts w:cstheme="minorHAnsi"/>
        </w:rPr>
        <w:t>e prezentului apel,</w:t>
      </w:r>
      <w:r w:rsidR="0022018A" w:rsidRPr="00A64E0B">
        <w:rPr>
          <w:rFonts w:cstheme="minorHAnsi"/>
        </w:rPr>
        <w:t xml:space="preserve"> pentru care se aplic</w:t>
      </w:r>
      <w:r>
        <w:rPr>
          <w:rFonts w:cstheme="minorHAnsi"/>
        </w:rPr>
        <w:t>ă</w:t>
      </w:r>
      <w:r w:rsidR="0022018A" w:rsidRPr="00A64E0B">
        <w:rPr>
          <w:rFonts w:cstheme="minorHAnsi"/>
        </w:rPr>
        <w:t xml:space="preserve"> mecanismul de la art. I din OUG 109/2022, cu modificările și completările ulterioare, criteriile de eligibilitate se analizează</w:t>
      </w:r>
      <w:r>
        <w:rPr>
          <w:rFonts w:cstheme="minorHAnsi"/>
        </w:rPr>
        <w:t xml:space="preserve"> prin raportare la momentul </w:t>
      </w:r>
      <w:r w:rsidR="0022018A" w:rsidRPr="00A64E0B">
        <w:rPr>
          <w:rFonts w:cstheme="minorHAnsi"/>
        </w:rPr>
        <w:t xml:space="preserve"> încheierii contractului de finanțare și </w:t>
      </w:r>
      <w:r>
        <w:rPr>
          <w:rFonts w:cstheme="minorHAnsi"/>
        </w:rPr>
        <w:t xml:space="preserve">respectiv </w:t>
      </w:r>
      <w:r w:rsidR="0022018A" w:rsidRPr="00A64E0B">
        <w:rPr>
          <w:rFonts w:cstheme="minorHAnsi"/>
        </w:rPr>
        <w:t>la momentul încheierii actului adițional.</w:t>
      </w:r>
    </w:p>
    <w:p w14:paraId="62D0362B" w14:textId="673EAC94" w:rsidR="0022018A" w:rsidRPr="00A64E0B" w:rsidRDefault="0022018A" w:rsidP="0022018A">
      <w:pPr>
        <w:jc w:val="both"/>
        <w:rPr>
          <w:rFonts w:cstheme="minorHAnsi"/>
        </w:rPr>
      </w:pPr>
      <w:bookmarkStart w:id="61" w:name="_Hlk134542990"/>
      <w:r w:rsidRPr="00A64E0B">
        <w:rPr>
          <w:rFonts w:cstheme="minorHAnsi"/>
        </w:rPr>
        <w:t xml:space="preserve">Documentele care demonstrează îndeplinirea criteriilor de eligibilitate, indiferent de data la care sunt solicitate a fi transmise/depuse trebuie să demonstreze îndeplinirea criteriilor conform prevederilor </w:t>
      </w:r>
      <w:r w:rsidR="008D3D73">
        <w:rPr>
          <w:rFonts w:cstheme="minorHAnsi"/>
        </w:rPr>
        <w:t>anterior menționate și a prezentului capitol.</w:t>
      </w:r>
      <w:r w:rsidRPr="00A64E0B">
        <w:rPr>
          <w:rFonts w:cstheme="minorHAnsi"/>
        </w:rPr>
        <w:t xml:space="preserve"> </w:t>
      </w:r>
    </w:p>
    <w:p w14:paraId="77FE2706" w14:textId="66910DD5" w:rsidR="0022018A" w:rsidRPr="00A64E0B" w:rsidRDefault="00CF71BD" w:rsidP="00E5096A">
      <w:pPr>
        <w:pStyle w:val="Heading2"/>
        <w:rPr>
          <w:i/>
        </w:rPr>
      </w:pPr>
      <w:bookmarkStart w:id="62" w:name="_Toc141442811"/>
      <w:bookmarkStart w:id="63" w:name="_Hlk134543010"/>
      <w:bookmarkEnd w:id="61"/>
      <w:r w:rsidRPr="00A64E0B">
        <w:t>5</w:t>
      </w:r>
      <w:r w:rsidR="0022018A" w:rsidRPr="00A64E0B">
        <w:t>.1.</w:t>
      </w:r>
      <w:r w:rsidR="0022018A" w:rsidRPr="00A64E0B">
        <w:tab/>
        <w:t xml:space="preserve">Eligibilitatea solicitanților  </w:t>
      </w:r>
      <w:r w:rsidRPr="00A64E0B">
        <w:t>și partenerilor</w:t>
      </w:r>
      <w:bookmarkEnd w:id="62"/>
      <w:r w:rsidR="0022018A" w:rsidRPr="00A64E0B">
        <w:tab/>
      </w:r>
    </w:p>
    <w:p w14:paraId="5AD54393" w14:textId="0D32EC48" w:rsidR="00BE58BA" w:rsidRPr="00A64E0B" w:rsidRDefault="00CA1B3E" w:rsidP="00BE58BA">
      <w:pPr>
        <w:spacing w:before="120" w:after="120"/>
        <w:rPr>
          <w:rFonts w:cstheme="minorHAnsi"/>
        </w:rPr>
      </w:pPr>
      <w:r w:rsidRPr="00CA1B3E">
        <w:rPr>
          <w:rFonts w:cstheme="minorHAnsi"/>
        </w:rPr>
        <w:t xml:space="preserve">PDD va continua politica de regionalizare în sectorul apă/apă uzată și va asigura consolidarea sectorului, ca urmare solicitanții eligibili sunt operatorii regionali, menționați în </w:t>
      </w:r>
      <w:r w:rsidRPr="001C3EF5">
        <w:rPr>
          <w:rFonts w:cstheme="minorHAnsi"/>
          <w:b/>
          <w:bCs/>
          <w:color w:val="0070C0"/>
        </w:rPr>
        <w:t>Anexa 1</w:t>
      </w:r>
      <w:r w:rsidRPr="00CA1B3E">
        <w:rPr>
          <w:rFonts w:cstheme="minorHAnsi"/>
        </w:rPr>
        <w:t>.</w:t>
      </w:r>
    </w:p>
    <w:p w14:paraId="56873C1E" w14:textId="1CB74CE4" w:rsidR="00BE58BA" w:rsidRPr="008D3D73" w:rsidRDefault="00BE58BA" w:rsidP="008D3D73">
      <w:pPr>
        <w:pStyle w:val="Heading3"/>
      </w:pPr>
      <w:bookmarkStart w:id="64" w:name="_Toc141442812"/>
      <w:r w:rsidRPr="00E9351C">
        <w:t>5.1.1. Cerințe privind elibigilitatea solicitanților și partenerilor</w:t>
      </w:r>
      <w:bookmarkEnd w:id="64"/>
    </w:p>
    <w:bookmarkEnd w:id="63"/>
    <w:p w14:paraId="4DFE081C" w14:textId="77777777" w:rsidR="00C61EF2" w:rsidRPr="00A64E0B" w:rsidRDefault="00C61EF2" w:rsidP="00C61EF2">
      <w:pPr>
        <w:spacing w:after="0" w:line="240" w:lineRule="auto"/>
        <w:jc w:val="both"/>
        <w:rPr>
          <w:rFonts w:eastAsia="Times New Roman" w:cstheme="minorHAnsi"/>
          <w:b/>
          <w:bCs/>
          <w:color w:val="0070C0"/>
        </w:rPr>
      </w:pPr>
    </w:p>
    <w:p w14:paraId="3BB8A25A" w14:textId="5148C10F" w:rsidR="00C61EF2" w:rsidRPr="00A64E0B" w:rsidRDefault="00C61EF2" w:rsidP="00C61EF2">
      <w:pPr>
        <w:spacing w:after="0" w:line="240" w:lineRule="auto"/>
        <w:jc w:val="both"/>
        <w:rPr>
          <w:rFonts w:eastAsia="Times New Roman" w:cstheme="minorHAnsi"/>
        </w:rPr>
      </w:pPr>
      <w:r w:rsidRPr="00A64E0B">
        <w:rPr>
          <w:rFonts w:eastAsia="Times New Roman" w:cstheme="minorHAnsi"/>
        </w:rPr>
        <w:t>Condițiile de eligibilitate ale solicitanților de fonduri externe nerambursabile fac obiectul declarației unice (</w:t>
      </w:r>
      <w:r w:rsidRPr="00A64E0B">
        <w:rPr>
          <w:rFonts w:eastAsia="Times New Roman" w:cstheme="minorHAnsi"/>
          <w:b/>
          <w:bCs/>
          <w:color w:val="0070C0"/>
        </w:rPr>
        <w:t>Anexa 2.3 la prezentul ghid</w:t>
      </w:r>
      <w:r w:rsidRPr="00A64E0B">
        <w:rPr>
          <w:rFonts w:eastAsia="Times New Roman" w:cstheme="minorHAnsi"/>
        </w:rPr>
        <w:t>) care se depune odată cu cererea de finanțare, urmând ca în situația în care proiectul este evaluat și propus pentru contractare</w:t>
      </w:r>
      <w:r w:rsidR="00CA1B3E">
        <w:rPr>
          <w:rFonts w:eastAsia="Times New Roman" w:cstheme="minorHAnsi"/>
        </w:rPr>
        <w:t>/</w:t>
      </w:r>
      <w:r w:rsidR="00CA1B3E" w:rsidRPr="00CA1B3E">
        <w:rPr>
          <w:rFonts w:eastAsia="Times New Roman" w:cstheme="minorHAnsi"/>
        </w:rPr>
        <w:t>î</w:t>
      </w:r>
      <w:r w:rsidR="00CA1B3E">
        <w:rPr>
          <w:rFonts w:eastAsia="Times New Roman" w:cstheme="minorHAnsi"/>
        </w:rPr>
        <w:t>ncheiere act aditional</w:t>
      </w:r>
      <w:r w:rsidRPr="00A64E0B">
        <w:rPr>
          <w:rFonts w:eastAsia="Times New Roman" w:cstheme="minorHAnsi"/>
        </w:rPr>
        <w:t>, solicitantul să facă, prin documente justificative, dovada îndeplinirii tuturor condițiilor de eligibilit</w:t>
      </w:r>
      <w:r w:rsidR="004F129B">
        <w:rPr>
          <w:rFonts w:eastAsia="Times New Roman" w:cstheme="minorHAnsi"/>
        </w:rPr>
        <w:t xml:space="preserve">ate prevăzute de prezentul ghid, </w:t>
      </w:r>
      <w:r w:rsidRPr="00A64E0B">
        <w:rPr>
          <w:rFonts w:eastAsia="Times New Roman" w:cstheme="minorHAnsi"/>
        </w:rPr>
        <w:t xml:space="preserve">în condițiile și termenele stipulate de acesta. </w:t>
      </w:r>
    </w:p>
    <w:p w14:paraId="353933C2" w14:textId="77777777" w:rsidR="00C61EF2" w:rsidRPr="00A64E0B" w:rsidRDefault="00C61EF2" w:rsidP="00C61EF2">
      <w:pPr>
        <w:spacing w:after="0" w:line="240" w:lineRule="auto"/>
        <w:jc w:val="both"/>
        <w:rPr>
          <w:rFonts w:eastAsia="Times New Roman" w:cstheme="minorHAnsi"/>
          <w:b/>
          <w:bCs/>
          <w:color w:val="0070C0"/>
        </w:rPr>
      </w:pPr>
    </w:p>
    <w:p w14:paraId="6E8363E1" w14:textId="77777777" w:rsidR="00C61EF2" w:rsidRPr="00A64E0B" w:rsidRDefault="00C61EF2" w:rsidP="00C61EF2">
      <w:pPr>
        <w:spacing w:after="0" w:line="240" w:lineRule="auto"/>
        <w:jc w:val="both"/>
        <w:rPr>
          <w:rFonts w:cstheme="minorHAnsi"/>
          <w:b/>
          <w:bCs/>
          <w:iCs/>
          <w:color w:val="FF0000"/>
        </w:rPr>
      </w:pPr>
      <w:r w:rsidRPr="00A64E0B">
        <w:rPr>
          <w:rFonts w:cstheme="minorHAnsi"/>
          <w:b/>
          <w:bCs/>
          <w:iCs/>
          <w:color w:val="FF0000"/>
        </w:rPr>
        <w:t>Atenție !</w:t>
      </w:r>
    </w:p>
    <w:p w14:paraId="76B1FC78" w14:textId="4E7738C6" w:rsidR="006C62F8" w:rsidRPr="001C3EF5" w:rsidRDefault="006C62F8" w:rsidP="00C61EF2">
      <w:pPr>
        <w:spacing w:line="240" w:lineRule="auto"/>
        <w:jc w:val="both"/>
        <w:rPr>
          <w:rFonts w:cstheme="minorHAnsi"/>
        </w:rPr>
      </w:pPr>
      <w:r w:rsidRPr="001C3EF5">
        <w:rPr>
          <w:rFonts w:cstheme="minorHAnsi"/>
        </w:rPr>
        <w:t xml:space="preserve">Odată cu generarea şi semnarea declaraţiei unice, </w:t>
      </w:r>
      <w:r w:rsidR="00595EA3">
        <w:rPr>
          <w:rFonts w:cstheme="minorHAnsi"/>
        </w:rPr>
        <w:t xml:space="preserve">se aduce la cunoștința </w:t>
      </w:r>
      <w:r w:rsidRPr="001C3EF5">
        <w:rPr>
          <w:rFonts w:cstheme="minorHAnsi"/>
        </w:rPr>
        <w:t xml:space="preserve">solicitantului, în mod automat, prin sistemul informatic MySMIS2021/SMIS2021+, că în etapa de contractare are obligaţia de a face dovada celor declarate. </w:t>
      </w:r>
    </w:p>
    <w:p w14:paraId="0421897F" w14:textId="33EE41FA" w:rsidR="006C62F8" w:rsidRPr="00CA1B3E" w:rsidRDefault="006C62F8" w:rsidP="00C61EF2">
      <w:pPr>
        <w:spacing w:line="240" w:lineRule="auto"/>
        <w:jc w:val="both"/>
        <w:rPr>
          <w:rFonts w:cstheme="minorHAnsi"/>
        </w:rPr>
      </w:pPr>
      <w:r w:rsidRPr="001C3EF5">
        <w:rPr>
          <w:rFonts w:cstheme="minorHAnsi"/>
        </w:rPr>
        <w:t xml:space="preserve">De asemenea, odată cu transmiterea cererii de finanțare și/sau completarea declarației unice solicitantul își exprimă acordul cu privire la utilizarea şi prelucrarea datelor cu caracter personal de către </w:t>
      </w:r>
      <w:r w:rsidR="00295D7C" w:rsidRPr="001C3EF5">
        <w:rPr>
          <w:rFonts w:cstheme="minorHAnsi"/>
        </w:rPr>
        <w:t>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74EBAFB" w14:textId="5665E7F7" w:rsidR="00A97C75" w:rsidRPr="001C3EF5" w:rsidRDefault="00A97C75" w:rsidP="00A97C75">
      <w:pPr>
        <w:spacing w:line="240" w:lineRule="auto"/>
        <w:jc w:val="both"/>
        <w:rPr>
          <w:rFonts w:cstheme="minorHAnsi"/>
        </w:rPr>
      </w:pPr>
      <w:r w:rsidRPr="001C3EF5">
        <w:rPr>
          <w:rFonts w:cstheme="minorHAnsi"/>
        </w:rPr>
        <w:lastRenderedPageBreak/>
        <w:t>Solicitanții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AMPDD în termenul specificat în declarația unică, , în caz contrar asumându-și riscul respingerii de la finanțare a proiectului.</w:t>
      </w:r>
    </w:p>
    <w:p w14:paraId="5DEEA04E" w14:textId="2ACA69E7" w:rsidR="00771B1D" w:rsidRPr="001C3EF5" w:rsidRDefault="00A97C75" w:rsidP="00771B1D">
      <w:pPr>
        <w:spacing w:after="0" w:line="240" w:lineRule="auto"/>
        <w:jc w:val="both"/>
        <w:rPr>
          <w:rFonts w:eastAsia="Times New Roman" w:cstheme="minorHAnsi"/>
        </w:rPr>
      </w:pPr>
      <w:r>
        <w:rPr>
          <w:rFonts w:ascii="Trebuchet MS" w:hAnsi="Trebuchet MS" w:cs="Times New Roman"/>
          <w:i/>
          <w:sz w:val="24"/>
          <w:szCs w:val="24"/>
        </w:rPr>
        <w:t xml:space="preserve"> </w:t>
      </w:r>
    </w:p>
    <w:p w14:paraId="657E644C" w14:textId="18A1D51E" w:rsidR="00771B1D" w:rsidRPr="00771B1D" w:rsidRDefault="006A7083" w:rsidP="00D63BE7">
      <w:pPr>
        <w:pStyle w:val="ListParagraph"/>
        <w:numPr>
          <w:ilvl w:val="0"/>
          <w:numId w:val="80"/>
        </w:numPr>
        <w:jc w:val="both"/>
        <w:rPr>
          <w:rFonts w:cstheme="minorHAnsi"/>
        </w:rPr>
      </w:pPr>
      <w:r w:rsidRPr="006A7083">
        <w:rPr>
          <w:rFonts w:cstheme="minorHAnsi"/>
        </w:rPr>
        <w:t>Solicitantul nu trebuie să se afle în următoarele situații începând cu data depunerii cererii de finanţare, pe perioada de verificare şi până la data intrării  în vigoare a actului adițional la contractul de finanțare</w:t>
      </w:r>
      <w:r w:rsidR="00771B1D" w:rsidRPr="00771B1D">
        <w:rPr>
          <w:rFonts w:cstheme="minorHAnsi"/>
        </w:rPr>
        <w:t xml:space="preserve">: </w:t>
      </w:r>
    </w:p>
    <w:p w14:paraId="23E175BA" w14:textId="77777777" w:rsidR="00771B1D" w:rsidRPr="00A64E0B" w:rsidRDefault="00771B1D" w:rsidP="001C3EF5">
      <w:pPr>
        <w:pStyle w:val="ListParagraph"/>
        <w:spacing w:after="0" w:line="240" w:lineRule="auto"/>
        <w:jc w:val="both"/>
        <w:rPr>
          <w:rFonts w:cstheme="minorHAnsi"/>
        </w:rPr>
      </w:pPr>
    </w:p>
    <w:p w14:paraId="42A1C400" w14:textId="77777777" w:rsidR="00D63BE7" w:rsidRPr="00D63BE7" w:rsidRDefault="00D63BE7" w:rsidP="00D63BE7">
      <w:pPr>
        <w:pStyle w:val="ListParagraph"/>
        <w:numPr>
          <w:ilvl w:val="0"/>
          <w:numId w:val="27"/>
        </w:numPr>
        <w:rPr>
          <w:rStyle w:val="slitbdy"/>
          <w:rFonts w:cstheme="minorHAnsi"/>
          <w:color w:val="000000"/>
          <w:bdr w:val="none" w:sz="0" w:space="0" w:color="auto" w:frame="1"/>
          <w:shd w:val="clear" w:color="auto" w:fill="FFFFFF"/>
        </w:rPr>
      </w:pPr>
      <w:r w:rsidRPr="00D63BE7">
        <w:rPr>
          <w:rStyle w:val="slitbdy"/>
          <w:rFonts w:cstheme="minorHAnsi"/>
          <w:color w:val="000000"/>
          <w:bdr w:val="none" w:sz="0" w:space="0" w:color="auto" w:frame="1"/>
          <w:shd w:val="clear" w:color="auto" w:fill="FFFFFF"/>
        </w:rPr>
        <w:t xml:space="preserve">să fie în stare de faliment/insolvenţă sau să nu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de mai sus; </w:t>
      </w:r>
    </w:p>
    <w:p w14:paraId="626F3FB1" w14:textId="7B7A187D" w:rsidR="00D63BE7" w:rsidRPr="00BC1128" w:rsidRDefault="00BC1128" w:rsidP="00ED6415">
      <w:pPr>
        <w:pStyle w:val="ListParagraph"/>
        <w:numPr>
          <w:ilvl w:val="0"/>
          <w:numId w:val="27"/>
        </w:numPr>
        <w:jc w:val="both"/>
        <w:rPr>
          <w:rStyle w:val="slitbdy"/>
          <w:rFonts w:cstheme="minorHAnsi"/>
          <w:color w:val="000000"/>
          <w:bdr w:val="none" w:sz="0" w:space="0" w:color="auto" w:frame="1"/>
          <w:shd w:val="clear" w:color="auto" w:fill="FFFFFF"/>
        </w:rPr>
      </w:pPr>
      <w:r w:rsidRPr="00BC1128">
        <w:rPr>
          <w:rStyle w:val="slitbdy"/>
          <w:rFonts w:cstheme="minorHAnsi"/>
          <w:color w:val="000000"/>
          <w:bdr w:val="none" w:sz="0" w:space="0" w:color="auto" w:frame="1"/>
          <w:shd w:val="clear" w:color="auto" w:fill="FFFFFF"/>
        </w:rPr>
        <w:t>să fie în dificultate, în conformitate cu prevederile Regulamentului (UE) nr. 651/2014 din 17 iunie 2014 de declarare a anumitor categorii de ajutoare compatibile cu piața internă în aplicarea articolelor 107 și 108 din Tratat</w:t>
      </w:r>
      <w:r w:rsidR="00D63BE7" w:rsidRPr="00BC1128">
        <w:rPr>
          <w:rStyle w:val="slitbdy"/>
          <w:rFonts w:cstheme="minorHAnsi"/>
          <w:color w:val="000000"/>
          <w:bdr w:val="none" w:sz="0" w:space="0" w:color="auto" w:frame="1"/>
          <w:shd w:val="clear" w:color="auto" w:fill="FFFFFF"/>
        </w:rPr>
        <w:t xml:space="preserve">; </w:t>
      </w:r>
    </w:p>
    <w:p w14:paraId="77C39217" w14:textId="77777777" w:rsidR="00C61EF2" w:rsidRPr="00A64E0B" w:rsidRDefault="00C61EF2" w:rsidP="00D63BE7">
      <w:pPr>
        <w:pStyle w:val="ListParagraph"/>
        <w:numPr>
          <w:ilvl w:val="0"/>
          <w:numId w:val="27"/>
        </w:numPr>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 xml:space="preserve">să  fi fost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24C87810" w14:textId="77777777" w:rsidR="00C61EF2" w:rsidRPr="00A64E0B" w:rsidRDefault="00C61EF2" w:rsidP="00C61EF2">
      <w:pPr>
        <w:spacing w:after="0" w:line="240" w:lineRule="auto"/>
        <w:ind w:left="2127"/>
        <w:jc w:val="both"/>
        <w:rPr>
          <w:rStyle w:val="slitbdy"/>
          <w:rFonts w:cstheme="minorHAnsi"/>
          <w:color w:val="000000"/>
          <w:bdr w:val="none" w:sz="0" w:space="0" w:color="auto" w:frame="1"/>
          <w:shd w:val="clear" w:color="auto" w:fill="FFFFFF"/>
        </w:rPr>
      </w:pPr>
    </w:p>
    <w:p w14:paraId="4EBABEE7" w14:textId="0207AC48" w:rsidR="00C61EF2" w:rsidRPr="00A64E0B" w:rsidRDefault="00C61EF2" w:rsidP="001C3EF5">
      <w:pPr>
        <w:pStyle w:val="ListParagraph"/>
        <w:numPr>
          <w:ilvl w:val="0"/>
          <w:numId w:val="80"/>
        </w:numPr>
        <w:spacing w:after="0" w:line="240" w:lineRule="auto"/>
        <w:jc w:val="both"/>
        <w:rPr>
          <w:rStyle w:val="spar"/>
          <w:rFonts w:eastAsia="Times New Roman" w:cstheme="minorHAnsi"/>
        </w:rPr>
      </w:pPr>
      <w:r w:rsidRPr="006A7083">
        <w:rPr>
          <w:rStyle w:val="spar"/>
          <w:rFonts w:cstheme="minorHAnsi"/>
          <w:color w:val="000000"/>
          <w:bdr w:val="none" w:sz="0" w:space="0" w:color="auto" w:frame="1"/>
          <w:shd w:val="clear" w:color="auto" w:fill="FFFFFF"/>
        </w:rPr>
        <w:t xml:space="preserve">Reprezentantul legal al solicitantului care își exercită atribuțiile de drept la data depunerii cererii de finanțare și pe perioada procesului de evaluare, selecție și </w:t>
      </w:r>
      <w:r w:rsidR="006A7083" w:rsidRPr="006A7083">
        <w:rPr>
          <w:rStyle w:val="spar"/>
          <w:rFonts w:cstheme="minorHAnsi"/>
          <w:color w:val="000000"/>
          <w:bdr w:val="none" w:sz="0" w:space="0" w:color="auto" w:frame="1"/>
          <w:shd w:val="clear" w:color="auto" w:fill="FFFFFF"/>
        </w:rPr>
        <w:t>până la data intrării  în vigoare a actului adițional la contractul de finanțare</w:t>
      </w:r>
      <w:r w:rsidRPr="00A64E0B">
        <w:rPr>
          <w:rFonts w:cstheme="minorHAnsi"/>
        </w:rPr>
        <w:t>,</w:t>
      </w:r>
      <w:r w:rsidRPr="00A64E0B">
        <w:rPr>
          <w:rStyle w:val="spar"/>
          <w:rFonts w:cstheme="minorHAnsi"/>
          <w:color w:val="000000"/>
          <w:bdr w:val="none" w:sz="0" w:space="0" w:color="auto" w:frame="1"/>
          <w:shd w:val="clear" w:color="auto" w:fill="FFFFFF"/>
        </w:rPr>
        <w:t xml:space="preserve">  nu se află într-una din situațiile de mai jos:</w:t>
      </w:r>
    </w:p>
    <w:p w14:paraId="6D3A9369" w14:textId="77777777" w:rsidR="00C61EF2" w:rsidRPr="00A64E0B"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3607C5" w14:textId="77777777" w:rsidR="00C61EF2" w:rsidRPr="00A64E0B"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2D50EAB" w14:textId="77777777" w:rsidR="00C61EF2" w:rsidRPr="00A64E0B"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2A0AAF0" w14:textId="77777777" w:rsidR="00C61EF2" w:rsidRPr="00067571" w:rsidRDefault="00C61EF2" w:rsidP="00C5068A">
      <w:pPr>
        <w:numPr>
          <w:ilvl w:val="0"/>
          <w:numId w:val="30"/>
        </w:numPr>
        <w:spacing w:after="0" w:line="240" w:lineRule="auto"/>
        <w:ind w:left="2127" w:hanging="284"/>
        <w:jc w:val="both"/>
        <w:rPr>
          <w:rFonts w:cstheme="minorHAnsi"/>
          <w:i/>
          <w:iCs/>
        </w:rPr>
      </w:pPr>
      <w:r w:rsidRPr="00A64E0B">
        <w:rPr>
          <w:rFonts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6B490995" w14:textId="42688F7B" w:rsidR="00067571" w:rsidRDefault="00067571" w:rsidP="00C5068A">
      <w:pPr>
        <w:numPr>
          <w:ilvl w:val="0"/>
          <w:numId w:val="30"/>
        </w:numPr>
        <w:spacing w:after="0" w:line="240" w:lineRule="auto"/>
        <w:ind w:left="2127" w:hanging="284"/>
        <w:jc w:val="both"/>
        <w:rPr>
          <w:rFonts w:cstheme="minorHAnsi"/>
        </w:rPr>
      </w:pPr>
      <w:r w:rsidRPr="00622C08">
        <w:rPr>
          <w:rFonts w:cstheme="minorHAnsi"/>
        </w:rPr>
        <w:t xml:space="preserve">nu deține dreptul legal de a desfășura activitățile prevăzute în cadrul proiectului, conform prevederilor legale în vigoare, inclusiv să se angajeze că realizează toate </w:t>
      </w:r>
      <w:r w:rsidRPr="00622C08">
        <w:rPr>
          <w:rFonts w:cstheme="minorHAnsi"/>
        </w:rPr>
        <w:lastRenderedPageBreak/>
        <w:t>demersurile necesare pentru obținerea tuturor avizelor/acordurilor/autorizațiilor necesare realizării proiectului, punerii în funcțiune și operării acestuia</w:t>
      </w:r>
    </w:p>
    <w:p w14:paraId="5D153767" w14:textId="77777777" w:rsidR="00595EA3" w:rsidRDefault="00595EA3" w:rsidP="00595EA3">
      <w:pPr>
        <w:spacing w:after="0" w:line="240" w:lineRule="auto"/>
        <w:ind w:left="2127"/>
        <w:jc w:val="both"/>
        <w:rPr>
          <w:rFonts w:cstheme="minorHAnsi"/>
        </w:rPr>
      </w:pPr>
    </w:p>
    <w:p w14:paraId="20875981" w14:textId="77777777" w:rsidR="00595EA3" w:rsidRPr="00622C08" w:rsidRDefault="00595EA3" w:rsidP="00ED6415">
      <w:pPr>
        <w:spacing w:after="0" w:line="240" w:lineRule="auto"/>
        <w:ind w:left="2127"/>
        <w:jc w:val="both"/>
        <w:rPr>
          <w:rFonts w:cstheme="minorHAnsi"/>
        </w:rPr>
      </w:pPr>
    </w:p>
    <w:p w14:paraId="08CA737C" w14:textId="313576A6" w:rsidR="00C61EF2" w:rsidRPr="00A64E0B" w:rsidRDefault="00595EA3" w:rsidP="00ED6415">
      <w:pPr>
        <w:pStyle w:val="ListParagraph"/>
        <w:numPr>
          <w:ilvl w:val="0"/>
          <w:numId w:val="80"/>
        </w:numPr>
        <w:spacing w:after="0" w:line="240" w:lineRule="auto"/>
        <w:jc w:val="both"/>
        <w:rPr>
          <w:rFonts w:cstheme="minorHAnsi"/>
          <w:color w:val="000000"/>
          <w:bdr w:val="none" w:sz="0" w:space="0" w:color="auto" w:frame="1"/>
          <w:shd w:val="clear" w:color="auto" w:fill="FFFFFF"/>
        </w:rPr>
      </w:pPr>
      <w:r w:rsidRPr="00595EA3">
        <w:rPr>
          <w:rFonts w:cstheme="minorHAnsi"/>
          <w:color w:val="000000"/>
          <w:bdr w:val="none" w:sz="0" w:space="0" w:color="auto" w:frame="1"/>
          <w:shd w:val="clear" w:color="auto" w:fill="FFFFFF"/>
        </w:rPr>
        <w:t>Reprezentantul legal al solicitantului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59BD1BA9" w14:textId="078761E3" w:rsidR="00C61EF2" w:rsidRPr="00A64E0B" w:rsidRDefault="00C61EF2" w:rsidP="001C3EF5">
      <w:pPr>
        <w:pStyle w:val="ListParagraph"/>
        <w:numPr>
          <w:ilvl w:val="0"/>
          <w:numId w:val="80"/>
        </w:numPr>
        <w:spacing w:after="0" w:line="240" w:lineRule="auto"/>
        <w:jc w:val="both"/>
        <w:rPr>
          <w:rFonts w:cstheme="minorHAnsi"/>
          <w:color w:val="000000"/>
          <w:shd w:val="clear" w:color="auto" w:fill="FFFFFF"/>
        </w:rPr>
      </w:pPr>
      <w:r w:rsidRPr="00A64E0B">
        <w:rPr>
          <w:rFonts w:cstheme="minorHAnsi"/>
          <w:color w:val="000000"/>
          <w:shd w:val="clear" w:color="auto" w:fill="FFFFFF"/>
        </w:rPr>
        <w:t xml:space="preserve">Solicitantul demonstrează capacitate de management de proiect și capacitate tehnică pentru susținerea activităților proiectului, prin </w:t>
      </w:r>
      <w:r w:rsidR="004545C9">
        <w:rPr>
          <w:rFonts w:cstheme="minorHAnsi"/>
          <w:color w:val="000000"/>
          <w:shd w:val="clear" w:color="auto" w:fill="FFFFFF"/>
        </w:rPr>
        <w:t xml:space="preserve">furnizarea de </w:t>
      </w:r>
      <w:r w:rsidRPr="00A64E0B">
        <w:rPr>
          <w:rFonts w:cstheme="minorHAnsi"/>
          <w:color w:val="000000"/>
          <w:shd w:val="clear" w:color="auto" w:fill="FFFFFF"/>
        </w:rPr>
        <w:t xml:space="preserve">informații privind personalul </w:t>
      </w:r>
      <w:r w:rsidR="007F2204">
        <w:rPr>
          <w:rFonts w:cstheme="minorHAnsi"/>
          <w:color w:val="000000"/>
          <w:shd w:val="clear" w:color="auto" w:fill="FFFFFF"/>
        </w:rPr>
        <w:t>i</w:t>
      </w:r>
      <w:r w:rsidRPr="00A64E0B">
        <w:rPr>
          <w:rFonts w:cstheme="minorHAnsi"/>
          <w:color w:val="000000"/>
          <w:shd w:val="clear" w:color="auto" w:fill="FFFFFF"/>
        </w:rPr>
        <w:t>mplicat în implementarea proiectului</w:t>
      </w:r>
      <w:r w:rsidR="007F2204" w:rsidRPr="007F2204">
        <w:t xml:space="preserve"> </w:t>
      </w:r>
      <w:r w:rsidR="00595EA3">
        <w:t>(</w:t>
      </w:r>
      <w:r w:rsidR="007F2204" w:rsidRPr="007F2204">
        <w:rPr>
          <w:rFonts w:cstheme="minorHAnsi"/>
          <w:color w:val="000000"/>
          <w:shd w:val="clear" w:color="auto" w:fill="FFFFFF"/>
        </w:rPr>
        <w:t>angajat propriu sau mixt</w:t>
      </w:r>
      <w:r w:rsidR="00595EA3">
        <w:rPr>
          <w:rFonts w:cstheme="minorHAnsi"/>
          <w:color w:val="000000"/>
          <w:shd w:val="clear" w:color="auto" w:fill="FFFFFF"/>
        </w:rPr>
        <w:t>,</w:t>
      </w:r>
      <w:r w:rsidR="007F2204" w:rsidRPr="007F2204">
        <w:rPr>
          <w:rFonts w:cstheme="minorHAnsi"/>
          <w:color w:val="000000"/>
          <w:shd w:val="clear" w:color="auto" w:fill="FFFFFF"/>
        </w:rPr>
        <w:t xml:space="preserve"> personal propriu  și externalizarea serviciului de management al proiectului</w:t>
      </w:r>
      <w:r w:rsidR="00595EA3" w:rsidRPr="00595EA3">
        <w:rPr>
          <w:rFonts w:cstheme="minorHAnsi"/>
          <w:color w:val="000000"/>
          <w:shd w:val="clear" w:color="auto" w:fill="FFFFFF"/>
        </w:rPr>
        <w:t xml:space="preserve">/ </w:t>
      </w:r>
      <w:r w:rsidR="00595EA3">
        <w:rPr>
          <w:rFonts w:cstheme="minorHAnsi"/>
          <w:color w:val="000000"/>
          <w:shd w:val="clear" w:color="auto" w:fill="FFFFFF"/>
        </w:rPr>
        <w:t xml:space="preserve">și </w:t>
      </w:r>
      <w:r w:rsidR="00595EA3" w:rsidRPr="00595EA3">
        <w:rPr>
          <w:rFonts w:cstheme="minorHAnsi"/>
          <w:color w:val="000000"/>
          <w:shd w:val="clear" w:color="auto" w:fill="FFFFFF"/>
        </w:rPr>
        <w:t>externalizarea serviciului de management al proiectului</w:t>
      </w:r>
      <w:r w:rsidR="007F2204" w:rsidRPr="007F2204">
        <w:rPr>
          <w:rFonts w:cstheme="minorHAnsi"/>
          <w:color w:val="000000"/>
          <w:shd w:val="clear" w:color="auto" w:fill="FFFFFF"/>
        </w:rPr>
        <w:t>).</w:t>
      </w:r>
      <w:r w:rsidRPr="00A64E0B">
        <w:rPr>
          <w:rFonts w:cstheme="minorHAnsi"/>
          <w:color w:val="000000"/>
          <w:shd w:val="clear" w:color="auto" w:fill="FFFFFF"/>
        </w:rPr>
        <w:t xml:space="preserve"> </w:t>
      </w:r>
    </w:p>
    <w:p w14:paraId="46DB0467" w14:textId="77777777" w:rsidR="00C61EF2" w:rsidRPr="00A64E0B" w:rsidRDefault="00C61EF2" w:rsidP="00C61EF2">
      <w:pPr>
        <w:pStyle w:val="ListParagraph"/>
        <w:rPr>
          <w:rFonts w:eastAsia="Calibri" w:cstheme="minorHAnsi"/>
          <w:i/>
          <w:iCs/>
        </w:rPr>
      </w:pPr>
    </w:p>
    <w:p w14:paraId="5B44AD5F" w14:textId="5A62DB6F" w:rsidR="00C61EF2" w:rsidRPr="00A64E0B" w:rsidRDefault="00C61EF2" w:rsidP="001C3EF5">
      <w:pPr>
        <w:pStyle w:val="ListParagraph"/>
        <w:numPr>
          <w:ilvl w:val="0"/>
          <w:numId w:val="80"/>
        </w:numPr>
        <w:spacing w:after="0" w:line="240" w:lineRule="auto"/>
        <w:jc w:val="both"/>
        <w:rPr>
          <w:rFonts w:eastAsiaTheme="minorEastAsia" w:cstheme="minorHAnsi"/>
        </w:rPr>
      </w:pPr>
      <w:r w:rsidRPr="00A64E0B">
        <w:rPr>
          <w:rFonts w:cstheme="minorHAnsi"/>
          <w:color w:val="000000"/>
          <w:shd w:val="clear" w:color="auto" w:fill="FFFFFF"/>
        </w:rPr>
        <w:t>Solicitantul</w:t>
      </w:r>
      <w:r w:rsidR="00B13E91" w:rsidRPr="00A64E0B">
        <w:rPr>
          <w:rFonts w:cstheme="minorHAnsi"/>
          <w:color w:val="000000"/>
          <w:shd w:val="clear" w:color="auto" w:fill="FFFFFF"/>
        </w:rPr>
        <w:t xml:space="preserve"> </w:t>
      </w:r>
      <w:r w:rsidRPr="00A64E0B">
        <w:rPr>
          <w:rFonts w:eastAsiaTheme="minorEastAsia" w:cstheme="minorHAnsi"/>
        </w:rPr>
        <w:t xml:space="preserve">demonstrează capacitatea financiară pentru implementarea proiectului, dispunând de cofinanțare proprie atât pentru cheltuielile eligibile cât și pentru cele ne-eligibile, inclusiv TVA-ul neeligibil. De asemenea, solicitantul </w:t>
      </w:r>
      <w:r w:rsidR="005327C1" w:rsidRPr="005327C1">
        <w:rPr>
          <w:rFonts w:eastAsiaTheme="minorEastAsia" w:cstheme="minorHAnsi"/>
        </w:rPr>
        <w:t xml:space="preserve">își asumă că va asigura </w:t>
      </w:r>
      <w:r w:rsidRPr="00A64E0B">
        <w:rPr>
          <w:rFonts w:eastAsiaTheme="minorEastAsia" w:cstheme="minorHAnsi"/>
        </w:rPr>
        <w:t xml:space="preserve"> resursele necesare asigurării cheltuielilor neprevăzute ale proiectului,</w:t>
      </w:r>
      <w:r w:rsidR="005327C1" w:rsidRPr="005327C1">
        <w:t xml:space="preserve"> </w:t>
      </w:r>
      <w:r w:rsidR="005327C1" w:rsidRPr="005327C1">
        <w:rPr>
          <w:rFonts w:eastAsiaTheme="minorEastAsia" w:cstheme="minorHAnsi"/>
        </w:rPr>
        <w:t>inclusiv în contextul aplicării de corecții financiare în cadrul contractului de finanțare și/sau rețineri pentru neîndeplinirea în termenul asumat a jaloanelor aferente proiectului,</w:t>
      </w:r>
      <w:r w:rsidRPr="00A64E0B">
        <w:rPr>
          <w:rFonts w:eastAsiaTheme="minorEastAsia" w:cstheme="minorHAnsi"/>
        </w:rPr>
        <w:t xml:space="preserve"> precum și </w:t>
      </w:r>
      <w:r w:rsidR="007F2204" w:rsidRPr="007F2204">
        <w:rPr>
          <w:rFonts w:eastAsiaTheme="minorEastAsia" w:cstheme="minorHAnsi"/>
        </w:rPr>
        <w:t xml:space="preserve">că va implementa </w:t>
      </w:r>
      <w:r w:rsidRPr="00A64E0B">
        <w:rPr>
          <w:rFonts w:cstheme="minorHAnsi"/>
        </w:rPr>
        <w:t>mecanismele financiare necesare pentru a acoperi costurile de funcționare și întreținere aferente investițiilor finanțate, în vederea asigurării sustenabilității financiare a acestora.</w:t>
      </w:r>
      <w:bookmarkStart w:id="65" w:name="_Hlk114840826"/>
    </w:p>
    <w:p w14:paraId="74BBFA10" w14:textId="77777777" w:rsidR="00C61EF2" w:rsidRPr="00A64E0B" w:rsidRDefault="00C61EF2" w:rsidP="00C61EF2">
      <w:pPr>
        <w:pStyle w:val="ListParagraph"/>
        <w:rPr>
          <w:rFonts w:eastAsiaTheme="minorEastAsia" w:cstheme="minorHAnsi"/>
        </w:rPr>
      </w:pPr>
    </w:p>
    <w:p w14:paraId="6A752EDF" w14:textId="6C6C29A7" w:rsidR="00C61EF2" w:rsidRPr="00A64E0B" w:rsidRDefault="00C61EF2" w:rsidP="001C3EF5">
      <w:pPr>
        <w:pStyle w:val="ListParagraph"/>
        <w:widowControl w:val="0"/>
        <w:numPr>
          <w:ilvl w:val="0"/>
          <w:numId w:val="80"/>
        </w:numPr>
        <w:spacing w:after="0" w:line="240" w:lineRule="auto"/>
        <w:contextualSpacing w:val="0"/>
        <w:jc w:val="both"/>
        <w:rPr>
          <w:rFonts w:cstheme="minorHAnsi"/>
          <w:i/>
          <w:iCs/>
        </w:rPr>
      </w:pPr>
      <w:r w:rsidRPr="00A64E0B">
        <w:rPr>
          <w:rFonts w:eastAsiaTheme="minorEastAsia" w:cstheme="minorHAnsi"/>
        </w:rPr>
        <w:t>Solicitantul</w:t>
      </w:r>
      <w:r w:rsidR="009B65F5">
        <w:rPr>
          <w:rFonts w:eastAsiaTheme="minorEastAsia" w:cstheme="minorHAnsi"/>
        </w:rPr>
        <w:t xml:space="preserve">, </w:t>
      </w:r>
      <w:r w:rsidRPr="00A64E0B">
        <w:rPr>
          <w:rFonts w:eastAsiaTheme="minorEastAsia" w:cstheme="minorHAnsi"/>
        </w:rPr>
        <w:t xml:space="preserve">în termenul maxim pentru transmiterea documentelor doveditoare din etapa </w:t>
      </w:r>
      <w:r w:rsidRPr="00A64E0B">
        <w:rPr>
          <w:rStyle w:val="spar"/>
          <w:rFonts w:cstheme="minorHAnsi"/>
          <w:color w:val="000000"/>
          <w:bdr w:val="none" w:sz="0" w:space="0" w:color="auto" w:frame="1"/>
          <w:shd w:val="clear" w:color="auto" w:fill="FFFFFF"/>
        </w:rPr>
        <w:t xml:space="preserve">încheiere a actului adițional </w:t>
      </w:r>
      <w:r w:rsidRPr="00A64E0B">
        <w:rPr>
          <w:rFonts w:eastAsiaTheme="minorEastAsia" w:cstheme="minorHAnsi"/>
        </w:rPr>
        <w:t xml:space="preserve">demonstreză că </w:t>
      </w:r>
      <w:r w:rsidRPr="00A64E0B">
        <w:rPr>
          <w:rFonts w:cstheme="minorHAnsi"/>
        </w:rPr>
        <w:t xml:space="preserve">și-a îndeplinit obligațiile de plată a impozitelor, taxelor și contribuțiilor de asigurări sociale către bugetele componente ale bugetului general consolidat, înclusiv către bugetele locale;  </w:t>
      </w:r>
    </w:p>
    <w:p w14:paraId="2C9412FB" w14:textId="77777777" w:rsidR="00C61EF2" w:rsidRPr="00A64E0B" w:rsidRDefault="00C61EF2" w:rsidP="00C61EF2">
      <w:pPr>
        <w:pStyle w:val="ListParagraph"/>
        <w:rPr>
          <w:rFonts w:cstheme="minorHAnsi"/>
        </w:rPr>
      </w:pPr>
    </w:p>
    <w:p w14:paraId="12EC35BA" w14:textId="77777777" w:rsidR="005327C1" w:rsidRPr="00ED6415" w:rsidRDefault="00C61EF2" w:rsidP="001C3EF5">
      <w:pPr>
        <w:pStyle w:val="ListParagraph"/>
        <w:numPr>
          <w:ilvl w:val="0"/>
          <w:numId w:val="80"/>
        </w:numPr>
        <w:spacing w:after="0" w:line="240" w:lineRule="auto"/>
        <w:jc w:val="both"/>
        <w:rPr>
          <w:rFonts w:eastAsiaTheme="minorEastAsia" w:cstheme="minorHAnsi"/>
        </w:rPr>
      </w:pPr>
      <w:r w:rsidRPr="00A64E0B">
        <w:rPr>
          <w:rFonts w:cstheme="minorHAnsi"/>
        </w:rPr>
        <w:t xml:space="preserve">Solicitantul asigură caracterul durabil al investiției în infrastructură, respectiv  în termen de cinci ani de la efectuarea plății finale sau în termenul prevăzut de normele privind ajutoarele de stat, după caz, operațiunea nu va face obiectul activităților prevăzute de </w:t>
      </w:r>
      <w:r w:rsidR="005327C1">
        <w:rPr>
          <w:rFonts w:cstheme="minorHAnsi"/>
        </w:rPr>
        <w:t xml:space="preserve">art. </w:t>
      </w:r>
      <w:r w:rsidRPr="00A64E0B">
        <w:rPr>
          <w:rFonts w:cstheme="minorHAnsi"/>
        </w:rPr>
        <w:t xml:space="preserve">65, alin (1) din Regulamentul UE 1060/2021, cu modificările și completările ulterioare, în caz contar solicitantul se angajează să restituie finanțarea nerambursabilă acordată, proporțional cu perioada de neconformitate cu dispozițile anterior menționate. </w:t>
      </w:r>
    </w:p>
    <w:p w14:paraId="0AD5D8B2" w14:textId="77777777" w:rsidR="005327C1" w:rsidRPr="005327C1" w:rsidRDefault="005327C1" w:rsidP="00ED6415">
      <w:pPr>
        <w:pStyle w:val="ListParagraph"/>
        <w:rPr>
          <w:rFonts w:cstheme="minorHAnsi"/>
        </w:rPr>
      </w:pPr>
    </w:p>
    <w:p w14:paraId="6FC66661" w14:textId="30357D99" w:rsidR="005327C1" w:rsidRPr="009B65F5" w:rsidRDefault="00C61EF2" w:rsidP="00ED6415">
      <w:pPr>
        <w:pStyle w:val="ListParagraph"/>
        <w:numPr>
          <w:ilvl w:val="0"/>
          <w:numId w:val="80"/>
        </w:numPr>
        <w:jc w:val="both"/>
        <w:rPr>
          <w:rFonts w:cstheme="minorHAnsi"/>
        </w:rPr>
      </w:pPr>
      <w:r w:rsidRPr="009B65F5">
        <w:rPr>
          <w:rFonts w:cstheme="minorHAnsi"/>
        </w:rPr>
        <w:t xml:space="preserve"> </w:t>
      </w:r>
      <w:r w:rsidR="005327C1" w:rsidRPr="009B65F5">
        <w:rPr>
          <w:rFonts w:cstheme="minorHAnsi"/>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r w:rsidR="009B65F5" w:rsidRPr="009B65F5">
        <w:rPr>
          <w:rFonts w:cstheme="minorHAnsi"/>
        </w:rPr>
        <w:t>Pentru proiectele finanțate prin prezentul apel se vor aplica prevederile OUG nr. 109/2022, cu modificările și completările ulterioare.</w:t>
      </w:r>
    </w:p>
    <w:p w14:paraId="779C6921" w14:textId="77777777" w:rsidR="00622C08" w:rsidRPr="00622C08" w:rsidRDefault="00622C08" w:rsidP="00622C08">
      <w:pPr>
        <w:pStyle w:val="ListParagraph"/>
        <w:rPr>
          <w:rFonts w:eastAsiaTheme="minorEastAsia" w:cstheme="minorHAnsi"/>
        </w:rPr>
      </w:pPr>
    </w:p>
    <w:p w14:paraId="521B37E3" w14:textId="583922F9" w:rsidR="004E3EB3" w:rsidRPr="004E3EB3" w:rsidRDefault="00C61EF2" w:rsidP="001C3EF5">
      <w:pPr>
        <w:pStyle w:val="ListParagraph"/>
        <w:numPr>
          <w:ilvl w:val="0"/>
          <w:numId w:val="80"/>
        </w:numPr>
        <w:jc w:val="both"/>
        <w:rPr>
          <w:rFonts w:cstheme="minorHAnsi"/>
        </w:rPr>
      </w:pPr>
      <w:bookmarkStart w:id="66" w:name="_Hlk503462455"/>
      <w:bookmarkEnd w:id="65"/>
      <w:r w:rsidRPr="001C3EF5">
        <w:rPr>
          <w:rFonts w:cstheme="minorHAnsi"/>
        </w:rPr>
        <w:t>Solicitantul</w:t>
      </w:r>
      <w:r w:rsidR="004E3EB3" w:rsidRPr="004E3EB3">
        <w:rPr>
          <w:rFonts w:cstheme="minorHAnsi"/>
        </w:rPr>
        <w:t xml:space="preserve"> </w:t>
      </w:r>
      <w:r w:rsidRPr="001C3EF5">
        <w:rPr>
          <w:rFonts w:cstheme="minorHAnsi"/>
        </w:rPr>
        <w:t xml:space="preserve">se angajează să respecte, pe durata pregătirii şi implementării proiectului, prevederile legislaţiei comunitare şi naţionale în domeniul dezvoltării durabile, inclusv DNSH, egalităţii de şanse, şi nediscriminării, egalităţii de gen, </w:t>
      </w:r>
      <w:r w:rsidR="00295D7C" w:rsidRPr="001C3EF5">
        <w:rPr>
          <w:rFonts w:cstheme="minorHAnsi"/>
        </w:rPr>
        <w:t>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r w:rsidR="004E3EB3" w:rsidRPr="004E3EB3">
        <w:t xml:space="preserve"> </w:t>
      </w:r>
      <w:r w:rsidR="004E3EB3" w:rsidRPr="004E3EB3">
        <w:rPr>
          <w:rFonts w:cstheme="minorHAnsi"/>
        </w:rPr>
        <w:t xml:space="preserve">inclusiv în cazul </w:t>
      </w:r>
      <w:r w:rsidR="004E3EB3" w:rsidRPr="004E3EB3">
        <w:rPr>
          <w:rFonts w:cstheme="minorHAnsi"/>
        </w:rPr>
        <w:lastRenderedPageBreak/>
        <w:t>proiectelor care au început înainte de data depunerii unei cereri de finanțare, solicitantul asumându-și riscul respingerii de la finanțare și/sau aplicarea de corecții financiare asupra proiectului.</w:t>
      </w:r>
    </w:p>
    <w:p w14:paraId="16B2D2A2" w14:textId="77777777" w:rsidR="00C61EF2" w:rsidRPr="009A1D05" w:rsidRDefault="00C61EF2" w:rsidP="00C61EF2">
      <w:pPr>
        <w:pStyle w:val="ListParagraph"/>
        <w:rPr>
          <w:rFonts w:cstheme="minorHAnsi"/>
        </w:rPr>
      </w:pPr>
    </w:p>
    <w:p w14:paraId="65474992" w14:textId="1D890698" w:rsidR="00C61EF2" w:rsidRPr="009A1D05" w:rsidRDefault="00C61EF2" w:rsidP="001C3EF5">
      <w:pPr>
        <w:pStyle w:val="ListParagraph"/>
        <w:numPr>
          <w:ilvl w:val="0"/>
          <w:numId w:val="80"/>
        </w:numPr>
        <w:spacing w:after="0" w:line="240" w:lineRule="auto"/>
        <w:jc w:val="both"/>
        <w:rPr>
          <w:rFonts w:cstheme="minorHAnsi"/>
        </w:rPr>
      </w:pPr>
      <w:r w:rsidRPr="009A1D05">
        <w:rPr>
          <w:rFonts w:cstheme="minorHAnsi"/>
        </w:rPr>
        <w:t>Pentru imobilul asociat activităților proiectului, acolo unde este cazul, solicitantul demonstrează drepturile reale necesare pentru obținerea autorizației de construire pentru construcții definitive/provizorii, după caz, în conformitate cu prevederile Legii 50/1991 privind autorizarea lucrărilor de construire</w:t>
      </w:r>
      <w:r w:rsidR="004E3EB3">
        <w:rPr>
          <w:rFonts w:cstheme="minorHAnsi"/>
        </w:rPr>
        <w:t xml:space="preserve">, </w:t>
      </w:r>
      <w:r w:rsidR="004E3EB3" w:rsidRPr="004E3EB3">
        <w:rPr>
          <w:rFonts w:cstheme="minorHAnsi"/>
        </w:rPr>
        <w:t>republicată</w:t>
      </w:r>
      <w:r w:rsidRPr="009A1D05">
        <w:rPr>
          <w:rFonts w:cstheme="minorHAnsi"/>
        </w:rPr>
        <w:t>.</w:t>
      </w:r>
    </w:p>
    <w:p w14:paraId="7ADE5322" w14:textId="77777777" w:rsidR="00C61EF2" w:rsidRPr="009A1D05" w:rsidRDefault="00C61EF2" w:rsidP="00C61EF2">
      <w:pPr>
        <w:widowControl w:val="0"/>
        <w:shd w:val="clear" w:color="auto" w:fill="FFFFFF" w:themeFill="background1"/>
        <w:spacing w:after="0" w:line="240" w:lineRule="auto"/>
        <w:jc w:val="both"/>
        <w:rPr>
          <w:rFonts w:cstheme="minorHAnsi"/>
        </w:rPr>
      </w:pPr>
    </w:p>
    <w:p w14:paraId="3E282B2C" w14:textId="6C9AB5BF" w:rsidR="00C61EF2" w:rsidRPr="004E3EB3" w:rsidRDefault="00C61EF2" w:rsidP="001C3EF5">
      <w:pPr>
        <w:widowControl w:val="0"/>
        <w:shd w:val="clear" w:color="auto" w:fill="FFFFFF" w:themeFill="background1"/>
        <w:spacing w:after="0" w:line="240" w:lineRule="auto"/>
        <w:jc w:val="both"/>
        <w:rPr>
          <w:rFonts w:eastAsia="Times New Roman" w:cstheme="minorHAnsi"/>
        </w:rPr>
      </w:pPr>
      <w:r w:rsidRPr="004E3EB3">
        <w:rPr>
          <w:rFonts w:cstheme="minorHAnsi"/>
        </w:rPr>
        <w:t>Imobilele pe care se vor construi/extinde/reabilita investițiile proiectului pentru care lucrările de construire presupun realiz</w:t>
      </w:r>
      <w:r w:rsidR="004E3EB3">
        <w:rPr>
          <w:rFonts w:cstheme="minorHAnsi"/>
        </w:rPr>
        <w:t>area</w:t>
      </w:r>
      <w:r w:rsidRPr="004E3EB3">
        <w:rPr>
          <w:rFonts w:cstheme="minorHAnsi"/>
        </w:rPr>
        <w:t xml:space="preserve">/extinderea amprentei la sol a construcțiilor (stație epurare, stație tratare, surse de apă etc.) sunt puse la dispoziția proiectului. În acest sens se va demonstra </w:t>
      </w:r>
      <w:bookmarkStart w:id="67" w:name="_Hlk133408814"/>
      <w:r w:rsidRPr="004E3EB3">
        <w:rPr>
          <w:rFonts w:cstheme="minorHAnsi"/>
        </w:rPr>
        <w:t>dreptul de proprietate sau alte drepturi reale principale (teren și/sau clădire) asupra bunurilor imobile care fac obiectul cererii de finanțare. Drepturile reale respective trebuie demonst</w:t>
      </w:r>
      <w:r w:rsidR="00910484" w:rsidRPr="004E3EB3">
        <w:rPr>
          <w:rFonts w:cstheme="minorHAnsi"/>
        </w:rPr>
        <w:t>ra</w:t>
      </w:r>
      <w:r w:rsidRPr="004E3EB3">
        <w:rPr>
          <w:rFonts w:cstheme="minorHAnsi"/>
        </w:rPr>
        <w:t>te și/sau menținute pe o perioadă de cinci ani de la data previzionată pentru efectuarea plății finale în cadrul proiectului</w:t>
      </w:r>
      <w:r w:rsidRPr="004E3EB3">
        <w:rPr>
          <w:rFonts w:eastAsia="Times New Roman" w:cstheme="minorHAnsi"/>
        </w:rPr>
        <w:t>.</w:t>
      </w:r>
    </w:p>
    <w:bookmarkEnd w:id="67"/>
    <w:p w14:paraId="260D1F83" w14:textId="77777777" w:rsidR="00C61EF2" w:rsidRPr="009A1D05" w:rsidRDefault="00C61EF2" w:rsidP="00C61EF2">
      <w:pPr>
        <w:pStyle w:val="ListParagraph"/>
        <w:widowControl w:val="0"/>
        <w:shd w:val="clear" w:color="auto" w:fill="FFFFFF" w:themeFill="background1"/>
        <w:spacing w:after="0" w:line="240" w:lineRule="auto"/>
        <w:jc w:val="both"/>
        <w:rPr>
          <w:rFonts w:eastAsia="Times New Roman" w:cstheme="minorHAnsi"/>
        </w:rPr>
      </w:pPr>
    </w:p>
    <w:p w14:paraId="77C813A6" w14:textId="133B1786" w:rsidR="00AF43EF" w:rsidRPr="004E3EB3" w:rsidRDefault="00C61EF2" w:rsidP="001C3EF5">
      <w:pPr>
        <w:widowControl w:val="0"/>
        <w:shd w:val="clear" w:color="auto" w:fill="FFFFFF" w:themeFill="background1"/>
        <w:spacing w:after="0" w:line="240" w:lineRule="auto"/>
        <w:jc w:val="both"/>
        <w:rPr>
          <w:rFonts w:cstheme="minorHAnsi"/>
        </w:rPr>
      </w:pPr>
      <w:r w:rsidRPr="004E3EB3">
        <w:rPr>
          <w:rFonts w:cstheme="minorHAnsi"/>
        </w:rPr>
        <w:t>Solicitantul declară</w:t>
      </w:r>
      <w:r w:rsidR="00AF43EF" w:rsidRPr="004E3EB3">
        <w:rPr>
          <w:rFonts w:cstheme="minorHAnsi"/>
        </w:rPr>
        <w:t>,</w:t>
      </w:r>
      <w:r w:rsidRPr="004E3EB3">
        <w:rPr>
          <w:rFonts w:cstheme="minorHAnsi"/>
        </w:rPr>
        <w:t xml:space="preserve"> de asemenea, pe propria răspundere, odată cu întocmirea declarației unice, că deține sau, după caz, urmează să dețină dreptul de proprietate sau alte drepturi reale principale asupra bunurilor imobile care fac obiectul cererii de finanțare. </w:t>
      </w:r>
      <w:bookmarkStart w:id="68" w:name="_Hlk133408832"/>
    </w:p>
    <w:p w14:paraId="0CFE698D" w14:textId="77777777" w:rsidR="00AF43EF" w:rsidRDefault="00AF43EF" w:rsidP="00AF43EF">
      <w:pPr>
        <w:pStyle w:val="ListParagraph"/>
        <w:widowControl w:val="0"/>
        <w:shd w:val="clear" w:color="auto" w:fill="FFFFFF" w:themeFill="background1"/>
        <w:spacing w:after="0" w:line="240" w:lineRule="auto"/>
        <w:ind w:left="1800" w:hanging="90"/>
        <w:jc w:val="both"/>
        <w:rPr>
          <w:rFonts w:cstheme="minorHAnsi"/>
        </w:rPr>
      </w:pPr>
    </w:p>
    <w:p w14:paraId="6994F92D" w14:textId="2962631B" w:rsidR="00AF43EF" w:rsidRPr="004E3EB3" w:rsidRDefault="00C61EF2" w:rsidP="001C3EF5">
      <w:pPr>
        <w:widowControl w:val="0"/>
        <w:shd w:val="clear" w:color="auto" w:fill="FFFFFF" w:themeFill="background1"/>
        <w:spacing w:after="0" w:line="240" w:lineRule="auto"/>
        <w:jc w:val="both"/>
        <w:rPr>
          <w:rFonts w:cstheme="minorHAnsi"/>
        </w:rPr>
      </w:pPr>
      <w:r w:rsidRPr="004E3EB3">
        <w:rPr>
          <w:rFonts w:cstheme="minorHAnsi"/>
        </w:rPr>
        <w:t xml:space="preserve">Documentele de proprietate, respectiv documentele care dovedesc drepturile reale principale, după caz, asupra bunurilor imobile sunt depuse de către solicitant, în condițiile prevăzute de prezentul ghid, </w:t>
      </w:r>
      <w:r w:rsidR="00D47F63">
        <w:rPr>
          <w:rFonts w:cstheme="minorHAnsi"/>
        </w:rPr>
        <w:t xml:space="preserve">la </w:t>
      </w:r>
      <w:r w:rsidR="00D47F63" w:rsidRPr="00D47F63">
        <w:rPr>
          <w:rFonts w:cstheme="minorHAnsi"/>
        </w:rPr>
        <w:t>data semnării contractului de finanțare ori în termenul de maximum 1 an de la semnarea contractului</w:t>
      </w:r>
      <w:r w:rsidR="00D47F63" w:rsidRPr="00E86487">
        <w:rPr>
          <w:rFonts w:cstheme="minorHAnsi"/>
        </w:rPr>
        <w:t xml:space="preserve">, </w:t>
      </w:r>
      <w:r w:rsidR="00D47F63" w:rsidRPr="00ED6415">
        <w:rPr>
          <w:rFonts w:cstheme="minorHAnsi"/>
        </w:rPr>
        <w:t>dar</w:t>
      </w:r>
      <w:r w:rsidR="00D47F63" w:rsidRPr="00ED6415" w:rsidDel="004E3EB3">
        <w:rPr>
          <w:rFonts w:cstheme="minorHAnsi"/>
        </w:rPr>
        <w:t xml:space="preserve"> </w:t>
      </w:r>
      <w:bookmarkStart w:id="69" w:name="_Hlk133413609"/>
      <w:r w:rsidR="00DB00FE" w:rsidRPr="00ED6415">
        <w:rPr>
          <w:rFonts w:cstheme="minorHAnsi"/>
        </w:rPr>
        <w:t xml:space="preserve">nu mai </w:t>
      </w:r>
      <w:bookmarkStart w:id="70" w:name="_Hlk140485170"/>
      <w:r w:rsidR="00DB00FE" w:rsidRPr="00ED6415">
        <w:rPr>
          <w:rFonts w:cstheme="minorHAnsi"/>
        </w:rPr>
        <w:t>târziu de data încheierii actului adițional</w:t>
      </w:r>
      <w:bookmarkEnd w:id="70"/>
      <w:r w:rsidR="004E3EB3" w:rsidRPr="00ED6415">
        <w:rPr>
          <w:rFonts w:cstheme="minorHAnsi"/>
        </w:rPr>
        <w:t>.</w:t>
      </w:r>
    </w:p>
    <w:p w14:paraId="0679BC7A" w14:textId="77777777" w:rsidR="00AF43EF" w:rsidRDefault="00AF43EF" w:rsidP="00AF43EF">
      <w:pPr>
        <w:pStyle w:val="ListParagraph"/>
        <w:widowControl w:val="0"/>
        <w:shd w:val="clear" w:color="auto" w:fill="FFFFFF" w:themeFill="background1"/>
        <w:spacing w:after="0" w:line="240" w:lineRule="auto"/>
        <w:ind w:left="1890" w:hanging="90"/>
        <w:jc w:val="both"/>
        <w:rPr>
          <w:rFonts w:cstheme="minorHAnsi"/>
        </w:rPr>
      </w:pPr>
    </w:p>
    <w:p w14:paraId="2084B602" w14:textId="7B1C446B" w:rsidR="00C61EF2" w:rsidRPr="004E3EB3" w:rsidRDefault="00C61EF2" w:rsidP="001C3EF5">
      <w:pPr>
        <w:widowControl w:val="0"/>
        <w:shd w:val="clear" w:color="auto" w:fill="FFFFFF" w:themeFill="background1"/>
        <w:spacing w:after="0" w:line="240" w:lineRule="auto"/>
        <w:jc w:val="both"/>
        <w:rPr>
          <w:rFonts w:eastAsia="Times New Roman" w:cstheme="minorHAnsi"/>
        </w:rPr>
      </w:pPr>
      <w:r w:rsidRPr="004E3EB3">
        <w:rPr>
          <w:rFonts w:cstheme="minorHAnsi"/>
        </w:rPr>
        <w:t>Dreptul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bookmarkEnd w:id="68"/>
    <w:bookmarkEnd w:id="69"/>
    <w:p w14:paraId="2DB410A5" w14:textId="51AC7C2E" w:rsidR="00C61EF2" w:rsidRDefault="00C61EF2" w:rsidP="00C61EF2">
      <w:pPr>
        <w:widowControl w:val="0"/>
        <w:shd w:val="clear" w:color="auto" w:fill="FFFFFF" w:themeFill="background1"/>
        <w:spacing w:after="0" w:line="240" w:lineRule="auto"/>
        <w:jc w:val="both"/>
        <w:rPr>
          <w:rFonts w:eastAsia="Times New Roman" w:cstheme="minorHAnsi"/>
        </w:rPr>
      </w:pPr>
    </w:p>
    <w:p w14:paraId="255EA554" w14:textId="78E80594" w:rsidR="00910484" w:rsidRDefault="00910484" w:rsidP="00910484">
      <w:pPr>
        <w:widowControl w:val="0"/>
        <w:spacing w:after="0" w:line="240" w:lineRule="auto"/>
        <w:jc w:val="both"/>
        <w:rPr>
          <w:rFonts w:eastAsia="Times New Roman" w:cstheme="minorHAnsi"/>
          <w:highlight w:val="lightGray"/>
        </w:rPr>
      </w:pPr>
      <w:bookmarkStart w:id="71" w:name="_Hlk133408849"/>
      <w:r w:rsidRPr="001C3EF5">
        <w:rPr>
          <w:rFonts w:eastAsia="Times New Roman" w:cstheme="minorHAnsi"/>
        </w:rPr>
        <w:t>Acolo u</w:t>
      </w:r>
      <w:r w:rsidR="00C61EF2" w:rsidRPr="001C3EF5">
        <w:rPr>
          <w:rFonts w:eastAsia="Times New Roman" w:cstheme="minorHAnsi"/>
        </w:rPr>
        <w:t>nde dreptul de proprietate nu este obligatoriu se va prezenta acordul proprietarilor asupra terenurilor private unde accesul se face conform prevederilor Codului civil și a Legii nr. 241/2006</w:t>
      </w:r>
      <w:r w:rsidR="00A916F4">
        <w:rPr>
          <w:rFonts w:eastAsia="Times New Roman" w:cstheme="minorHAnsi"/>
        </w:rPr>
        <w:t>, republicată</w:t>
      </w:r>
      <w:r w:rsidR="00C61EF2" w:rsidRPr="001C3EF5">
        <w:rPr>
          <w:rFonts w:eastAsia="Times New Roman" w:cstheme="minorHAnsi"/>
        </w:rPr>
        <w:t>.</w:t>
      </w:r>
      <w:r w:rsidR="009D659E" w:rsidRPr="001C3EF5">
        <w:rPr>
          <w:rFonts w:eastAsia="Times New Roman" w:cstheme="minorHAnsi"/>
        </w:rPr>
        <w:t xml:space="preserve"> </w:t>
      </w:r>
    </w:p>
    <w:bookmarkEnd w:id="71"/>
    <w:p w14:paraId="348F9FBC" w14:textId="77777777" w:rsidR="00C61EF2" w:rsidRPr="00A64E0B" w:rsidRDefault="00C61EF2" w:rsidP="00C61EF2">
      <w:pPr>
        <w:spacing w:after="0" w:line="240" w:lineRule="auto"/>
        <w:ind w:left="851" w:hanging="142"/>
        <w:jc w:val="both"/>
        <w:rPr>
          <w:rFonts w:eastAsia="Calibri" w:cstheme="minorHAnsi"/>
          <w:b/>
          <w:bCs/>
          <w:color w:val="FF0000"/>
          <w:highlight w:val="cyan"/>
        </w:rPr>
      </w:pPr>
    </w:p>
    <w:p w14:paraId="04EFBCC7" w14:textId="77777777" w:rsidR="00C61EF2" w:rsidRPr="009A1D05" w:rsidRDefault="00C61EF2" w:rsidP="00C61EF2">
      <w:pPr>
        <w:widowControl w:val="0"/>
        <w:shd w:val="clear" w:color="auto" w:fill="FFFFFF" w:themeFill="background1"/>
        <w:spacing w:after="0" w:line="240" w:lineRule="auto"/>
        <w:jc w:val="both"/>
        <w:rPr>
          <w:rFonts w:cstheme="minorHAnsi"/>
        </w:rPr>
      </w:pPr>
      <w:bookmarkStart w:id="72" w:name="_Hlk133408862"/>
      <w:r w:rsidRPr="009A1D05">
        <w:rPr>
          <w:rFonts w:cstheme="minorHAnsi"/>
        </w:rPr>
        <w:t>Solicitanții au obligația să se asigure că la emiterea ordinului de începere a execuției lucrărilor sunt îndeplinite toate condițiile legale pentru executarea acestora.</w:t>
      </w:r>
    </w:p>
    <w:bookmarkEnd w:id="72"/>
    <w:p w14:paraId="7C29CAB9" w14:textId="77777777" w:rsidR="00C61EF2" w:rsidRPr="009A1D05" w:rsidRDefault="00C61EF2" w:rsidP="00C61EF2">
      <w:pPr>
        <w:widowControl w:val="0"/>
        <w:shd w:val="clear" w:color="auto" w:fill="FFFFFF" w:themeFill="background1"/>
        <w:spacing w:after="0" w:line="240" w:lineRule="auto"/>
        <w:ind w:left="851" w:hanging="142"/>
        <w:jc w:val="both"/>
        <w:rPr>
          <w:rFonts w:cstheme="minorHAnsi"/>
        </w:rPr>
      </w:pPr>
    </w:p>
    <w:p w14:paraId="1D20E58B" w14:textId="5F2B476E" w:rsidR="009D659E" w:rsidRPr="001C3EF5" w:rsidRDefault="009D659E" w:rsidP="001C3EF5">
      <w:pPr>
        <w:widowControl w:val="0"/>
        <w:shd w:val="clear" w:color="auto" w:fill="FFFFFF" w:themeFill="background1"/>
        <w:spacing w:after="0" w:line="240" w:lineRule="auto"/>
        <w:jc w:val="both"/>
        <w:rPr>
          <w:rFonts w:eastAsia="Times New Roman" w:cstheme="minorHAnsi"/>
        </w:rPr>
      </w:pPr>
      <w:r w:rsidRPr="009D659E">
        <w:rPr>
          <w:rFonts w:cstheme="minorHAnsi"/>
        </w:rPr>
        <w:t xml:space="preserve">De asemenea, acolo unde este cazul, se pot realiza demersurile necesare pentru aplicarea prevederilor legale în materie de expropriere pentru cauza de utilitate publică, pe riscul și cheltuiala  </w:t>
      </w:r>
      <w:r w:rsidR="00AC5FFB">
        <w:rPr>
          <w:rFonts w:cstheme="minorHAnsi"/>
        </w:rPr>
        <w:t>UAT-ului</w:t>
      </w:r>
      <w:r w:rsidRPr="00AC5FFB">
        <w:rPr>
          <w:rFonts w:cstheme="minorHAnsi"/>
        </w:rPr>
        <w:t xml:space="preserve">. </w:t>
      </w:r>
      <w:r w:rsidRPr="001C3EF5">
        <w:rPr>
          <w:rFonts w:eastAsia="Times New Roman" w:cstheme="minorHAnsi"/>
        </w:rPr>
        <w:t xml:space="preserve">În acest caz, la momentul depunerii cererii de finanțare, prin declarația unică, solicitantul se angajează să prezinte în etapa de contractare dovada demarării procedurilor de expropriere </w:t>
      </w:r>
      <w:r w:rsidR="00AC5FFB" w:rsidRPr="001C3EF5">
        <w:rPr>
          <w:rFonts w:eastAsia="Times New Roman" w:cstheme="minorHAnsi"/>
        </w:rPr>
        <w:t>de c</w:t>
      </w:r>
      <w:r w:rsidR="005327C1">
        <w:rPr>
          <w:rFonts w:eastAsia="Times New Roman" w:cstheme="minorHAnsi"/>
        </w:rPr>
        <w:t>ă</w:t>
      </w:r>
      <w:r w:rsidR="00AC5FFB" w:rsidRPr="001C3EF5">
        <w:rPr>
          <w:rFonts w:eastAsia="Times New Roman" w:cstheme="minorHAnsi"/>
        </w:rPr>
        <w:t xml:space="preserve">tre UAT </w:t>
      </w:r>
      <w:r w:rsidRPr="001C3EF5">
        <w:rPr>
          <w:rFonts w:eastAsia="Times New Roman" w:cstheme="minorHAnsi"/>
        </w:rPr>
        <w:t xml:space="preserve">asupa imobilelor pentru care fac obiectul proiectului, urmând ca în termen de maxim </w:t>
      </w:r>
      <w:r w:rsidRPr="001C3EF5">
        <w:rPr>
          <w:rFonts w:cstheme="minorHAnsi"/>
        </w:rPr>
        <w:t>1 an de la semnarea contractului de finanțare</w:t>
      </w:r>
      <w:r w:rsidR="00AC5FFB">
        <w:rPr>
          <w:rFonts w:cstheme="minorHAnsi"/>
        </w:rPr>
        <w:t xml:space="preserve">, dar nu mai </w:t>
      </w:r>
      <w:r w:rsidRPr="001C3EF5">
        <w:rPr>
          <w:rFonts w:cstheme="minorHAnsi"/>
        </w:rPr>
        <w:t xml:space="preserve"> </w:t>
      </w:r>
      <w:r w:rsidR="00AC5FFB" w:rsidRPr="00AC5FFB">
        <w:rPr>
          <w:rFonts w:cstheme="minorHAnsi"/>
        </w:rPr>
        <w:t>târziu de data încheierii actului adițional</w:t>
      </w:r>
      <w:r w:rsidR="00AC5FFB">
        <w:rPr>
          <w:rFonts w:cstheme="minorHAnsi"/>
        </w:rPr>
        <w:t xml:space="preserve">, </w:t>
      </w:r>
      <w:r w:rsidRPr="001C3EF5">
        <w:rPr>
          <w:rFonts w:cstheme="minorHAnsi"/>
        </w:rPr>
        <w:t>să facă dovada drepturilor reale pentru imobilele respecti</w:t>
      </w:r>
      <w:r w:rsidR="001D44AD" w:rsidRPr="001C3EF5">
        <w:rPr>
          <w:rFonts w:cstheme="minorHAnsi"/>
        </w:rPr>
        <w:t>v</w:t>
      </w:r>
      <w:r w:rsidRPr="001C3EF5">
        <w:rPr>
          <w:rFonts w:cstheme="minorHAnsi"/>
        </w:rPr>
        <w:t>e.</w:t>
      </w:r>
    </w:p>
    <w:p w14:paraId="3E4E0B8D" w14:textId="77777777" w:rsidR="00C61EF2" w:rsidRPr="00A64E0B" w:rsidRDefault="00C61EF2" w:rsidP="00C61EF2">
      <w:pPr>
        <w:widowControl w:val="0"/>
        <w:shd w:val="clear" w:color="auto" w:fill="FFFFFF" w:themeFill="background1"/>
        <w:spacing w:after="0" w:line="240" w:lineRule="auto"/>
        <w:jc w:val="both"/>
        <w:rPr>
          <w:rFonts w:cstheme="minorHAnsi"/>
        </w:rPr>
      </w:pPr>
    </w:p>
    <w:p w14:paraId="531DF8B6" w14:textId="77777777" w:rsidR="00C61EF2" w:rsidRPr="001C3EF5" w:rsidRDefault="00C61EF2" w:rsidP="00C61EF2">
      <w:pPr>
        <w:spacing w:after="0" w:line="240" w:lineRule="auto"/>
        <w:jc w:val="both"/>
        <w:rPr>
          <w:rFonts w:eastAsia="Calibri" w:cstheme="minorHAnsi"/>
          <w:b/>
          <w:bCs/>
          <w:color w:val="FF0000"/>
        </w:rPr>
      </w:pPr>
      <w:r w:rsidRPr="001C3EF5">
        <w:rPr>
          <w:rFonts w:eastAsia="Calibri" w:cstheme="minorHAnsi"/>
          <w:b/>
          <w:bCs/>
          <w:color w:val="FF0000"/>
        </w:rPr>
        <w:t>Atenție!</w:t>
      </w:r>
    </w:p>
    <w:p w14:paraId="00F1FA44" w14:textId="77777777" w:rsidR="00C61EF2" w:rsidRPr="001C3EF5" w:rsidRDefault="00C61EF2" w:rsidP="00C61EF2">
      <w:pPr>
        <w:widowControl w:val="0"/>
        <w:shd w:val="clear" w:color="auto" w:fill="FFFFFF" w:themeFill="background1"/>
        <w:spacing w:after="0" w:line="240" w:lineRule="auto"/>
        <w:jc w:val="both"/>
        <w:rPr>
          <w:rFonts w:cstheme="minorHAnsi"/>
        </w:rPr>
      </w:pPr>
    </w:p>
    <w:p w14:paraId="16DCB10E" w14:textId="3DE1FCF5" w:rsidR="006C7BFE" w:rsidRDefault="006C7BFE" w:rsidP="00C61EF2">
      <w:pPr>
        <w:widowControl w:val="0"/>
        <w:shd w:val="clear" w:color="auto" w:fill="FFFFFF" w:themeFill="background1"/>
        <w:spacing w:after="0" w:line="240" w:lineRule="auto"/>
        <w:jc w:val="both"/>
        <w:rPr>
          <w:rFonts w:cstheme="minorHAnsi"/>
        </w:rPr>
      </w:pPr>
      <w:bookmarkStart w:id="73" w:name="_Hlk133408955"/>
      <w:r w:rsidRPr="001C3EF5">
        <w:rPr>
          <w:rFonts w:cstheme="minorHAnsi"/>
        </w:rPr>
        <w:t>Solicitantul are obligația de a clarifica aspectele referitoare la drepturilor reale principale solicitate mai sus nu mai târziu</w:t>
      </w:r>
      <w:r w:rsidR="00AC5FFB">
        <w:rPr>
          <w:rFonts w:cstheme="minorHAnsi"/>
        </w:rPr>
        <w:t xml:space="preserve"> de semnarea actului aditional la contractul de finantare</w:t>
      </w:r>
      <w:r w:rsidRPr="001C3EF5">
        <w:rPr>
          <w:rFonts w:cstheme="minorHAnsi"/>
        </w:rPr>
        <w:t xml:space="preserve">. </w:t>
      </w:r>
      <w:r w:rsidR="00C61EF2" w:rsidRPr="001C3EF5">
        <w:rPr>
          <w:rFonts w:cstheme="minorHAnsi"/>
        </w:rPr>
        <w:t>Neclarificarea acestora con</w:t>
      </w:r>
      <w:r w:rsidRPr="001C3EF5">
        <w:rPr>
          <w:rFonts w:cstheme="minorHAnsi"/>
        </w:rPr>
        <w:t xml:space="preserve">duce la respingerea proiectului/ rezilierea </w:t>
      </w:r>
      <w:r w:rsidR="00C61EF2" w:rsidRPr="001C3EF5">
        <w:rPr>
          <w:rFonts w:cstheme="minorHAnsi"/>
        </w:rPr>
        <w:t>contractului de finanțare</w:t>
      </w:r>
      <w:r w:rsidR="009D659E" w:rsidRPr="001C3EF5">
        <w:rPr>
          <w:rFonts w:cstheme="minorHAnsi"/>
        </w:rPr>
        <w:t xml:space="preserve">. </w:t>
      </w:r>
    </w:p>
    <w:p w14:paraId="456F3EF9" w14:textId="77777777" w:rsidR="005327C1" w:rsidRPr="001C3EF5" w:rsidRDefault="005327C1" w:rsidP="00C61EF2">
      <w:pPr>
        <w:widowControl w:val="0"/>
        <w:shd w:val="clear" w:color="auto" w:fill="FFFFFF" w:themeFill="background1"/>
        <w:spacing w:after="0" w:line="240" w:lineRule="auto"/>
        <w:jc w:val="both"/>
        <w:rPr>
          <w:rFonts w:cstheme="minorHAnsi"/>
        </w:rPr>
      </w:pPr>
    </w:p>
    <w:p w14:paraId="3F8973A7" w14:textId="0465F1D6" w:rsidR="006C7BFE" w:rsidRPr="001C3EF5" w:rsidRDefault="005327C1" w:rsidP="00C61EF2">
      <w:pPr>
        <w:widowControl w:val="0"/>
        <w:shd w:val="clear" w:color="auto" w:fill="FFFFFF" w:themeFill="background1"/>
        <w:spacing w:after="0" w:line="240" w:lineRule="auto"/>
        <w:jc w:val="both"/>
        <w:rPr>
          <w:rFonts w:cstheme="minorHAnsi"/>
        </w:rPr>
      </w:pPr>
      <w:r w:rsidRPr="005327C1">
        <w:rPr>
          <w:rFonts w:cstheme="minorHAnsi"/>
        </w:rPr>
        <w:t>Solicitanții au obligația să se asigure că la emiterea ordinului de începere a execuției lucrărilor sunt îndeplinite toate condițiile legale pentru executarea acestora.</w:t>
      </w:r>
    </w:p>
    <w:p w14:paraId="61B06BC2" w14:textId="77777777" w:rsidR="009A1FE7" w:rsidRDefault="009A1FE7" w:rsidP="00C61EF2">
      <w:pPr>
        <w:widowControl w:val="0"/>
        <w:shd w:val="clear" w:color="auto" w:fill="FFFFFF" w:themeFill="background1"/>
        <w:spacing w:after="0" w:line="240" w:lineRule="auto"/>
        <w:jc w:val="both"/>
        <w:rPr>
          <w:rFonts w:cstheme="minorHAnsi"/>
        </w:rPr>
      </w:pPr>
      <w:bookmarkStart w:id="74" w:name="__Fieldmark__14459_1580758020"/>
      <w:bookmarkEnd w:id="73"/>
      <w:bookmarkEnd w:id="74"/>
    </w:p>
    <w:p w14:paraId="7120CC51" w14:textId="49DE5C2B" w:rsidR="005366D3" w:rsidRPr="00ED6415" w:rsidRDefault="00622C08" w:rsidP="001C3EF5">
      <w:pPr>
        <w:pStyle w:val="ListParagraph"/>
        <w:numPr>
          <w:ilvl w:val="0"/>
          <w:numId w:val="80"/>
        </w:numPr>
        <w:spacing w:after="0" w:line="240" w:lineRule="auto"/>
        <w:jc w:val="both"/>
        <w:rPr>
          <w:rFonts w:cstheme="minorHAnsi"/>
        </w:rPr>
      </w:pPr>
      <w:r w:rsidRPr="00ED6415">
        <w:rPr>
          <w:rFonts w:cstheme="minorHAnsi"/>
        </w:rPr>
        <w:t>S</w:t>
      </w:r>
      <w:r w:rsidR="00F119D9" w:rsidRPr="00ED6415">
        <w:rPr>
          <w:rFonts w:cstheme="minorHAnsi"/>
        </w:rPr>
        <w:t>olicitantul are</w:t>
      </w:r>
      <w:r w:rsidR="005327C1" w:rsidRPr="00ED6415">
        <w:rPr>
          <w:rFonts w:cstheme="minorHAnsi"/>
        </w:rPr>
        <w:t>,</w:t>
      </w:r>
      <w:r w:rsidR="00F119D9" w:rsidRPr="00ED6415">
        <w:rPr>
          <w:rFonts w:cstheme="minorHAnsi"/>
        </w:rPr>
        <w:t xml:space="preserve"> pentru proiectul propus a fi finanțat din PDD</w:t>
      </w:r>
      <w:r w:rsidR="005327C1" w:rsidRPr="00ED6415">
        <w:rPr>
          <w:rFonts w:cstheme="minorHAnsi"/>
        </w:rPr>
        <w:t>,</w:t>
      </w:r>
      <w:r w:rsidR="00F119D9" w:rsidRPr="00ED6415">
        <w:rPr>
          <w:rFonts w:cstheme="minorHAnsi"/>
        </w:rPr>
        <w:t xml:space="preserve"> o opinie favorabilă pentru toate condițiile verificate, în cadrul raportului de verificare realizat de către BEI PASSA.</w:t>
      </w:r>
      <w:r w:rsidR="005366D3" w:rsidRPr="00ED6415">
        <w:rPr>
          <w:rFonts w:cstheme="minorHAnsi"/>
        </w:rPr>
        <w:t xml:space="preserve"> </w:t>
      </w:r>
    </w:p>
    <w:p w14:paraId="7C37D3E7" w14:textId="77777777" w:rsidR="00177778" w:rsidRPr="00ED6415" w:rsidRDefault="00177778" w:rsidP="00ED6415">
      <w:pPr>
        <w:pStyle w:val="ListParagraph"/>
        <w:spacing w:after="0" w:line="240" w:lineRule="auto"/>
        <w:jc w:val="both"/>
        <w:rPr>
          <w:rFonts w:cstheme="minorHAnsi"/>
        </w:rPr>
      </w:pPr>
    </w:p>
    <w:p w14:paraId="21720B94" w14:textId="7543711C" w:rsidR="005366D3" w:rsidRDefault="00177778" w:rsidP="005366D3">
      <w:pPr>
        <w:pStyle w:val="ListParagraph"/>
        <w:spacing w:after="0" w:line="240" w:lineRule="auto"/>
        <w:jc w:val="both"/>
        <w:rPr>
          <w:rFonts w:cstheme="minorHAnsi"/>
        </w:rPr>
      </w:pPr>
      <w:r w:rsidRPr="00ED6415">
        <w:rPr>
          <w:rFonts w:cstheme="minorHAnsi"/>
        </w:rPr>
        <w:t>Î</w:t>
      </w:r>
      <w:r w:rsidR="005366D3" w:rsidRPr="00ED6415">
        <w:rPr>
          <w:rFonts w:cstheme="minorHAnsi"/>
        </w:rPr>
        <w:t>n baza ei, comisia de evaluarea  a considera</w:t>
      </w:r>
      <w:r w:rsidRPr="00ED6415">
        <w:rPr>
          <w:rFonts w:cstheme="minorHAnsi"/>
        </w:rPr>
        <w:t>t</w:t>
      </w:r>
      <w:r w:rsidR="005366D3" w:rsidRPr="00ED6415">
        <w:rPr>
          <w:rFonts w:cstheme="minorHAnsi"/>
        </w:rPr>
        <w:t xml:space="preserve"> îndeplinite criteriile tehnice și a acorda</w:t>
      </w:r>
      <w:r w:rsidRPr="00ED6415">
        <w:rPr>
          <w:rFonts w:cstheme="minorHAnsi"/>
        </w:rPr>
        <w:t>t</w:t>
      </w:r>
      <w:r w:rsidR="005366D3" w:rsidRPr="00ED6415">
        <w:rPr>
          <w:rFonts w:cstheme="minorHAnsi"/>
        </w:rPr>
        <w:t xml:space="preserve"> punctajele și/sau a considera</w:t>
      </w:r>
      <w:r w:rsidRPr="00ED6415">
        <w:rPr>
          <w:rFonts w:cstheme="minorHAnsi"/>
        </w:rPr>
        <w:t>t</w:t>
      </w:r>
      <w:r w:rsidR="005366D3" w:rsidRPr="00ED6415">
        <w:rPr>
          <w:rFonts w:cstheme="minorHAnsi"/>
        </w:rPr>
        <w:t xml:space="preserve"> îndeplinit</w:t>
      </w:r>
      <w:r w:rsidRPr="00ED6415">
        <w:rPr>
          <w:rFonts w:cstheme="minorHAnsi"/>
        </w:rPr>
        <w:t>e</w:t>
      </w:r>
      <w:r w:rsidR="005366D3" w:rsidRPr="00ED6415">
        <w:rPr>
          <w:rFonts w:cstheme="minorHAnsi"/>
        </w:rPr>
        <w:t xml:space="preserve"> criteriile</w:t>
      </w:r>
      <w:r w:rsidRPr="00ED6415">
        <w:rPr>
          <w:rFonts w:cstheme="minorHAnsi"/>
        </w:rPr>
        <w:t xml:space="preserve"> de selecție anterior semnării contractului de finbanțare. </w:t>
      </w:r>
    </w:p>
    <w:p w14:paraId="143062B2" w14:textId="77777777" w:rsidR="001B021B" w:rsidRDefault="001B021B" w:rsidP="005366D3">
      <w:pPr>
        <w:pStyle w:val="ListParagraph"/>
        <w:spacing w:after="0" w:line="240" w:lineRule="auto"/>
        <w:jc w:val="both"/>
        <w:rPr>
          <w:rFonts w:cstheme="minorHAnsi"/>
        </w:rPr>
      </w:pPr>
    </w:p>
    <w:bookmarkEnd w:id="66"/>
    <w:p w14:paraId="3E2E4451" w14:textId="545B86C0" w:rsidR="00C61EF2" w:rsidRDefault="00C61EF2" w:rsidP="00AC5FFB">
      <w:pPr>
        <w:spacing w:after="0" w:line="240" w:lineRule="auto"/>
        <w:jc w:val="both"/>
        <w:rPr>
          <w:rFonts w:eastAsia="Times New Roman" w:cstheme="minorHAnsi"/>
          <w:b/>
          <w:bCs/>
          <w:color w:val="0070C0"/>
        </w:rPr>
      </w:pPr>
      <w:r w:rsidRPr="001C3EF5">
        <w:rPr>
          <w:rFonts w:eastAsia="Times New Roman" w:cstheme="minorHAnsi"/>
          <w:b/>
          <w:bCs/>
          <w:color w:val="0070C0"/>
        </w:rPr>
        <w:t>Criterii specifice aplicabile operatori</w:t>
      </w:r>
      <w:r w:rsidR="005327C1">
        <w:rPr>
          <w:rFonts w:eastAsia="Times New Roman" w:cstheme="minorHAnsi"/>
          <w:b/>
          <w:bCs/>
          <w:color w:val="0070C0"/>
        </w:rPr>
        <w:t>lor</w:t>
      </w:r>
      <w:r w:rsidRPr="001C3EF5">
        <w:rPr>
          <w:rFonts w:eastAsia="Times New Roman" w:cstheme="minorHAnsi"/>
          <w:b/>
          <w:bCs/>
          <w:color w:val="0070C0"/>
        </w:rPr>
        <w:t xml:space="preserve"> regionali (OR):</w:t>
      </w:r>
    </w:p>
    <w:p w14:paraId="6C648570" w14:textId="77777777" w:rsidR="00AC5FFB" w:rsidRDefault="00AC5FFB" w:rsidP="00AC5FFB">
      <w:pPr>
        <w:spacing w:after="0" w:line="240" w:lineRule="auto"/>
        <w:jc w:val="both"/>
        <w:rPr>
          <w:rFonts w:eastAsia="Times New Roman" w:cstheme="minorHAnsi"/>
          <w:b/>
          <w:bCs/>
          <w:color w:val="0070C0"/>
        </w:rPr>
      </w:pPr>
    </w:p>
    <w:p w14:paraId="2B95C8CC" w14:textId="564D4C04" w:rsidR="00771B1D" w:rsidRPr="00B968A5" w:rsidRDefault="00177778" w:rsidP="00A909B9">
      <w:pPr>
        <w:pStyle w:val="ListParagraph"/>
        <w:numPr>
          <w:ilvl w:val="0"/>
          <w:numId w:val="82"/>
        </w:numPr>
        <w:spacing w:after="0" w:line="240" w:lineRule="auto"/>
        <w:jc w:val="both"/>
        <w:rPr>
          <w:rFonts w:eastAsia="Times New Roman" w:cstheme="minorHAnsi"/>
        </w:rPr>
      </w:pPr>
      <w:r>
        <w:rPr>
          <w:rFonts w:eastAsia="Times New Roman" w:cstheme="minorHAnsi"/>
        </w:rPr>
        <w:t>E</w:t>
      </w:r>
      <w:r w:rsidR="00771B1D" w:rsidRPr="00B968A5">
        <w:rPr>
          <w:rFonts w:eastAsia="Times New Roman" w:cstheme="minorHAnsi"/>
        </w:rPr>
        <w:t xml:space="preserve">ste beneficiar al unui contract de finanțare încheiat cu MIPE/AMPOIM </w:t>
      </w:r>
    </w:p>
    <w:p w14:paraId="2C450E1B" w14:textId="2C80234B" w:rsidR="00771B1D" w:rsidRPr="00A1366C" w:rsidRDefault="00177778" w:rsidP="00771B1D">
      <w:pPr>
        <w:pStyle w:val="ListParagraph"/>
        <w:numPr>
          <w:ilvl w:val="0"/>
          <w:numId w:val="82"/>
        </w:numPr>
        <w:spacing w:after="0" w:line="240" w:lineRule="auto"/>
        <w:jc w:val="both"/>
        <w:rPr>
          <w:rFonts w:eastAsia="Times New Roman" w:cstheme="minorHAnsi"/>
        </w:rPr>
      </w:pPr>
      <w:r>
        <w:rPr>
          <w:rFonts w:eastAsia="Times New Roman" w:cstheme="minorHAnsi"/>
        </w:rPr>
        <w:t>A</w:t>
      </w:r>
      <w:r w:rsidR="00771B1D" w:rsidRPr="00A1366C">
        <w:rPr>
          <w:rFonts w:eastAsia="Times New Roman" w:cstheme="minorHAnsi"/>
        </w:rPr>
        <w:t>ctive</w:t>
      </w:r>
      <w:r>
        <w:rPr>
          <w:rFonts w:eastAsia="Times New Roman" w:cstheme="minorHAnsi"/>
        </w:rPr>
        <w:t>a</w:t>
      </w:r>
      <w:r w:rsidR="00771B1D" w:rsidRPr="00A1366C">
        <w:rPr>
          <w:rFonts w:eastAsia="Times New Roman" w:cstheme="minorHAnsi"/>
        </w:rPr>
        <w:t>z</w:t>
      </w:r>
      <w:r>
        <w:rPr>
          <w:rFonts w:eastAsia="Times New Roman" w:cstheme="minorHAnsi"/>
        </w:rPr>
        <w:t>ă</w:t>
      </w:r>
      <w:r w:rsidR="00771B1D" w:rsidRPr="00A1366C">
        <w:rPr>
          <w:rFonts w:eastAsia="Times New Roman" w:cstheme="minorHAnsi"/>
        </w:rPr>
        <w:t xml:space="preserve"> în baza unui contract de delegare directă acordat de către ADI, prin respectarea regulii stabilite de jurisprudenţa Curţii de Justiţie, şi preluată în legislaţia naţională (Legile nr. 51/2006 privind serviciile comunitare de utilităţi publice, cu modificările şi completările ulterioare, şi Legea nr. 241/2006 privind serviciile de alimentare cu apă şi canalizare, cu modificările şi completările ulterioare); </w:t>
      </w:r>
    </w:p>
    <w:p w14:paraId="703AED09" w14:textId="77777777" w:rsidR="00771B1D" w:rsidRPr="00A1366C" w:rsidRDefault="00771B1D" w:rsidP="00771B1D">
      <w:pPr>
        <w:spacing w:after="0" w:line="240" w:lineRule="auto"/>
        <w:jc w:val="both"/>
        <w:rPr>
          <w:rFonts w:eastAsia="Times New Roman" w:cstheme="minorHAnsi"/>
        </w:rPr>
      </w:pPr>
    </w:p>
    <w:p w14:paraId="1FA45A33" w14:textId="4AD6BD4D" w:rsidR="00771B1D" w:rsidRDefault="00177778" w:rsidP="00771B1D">
      <w:pPr>
        <w:pStyle w:val="ListParagraph"/>
        <w:numPr>
          <w:ilvl w:val="0"/>
          <w:numId w:val="82"/>
        </w:numPr>
        <w:spacing w:after="0" w:line="240" w:lineRule="auto"/>
        <w:jc w:val="both"/>
        <w:rPr>
          <w:rFonts w:eastAsia="Times New Roman" w:cstheme="minorHAnsi"/>
        </w:rPr>
      </w:pPr>
      <w:r>
        <w:rPr>
          <w:rFonts w:eastAsia="Times New Roman" w:cstheme="minorHAnsi"/>
        </w:rPr>
        <w:t>A</w:t>
      </w:r>
      <w:r w:rsidR="00771B1D" w:rsidRPr="00A1366C">
        <w:rPr>
          <w:rFonts w:eastAsia="Times New Roman" w:cstheme="minorHAnsi"/>
        </w:rPr>
        <w:t>re la data depunerii cererii de finanțare încheiat Contractul de Delegare a Gestiunii Serviciilor în conformitate cu prevederile legale aplicabile, contract în baza căruia acționează și prin care autorităţile locale exercită asupra OR un ”control similar” celui exercitat asupra propriilor departamente;</w:t>
      </w:r>
    </w:p>
    <w:p w14:paraId="7F4EB256" w14:textId="77777777" w:rsidR="005327C1" w:rsidRPr="00ED6415" w:rsidRDefault="005327C1" w:rsidP="00ED6415">
      <w:pPr>
        <w:pStyle w:val="ListParagraph"/>
        <w:rPr>
          <w:rFonts w:eastAsia="Times New Roman" w:cstheme="minorHAnsi"/>
        </w:rPr>
      </w:pPr>
    </w:p>
    <w:p w14:paraId="7F25079A" w14:textId="2B2910A2" w:rsidR="00771B1D" w:rsidRPr="00A1366C" w:rsidRDefault="00177778" w:rsidP="00771B1D">
      <w:pPr>
        <w:pStyle w:val="ListParagraph"/>
        <w:numPr>
          <w:ilvl w:val="0"/>
          <w:numId w:val="82"/>
        </w:numPr>
        <w:spacing w:after="0" w:line="240" w:lineRule="auto"/>
        <w:jc w:val="both"/>
        <w:rPr>
          <w:rFonts w:eastAsia="Times New Roman" w:cstheme="minorHAnsi"/>
        </w:rPr>
      </w:pPr>
      <w:r>
        <w:rPr>
          <w:rFonts w:eastAsia="Times New Roman" w:cstheme="minorHAnsi"/>
        </w:rPr>
        <w:t>S</w:t>
      </w:r>
      <w:r w:rsidR="00771B1D" w:rsidRPr="00A1366C">
        <w:rPr>
          <w:rFonts w:eastAsia="Times New Roman" w:cstheme="minorHAnsi"/>
        </w:rPr>
        <w:t xml:space="preserve">e asigură că activitățile propuse a fi realizate prin proiect nu sunt prevăzute prin contractul de delegare ca investiții susținute financiar și asumate de operator, pe perioada valabilității contractului de finanțare, conform prevederilor prezentului ghid; </w:t>
      </w:r>
    </w:p>
    <w:p w14:paraId="4AA19E2C" w14:textId="77777777" w:rsidR="00771B1D" w:rsidRPr="00A1366C" w:rsidRDefault="00771B1D" w:rsidP="00771B1D">
      <w:pPr>
        <w:spacing w:after="0" w:line="240" w:lineRule="auto"/>
        <w:jc w:val="both"/>
        <w:rPr>
          <w:rFonts w:eastAsia="Times New Roman" w:cstheme="minorHAnsi"/>
        </w:rPr>
      </w:pPr>
    </w:p>
    <w:p w14:paraId="353DE84F" w14:textId="37A0F601" w:rsidR="00771B1D" w:rsidRPr="00A1366C" w:rsidRDefault="00771B1D" w:rsidP="00771B1D">
      <w:pPr>
        <w:pStyle w:val="ListParagraph"/>
        <w:numPr>
          <w:ilvl w:val="0"/>
          <w:numId w:val="82"/>
        </w:numPr>
        <w:spacing w:after="0" w:line="240" w:lineRule="auto"/>
        <w:jc w:val="both"/>
        <w:rPr>
          <w:rFonts w:eastAsia="Times New Roman" w:cstheme="minorHAnsi"/>
        </w:rPr>
      </w:pPr>
      <w:r w:rsidRPr="00A1366C">
        <w:rPr>
          <w:rFonts w:eastAsia="Times New Roman" w:cstheme="minorHAnsi"/>
        </w:rPr>
        <w:t>Acţionariatul OR este format exclusiv din membri ai ADI</w:t>
      </w:r>
      <w:r w:rsidR="005327C1">
        <w:rPr>
          <w:rFonts w:eastAsia="Times New Roman" w:cstheme="minorHAnsi"/>
        </w:rPr>
        <w:t xml:space="preserve"> </w:t>
      </w:r>
      <w:r w:rsidRPr="00A1366C">
        <w:rPr>
          <w:rFonts w:eastAsia="Times New Roman" w:cstheme="minorHAnsi"/>
        </w:rPr>
        <w:t xml:space="preserve">existente, constituită din </w:t>
      </w:r>
      <w:r w:rsidR="005327C1" w:rsidRPr="005327C1">
        <w:rPr>
          <w:rFonts w:eastAsia="Times New Roman" w:cstheme="minorHAnsi"/>
        </w:rPr>
        <w:t>unitățile administrativ teritoriale</w:t>
      </w:r>
      <w:r w:rsidRPr="00A1366C">
        <w:rPr>
          <w:rFonts w:eastAsia="Times New Roman" w:cstheme="minorHAnsi"/>
        </w:rPr>
        <w:t xml:space="preserve"> în aria cărora operează compania şi consiliul judeţean asociat acestora, după caz, şi în numele cărora promovează proiectele regionale/integrate de management al apei şi apei uzate, OR fiind astfel o companie de interes public şi finanţată prin fonduri publice; </w:t>
      </w:r>
    </w:p>
    <w:p w14:paraId="2305EEE0" w14:textId="77777777" w:rsidR="00771B1D" w:rsidRPr="00A1366C" w:rsidRDefault="00771B1D" w:rsidP="00771B1D">
      <w:pPr>
        <w:spacing w:after="0" w:line="240" w:lineRule="auto"/>
        <w:jc w:val="both"/>
        <w:rPr>
          <w:rFonts w:eastAsia="Times New Roman" w:cstheme="minorHAnsi"/>
        </w:rPr>
      </w:pPr>
    </w:p>
    <w:p w14:paraId="35A9C87D" w14:textId="6984E5CB" w:rsidR="00771B1D" w:rsidRPr="00B968A5" w:rsidRDefault="00771B1D" w:rsidP="00B968A5">
      <w:pPr>
        <w:pStyle w:val="ListParagraph"/>
        <w:spacing w:after="0" w:line="240" w:lineRule="auto"/>
        <w:jc w:val="both"/>
        <w:rPr>
          <w:rFonts w:eastAsia="Times New Roman" w:cstheme="minorHAnsi"/>
        </w:rPr>
      </w:pPr>
      <w:r w:rsidRPr="008E6AE1">
        <w:rPr>
          <w:rFonts w:eastAsia="Times New Roman" w:cstheme="minorHAnsi"/>
        </w:rPr>
        <w:t xml:space="preserve">ADI existent se poate extinde prin includerea de noi membri, </w:t>
      </w:r>
      <w:r w:rsidR="00C76DFF" w:rsidRPr="008E6AE1">
        <w:rPr>
          <w:rFonts w:eastAsia="Times New Roman" w:cstheme="minorHAnsi"/>
        </w:rPr>
        <w:t>î</w:t>
      </w:r>
      <w:r w:rsidRPr="008E6AE1">
        <w:rPr>
          <w:rFonts w:eastAsia="Times New Roman" w:cstheme="minorHAnsi"/>
        </w:rPr>
        <w:t>nsă această procedură trebuie finalizată, inclusiv în ceea ce privește demersurile necesare pentru asigurarea opozabilității față de terți.</w:t>
      </w:r>
    </w:p>
    <w:p w14:paraId="4D7D3754" w14:textId="77777777" w:rsidR="00771B1D" w:rsidRPr="00A1366C" w:rsidRDefault="00771B1D" w:rsidP="00771B1D">
      <w:pPr>
        <w:spacing w:after="0" w:line="240" w:lineRule="auto"/>
        <w:jc w:val="both"/>
        <w:rPr>
          <w:rFonts w:eastAsia="Times New Roman" w:cstheme="minorHAnsi"/>
        </w:rPr>
      </w:pPr>
    </w:p>
    <w:p w14:paraId="57C07C23" w14:textId="2A709070" w:rsidR="00771B1D" w:rsidRPr="00A1366C" w:rsidRDefault="008E6AE1" w:rsidP="00771B1D">
      <w:pPr>
        <w:pStyle w:val="ListParagraph"/>
        <w:numPr>
          <w:ilvl w:val="0"/>
          <w:numId w:val="82"/>
        </w:numPr>
        <w:spacing w:after="0" w:line="240" w:lineRule="auto"/>
        <w:jc w:val="both"/>
        <w:rPr>
          <w:rFonts w:eastAsia="Times New Roman" w:cstheme="minorHAnsi"/>
        </w:rPr>
      </w:pPr>
      <w:r>
        <w:rPr>
          <w:rFonts w:eastAsia="Times New Roman" w:cstheme="minorHAnsi"/>
        </w:rPr>
        <w:t>P</w:t>
      </w:r>
      <w:r w:rsidR="00771B1D" w:rsidRPr="00A1366C">
        <w:rPr>
          <w:rFonts w:eastAsia="Times New Roman" w:cstheme="minorHAnsi"/>
        </w:rPr>
        <w:t xml:space="preserve">articipă la sistemul de </w:t>
      </w:r>
      <w:r w:rsidR="00771B1D" w:rsidRPr="00ED6415">
        <w:rPr>
          <w:rFonts w:eastAsia="Times New Roman" w:cstheme="minorHAnsi"/>
          <w:i/>
          <w:iCs/>
        </w:rPr>
        <w:t xml:space="preserve">benchmarking </w:t>
      </w:r>
      <w:r w:rsidR="00771B1D" w:rsidRPr="00A1366C">
        <w:rPr>
          <w:rFonts w:eastAsia="Times New Roman" w:cstheme="minorHAnsi"/>
        </w:rPr>
        <w:t>cel puțin în anul calendaristic anterior depunerii cererii de finanțare, având în vedere obligația acestora de a performa ca întreprinderi bine gestionate și dotate în mod corespunzător care să furnizeze serviciile la cel mai mic cost pentru comunitate;</w:t>
      </w:r>
    </w:p>
    <w:p w14:paraId="0E6736C4" w14:textId="77777777" w:rsidR="00771B1D" w:rsidRPr="00A1366C" w:rsidRDefault="00771B1D" w:rsidP="00771B1D">
      <w:pPr>
        <w:spacing w:after="0" w:line="240" w:lineRule="auto"/>
        <w:jc w:val="both"/>
        <w:rPr>
          <w:rFonts w:eastAsia="Times New Roman" w:cstheme="minorHAnsi"/>
        </w:rPr>
      </w:pPr>
    </w:p>
    <w:p w14:paraId="28ACADD5" w14:textId="77777777" w:rsidR="00771B1D" w:rsidRPr="00A1366C" w:rsidRDefault="00771B1D" w:rsidP="00622C08">
      <w:pPr>
        <w:pStyle w:val="ListParagraph"/>
        <w:spacing w:after="0" w:line="240" w:lineRule="auto"/>
        <w:jc w:val="both"/>
        <w:rPr>
          <w:rFonts w:eastAsia="Times New Roman" w:cstheme="minorHAnsi"/>
        </w:rPr>
      </w:pPr>
      <w:r w:rsidRPr="00A1366C">
        <w:rPr>
          <w:rFonts w:eastAsia="Times New Roman" w:cstheme="minorHAnsi"/>
        </w:rPr>
        <w:t>Se va verifica de către AM prin solicitarea de informații de la ARA în baza unui protocol de colaborare, după caz.</w:t>
      </w:r>
    </w:p>
    <w:p w14:paraId="039599CD" w14:textId="77777777" w:rsidR="00771B1D" w:rsidRPr="00A1366C" w:rsidRDefault="00771B1D" w:rsidP="00771B1D">
      <w:pPr>
        <w:spacing w:after="0" w:line="240" w:lineRule="auto"/>
        <w:jc w:val="both"/>
        <w:rPr>
          <w:rFonts w:eastAsia="Times New Roman" w:cstheme="minorHAnsi"/>
        </w:rPr>
      </w:pPr>
    </w:p>
    <w:p w14:paraId="594ED433" w14:textId="347D1AED" w:rsidR="00C61EF2" w:rsidRPr="00A64E0B" w:rsidRDefault="008E6AE1" w:rsidP="00622C08">
      <w:pPr>
        <w:pStyle w:val="ListParagraph"/>
        <w:numPr>
          <w:ilvl w:val="0"/>
          <w:numId w:val="82"/>
        </w:numPr>
        <w:spacing w:after="0" w:line="240" w:lineRule="auto"/>
        <w:jc w:val="both"/>
        <w:rPr>
          <w:rFonts w:cstheme="minorHAnsi"/>
          <w:iCs/>
        </w:rPr>
      </w:pPr>
      <w:r>
        <w:rPr>
          <w:rFonts w:eastAsia="Times New Roman" w:cstheme="minorHAnsi"/>
        </w:rPr>
        <w:t>I</w:t>
      </w:r>
      <w:r w:rsidR="00771B1D" w:rsidRPr="00A1366C">
        <w:rPr>
          <w:rFonts w:eastAsia="Times New Roman" w:cstheme="minorHAnsi"/>
        </w:rPr>
        <w:t>mplementează măsuri de reducere a pierderilor, de management al activelor și de eficientizare la nivelul său în conformitate cu planul de afaceri și de investiții/investitii în derulare depus/avizat de ANRSC în baza Ordinului președintelui ANRSC nr. 230/2022.</w:t>
      </w:r>
    </w:p>
    <w:p w14:paraId="12CCD82B" w14:textId="77777777" w:rsidR="00C76DFF" w:rsidRDefault="00C76DFF" w:rsidP="00C61EF2">
      <w:pPr>
        <w:spacing w:after="0" w:line="240" w:lineRule="auto"/>
        <w:jc w:val="both"/>
        <w:rPr>
          <w:rFonts w:cstheme="minorHAnsi"/>
          <w:b/>
          <w:bCs/>
          <w:iCs/>
          <w:color w:val="FF0000"/>
        </w:rPr>
      </w:pPr>
    </w:p>
    <w:p w14:paraId="402F9B51" w14:textId="7091573E" w:rsidR="00C61EF2" w:rsidRPr="00A64E0B" w:rsidRDefault="00C61EF2" w:rsidP="00C61EF2">
      <w:pPr>
        <w:spacing w:after="0" w:line="240" w:lineRule="auto"/>
        <w:jc w:val="both"/>
        <w:rPr>
          <w:rFonts w:cstheme="minorHAnsi"/>
          <w:b/>
          <w:bCs/>
          <w:iCs/>
          <w:color w:val="FF0000"/>
        </w:rPr>
      </w:pPr>
      <w:r w:rsidRPr="00A64E0B">
        <w:rPr>
          <w:rFonts w:cstheme="minorHAnsi"/>
          <w:b/>
          <w:bCs/>
          <w:iCs/>
          <w:color w:val="FF0000"/>
        </w:rPr>
        <w:t>Atenție !</w:t>
      </w:r>
    </w:p>
    <w:p w14:paraId="7D6656C0" w14:textId="77777777" w:rsidR="00C61EF2" w:rsidRPr="00A64E0B" w:rsidRDefault="00C61EF2" w:rsidP="00C61EF2">
      <w:pPr>
        <w:spacing w:after="0" w:line="240" w:lineRule="auto"/>
        <w:jc w:val="both"/>
        <w:rPr>
          <w:rFonts w:cstheme="minorHAnsi"/>
          <w:b/>
          <w:bCs/>
          <w:iCs/>
          <w:color w:val="FF0000"/>
        </w:rPr>
      </w:pPr>
    </w:p>
    <w:p w14:paraId="5A1B0C45" w14:textId="3C2BA766" w:rsidR="00C61EF2" w:rsidRPr="00A64E0B" w:rsidRDefault="00C61EF2" w:rsidP="009E510E">
      <w:pPr>
        <w:spacing w:after="0" w:line="240" w:lineRule="auto"/>
        <w:jc w:val="both"/>
        <w:rPr>
          <w:rFonts w:cstheme="minorHAnsi"/>
        </w:rPr>
      </w:pPr>
      <w:r w:rsidRPr="00A64E0B">
        <w:rPr>
          <w:rFonts w:cstheme="minorHAnsi"/>
        </w:rPr>
        <w:lastRenderedPageBreak/>
        <w:t>Condițiile de eligibilitate ale solicitanților fac obiectul declarației unice depuse odată cu cererea de finanțare, urmând ca</w:t>
      </w:r>
      <w:r w:rsidR="00067AF3">
        <w:rPr>
          <w:rFonts w:cstheme="minorHAnsi"/>
        </w:rPr>
        <w:t>,</w:t>
      </w:r>
      <w:r w:rsidRPr="00A64E0B">
        <w:rPr>
          <w:rFonts w:cstheme="minorHAnsi"/>
        </w:rPr>
        <w:t xml:space="preserve"> la încheierea </w:t>
      </w:r>
      <w:r w:rsidR="00C76DFF">
        <w:rPr>
          <w:rFonts w:cstheme="minorHAnsi"/>
        </w:rPr>
        <w:t xml:space="preserve">actului adițional la </w:t>
      </w:r>
      <w:r w:rsidRPr="00A64E0B">
        <w:rPr>
          <w:rFonts w:cstheme="minorHAnsi"/>
        </w:rPr>
        <w:t>contractul de finanțare</w:t>
      </w:r>
      <w:r w:rsidR="00C76DFF">
        <w:rPr>
          <w:rFonts w:cstheme="minorHAnsi"/>
        </w:rPr>
        <w:t>,</w:t>
      </w:r>
      <w:r w:rsidRPr="00A64E0B">
        <w:rPr>
          <w:rFonts w:cstheme="minorHAnsi"/>
        </w:rPr>
        <w:t xml:space="preserve"> solicitanții să facă dovada prin documente justificative a condițiilor de eligibilitate prevăzute prin prezentul ghid.</w:t>
      </w:r>
    </w:p>
    <w:p w14:paraId="5AB28B1B" w14:textId="77777777" w:rsidR="00C61EF2" w:rsidRPr="00A64E0B" w:rsidRDefault="00C61EF2" w:rsidP="009E510E">
      <w:pPr>
        <w:spacing w:after="0" w:line="240" w:lineRule="auto"/>
        <w:jc w:val="both"/>
        <w:rPr>
          <w:rFonts w:cstheme="minorHAnsi"/>
          <w:i/>
        </w:rPr>
      </w:pPr>
    </w:p>
    <w:p w14:paraId="0E8F750F" w14:textId="4EB32ECA" w:rsidR="00C61EF2" w:rsidRPr="00A64E0B" w:rsidRDefault="00C61EF2" w:rsidP="009E510E">
      <w:pPr>
        <w:spacing w:after="0" w:line="240" w:lineRule="auto"/>
        <w:jc w:val="both"/>
        <w:rPr>
          <w:rFonts w:cstheme="minorHAnsi"/>
        </w:rPr>
      </w:pPr>
      <w:r w:rsidRPr="00A64E0B">
        <w:rPr>
          <w:rFonts w:cstheme="minorHAnsi"/>
        </w:rPr>
        <w:t xml:space="preserve">Prin </w:t>
      </w:r>
      <w:r w:rsidR="009E510E">
        <w:rPr>
          <w:rFonts w:cstheme="minorHAnsi"/>
        </w:rPr>
        <w:t>d</w:t>
      </w:r>
      <w:r w:rsidRPr="00A64E0B">
        <w:rPr>
          <w:rFonts w:cstheme="minorHAnsi"/>
        </w:rPr>
        <w:t>eclarația unică, solicitantul confirmă îndeplinirea tuturor condițiilor de eligibilitate, inclusiv a condițiilor de evitare a dub</w:t>
      </w:r>
      <w:r w:rsidR="009A1FE7">
        <w:rPr>
          <w:rFonts w:cstheme="minorHAnsi"/>
        </w:rPr>
        <w:t>lei</w:t>
      </w:r>
      <w:r w:rsidRPr="00A64E0B">
        <w:rPr>
          <w:rFonts w:cstheme="minorHAnsi"/>
        </w:rPr>
        <w:t xml:space="preserve"> finanțări, conflictelor de interese, situație de întreprindere în dificultate/faliment, ajutor de stat, eligibilitate TVA, plata datoriilor la zi față de bugetul public, precum și </w:t>
      </w:r>
      <w:r w:rsidR="00067AF3">
        <w:rPr>
          <w:rFonts w:cstheme="minorHAnsi"/>
        </w:rPr>
        <w:t>face/</w:t>
      </w:r>
      <w:r w:rsidRPr="00A64E0B">
        <w:rPr>
          <w:rFonts w:cstheme="minorHAnsi"/>
        </w:rPr>
        <w:t>fac dovada altor condiții de eligibilitate ale solicitantului și ale proiectului prevăzute de prezentul ghid.</w:t>
      </w:r>
    </w:p>
    <w:p w14:paraId="308A89A8" w14:textId="77777777" w:rsidR="00C61EF2" w:rsidRPr="00A64E0B" w:rsidRDefault="00C61EF2" w:rsidP="009E510E">
      <w:pPr>
        <w:spacing w:after="0" w:line="240" w:lineRule="auto"/>
        <w:jc w:val="both"/>
        <w:rPr>
          <w:rFonts w:cstheme="minorHAnsi"/>
        </w:rPr>
      </w:pPr>
    </w:p>
    <w:p w14:paraId="4DCFB744" w14:textId="48D5FCA9" w:rsidR="00C61EF2" w:rsidRDefault="00C61EF2" w:rsidP="009E510E">
      <w:pPr>
        <w:spacing w:after="0" w:line="240" w:lineRule="auto"/>
        <w:jc w:val="both"/>
        <w:rPr>
          <w:rFonts w:cstheme="minorHAnsi"/>
        </w:rPr>
      </w:pPr>
      <w:bookmarkStart w:id="75" w:name="_Hlk134543189"/>
      <w:r w:rsidRPr="00A64E0B">
        <w:rPr>
          <w:rFonts w:cstheme="minorHAnsi"/>
        </w:rPr>
        <w:t>Aplicația MySMIS2021/SMIS2021+ va genera declarația unică, care va fi completată de solicitant și va fi semnată cu semnătură electronică de către reprezentantul legal al acestuia.</w:t>
      </w:r>
    </w:p>
    <w:p w14:paraId="29555A48" w14:textId="77777777" w:rsidR="009E510E" w:rsidRPr="00A64E0B" w:rsidRDefault="009E510E" w:rsidP="009E510E">
      <w:pPr>
        <w:spacing w:after="0" w:line="240" w:lineRule="auto"/>
        <w:jc w:val="both"/>
        <w:rPr>
          <w:rFonts w:cstheme="minorHAnsi"/>
        </w:rPr>
      </w:pPr>
    </w:p>
    <w:p w14:paraId="34B67F40" w14:textId="544AB1F7" w:rsidR="00C61EF2" w:rsidRPr="00A64E0B" w:rsidRDefault="00C61EF2" w:rsidP="009E510E">
      <w:pPr>
        <w:spacing w:after="0" w:line="240" w:lineRule="auto"/>
        <w:jc w:val="both"/>
        <w:rPr>
          <w:rFonts w:cstheme="minorHAnsi"/>
        </w:rPr>
      </w:pPr>
      <w:r w:rsidRPr="00A64E0B">
        <w:rPr>
          <w:rFonts w:cstheme="minorHAnsi"/>
        </w:rPr>
        <w:t>Autoritatea de management sesizează organele de urmărire penală,  atunci când constată că una sau mai multe declarații depu</w:t>
      </w:r>
      <w:r w:rsidR="00067AF3">
        <w:rPr>
          <w:rFonts w:cstheme="minorHAnsi"/>
        </w:rPr>
        <w:t xml:space="preserve">se de solicitanți </w:t>
      </w:r>
      <w:r w:rsidRPr="00A64E0B">
        <w:rPr>
          <w:rFonts w:cstheme="minorHAnsi"/>
        </w:rPr>
        <w:t>sunt false, inexacte sau conțin informații eronate care pot conduce la decizii eronate de către autoritățile de management, în termenele prevăzute de legislația în vigoare aplicabilă, calculate de la data constatării acestor stări de fapt.</w:t>
      </w:r>
    </w:p>
    <w:bookmarkEnd w:id="75"/>
    <w:p w14:paraId="12637928" w14:textId="77777777" w:rsidR="002F31D2" w:rsidRPr="00A64E0B" w:rsidRDefault="002F31D2" w:rsidP="00C61EF2">
      <w:pPr>
        <w:jc w:val="both"/>
        <w:rPr>
          <w:rFonts w:cstheme="minorHAnsi"/>
          <w:color w:val="0070C0"/>
        </w:rPr>
      </w:pPr>
    </w:p>
    <w:p w14:paraId="0BBA502D" w14:textId="5B70ACE7" w:rsidR="00B23EDE" w:rsidRDefault="00B23EDE" w:rsidP="008D3D73">
      <w:pPr>
        <w:pStyle w:val="Heading3"/>
      </w:pPr>
      <w:bookmarkStart w:id="76" w:name="_Toc141442813"/>
      <w:bookmarkStart w:id="77" w:name="_Hlk134543218"/>
      <w:r w:rsidRPr="00A64E0B">
        <w:t>5.1.2 Categorii de solicitanți eligibili</w:t>
      </w:r>
      <w:bookmarkEnd w:id="76"/>
    </w:p>
    <w:p w14:paraId="0CA61088" w14:textId="77777777" w:rsidR="00D517D9" w:rsidRPr="00D517D9" w:rsidRDefault="00D517D9" w:rsidP="00D517D9"/>
    <w:p w14:paraId="7321FD12" w14:textId="1D920B0F" w:rsidR="0022018A" w:rsidRPr="00A64E0B" w:rsidRDefault="0022018A" w:rsidP="0022018A">
      <w:pPr>
        <w:spacing w:after="0" w:line="240" w:lineRule="auto"/>
        <w:jc w:val="both"/>
        <w:rPr>
          <w:rFonts w:eastAsia="Times New Roman" w:cstheme="minorHAnsi"/>
          <w:b/>
          <w:bCs/>
          <w:color w:val="0070C0"/>
        </w:rPr>
      </w:pPr>
      <w:r w:rsidRPr="00A64E0B">
        <w:rPr>
          <w:rFonts w:eastAsia="Times New Roman" w:cstheme="minorHAnsi"/>
        </w:rPr>
        <w:t xml:space="preserve">Solicitanții eligibili și baza legală pentru fiecare tip de activitate și apel în parte sunt detaliați în cadrul </w:t>
      </w:r>
      <w:r w:rsidR="00CF71BD" w:rsidRPr="00A64E0B">
        <w:rPr>
          <w:rFonts w:eastAsia="Times New Roman" w:cstheme="minorHAnsi"/>
          <w:b/>
          <w:bCs/>
          <w:color w:val="0070C0"/>
        </w:rPr>
        <w:t>tabelului de mai jos:</w:t>
      </w:r>
    </w:p>
    <w:bookmarkEnd w:id="77"/>
    <w:p w14:paraId="6B0E0C52" w14:textId="77777777" w:rsidR="00CF71BD" w:rsidRPr="00A64E0B" w:rsidRDefault="00CF71BD" w:rsidP="0022018A">
      <w:pPr>
        <w:spacing w:after="0" w:line="240" w:lineRule="auto"/>
        <w:jc w:val="both"/>
        <w:rPr>
          <w:rFonts w:eastAsia="Times New Roman" w:cstheme="minorHAnsi"/>
          <w:b/>
          <w:bCs/>
          <w:color w:val="0070C0"/>
        </w:rPr>
      </w:pPr>
    </w:p>
    <w:p w14:paraId="48361A46" w14:textId="77777777" w:rsidR="00CF71BD" w:rsidRPr="00A64E0B" w:rsidRDefault="00CF71BD" w:rsidP="00CF71BD">
      <w:pPr>
        <w:rPr>
          <w:rFonts w:cstheme="minorHAnsi"/>
          <w:i/>
        </w:rPr>
      </w:pPr>
    </w:p>
    <w:tbl>
      <w:tblPr>
        <w:tblStyle w:val="GridTable4-Accent1"/>
        <w:tblW w:w="9728" w:type="dxa"/>
        <w:tblLook w:val="04A0" w:firstRow="1" w:lastRow="0" w:firstColumn="1" w:lastColumn="0" w:noHBand="0" w:noVBand="1"/>
      </w:tblPr>
      <w:tblGrid>
        <w:gridCol w:w="3237"/>
        <w:gridCol w:w="6491"/>
      </w:tblGrid>
      <w:tr w:rsidR="00CF71BD" w:rsidRPr="00A64E0B" w14:paraId="3DCB3836" w14:textId="77777777" w:rsidTr="004149EF">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237" w:type="dxa"/>
          </w:tcPr>
          <w:p w14:paraId="5E9AD4CE" w14:textId="41F319DE" w:rsidR="00CF71BD" w:rsidRPr="00A64E0B" w:rsidRDefault="00DC2775" w:rsidP="00D517D9">
            <w:pPr>
              <w:jc w:val="both"/>
              <w:rPr>
                <w:rFonts w:cstheme="minorHAnsi"/>
              </w:rPr>
            </w:pPr>
            <w:r>
              <w:rPr>
                <w:rFonts w:cstheme="minorHAnsi"/>
                <w:color w:val="231F20"/>
              </w:rPr>
              <w:t>Apel</w:t>
            </w:r>
          </w:p>
        </w:tc>
        <w:tc>
          <w:tcPr>
            <w:tcW w:w="6491" w:type="dxa"/>
          </w:tcPr>
          <w:p w14:paraId="74E2D9D2" w14:textId="393B3004" w:rsidR="00CF71BD" w:rsidRPr="00A64E0B" w:rsidRDefault="00C50825" w:rsidP="008D3D73">
            <w:pPr>
              <w:pStyle w:val="Heading3"/>
              <w:cnfStyle w:val="100000000000" w:firstRow="1" w:lastRow="0" w:firstColumn="0" w:lastColumn="0" w:oddVBand="0" w:evenVBand="0" w:oddHBand="0" w:evenHBand="0" w:firstRowFirstColumn="0" w:firstRowLastColumn="0" w:lastRowFirstColumn="0" w:lastRowLastColumn="0"/>
            </w:pPr>
            <w:r>
              <w:t>Solicitanți eligibili</w:t>
            </w:r>
          </w:p>
        </w:tc>
      </w:tr>
      <w:tr w:rsidR="00CF71BD" w:rsidRPr="00A64E0B" w14:paraId="6391D1B9" w14:textId="77777777" w:rsidTr="004149EF">
        <w:trPr>
          <w:cnfStyle w:val="000000100000" w:firstRow="0" w:lastRow="0" w:firstColumn="0" w:lastColumn="0" w:oddVBand="0" w:evenVBand="0" w:oddHBand="1" w:evenHBand="0" w:firstRowFirstColumn="0" w:firstRowLastColumn="0" w:lastRowFirstColumn="0" w:lastRowLastColumn="0"/>
          <w:trHeight w:val="95"/>
        </w:trPr>
        <w:tc>
          <w:tcPr>
            <w:cnfStyle w:val="001000000000" w:firstRow="0" w:lastRow="0" w:firstColumn="1" w:lastColumn="0" w:oddVBand="0" w:evenVBand="0" w:oddHBand="0" w:evenHBand="0" w:firstRowFirstColumn="0" w:firstRowLastColumn="0" w:lastRowFirstColumn="0" w:lastRowLastColumn="0"/>
            <w:tcW w:w="9728" w:type="dxa"/>
            <w:gridSpan w:val="2"/>
          </w:tcPr>
          <w:p w14:paraId="38385140" w14:textId="77777777" w:rsidR="00CF71BD" w:rsidRPr="00A64E0B" w:rsidRDefault="00CF71BD" w:rsidP="00C5068A">
            <w:pPr>
              <w:pStyle w:val="ListParagraph"/>
              <w:numPr>
                <w:ilvl w:val="0"/>
                <w:numId w:val="23"/>
              </w:numPr>
              <w:jc w:val="both"/>
              <w:rPr>
                <w:rFonts w:cstheme="minorHAnsi"/>
                <w:iCs/>
              </w:rPr>
            </w:pPr>
            <w:r w:rsidRPr="00A64E0B">
              <w:rPr>
                <w:rFonts w:cstheme="minorHAnsi"/>
                <w:b w:val="0"/>
                <w:bCs w:val="0"/>
                <w:color w:val="0070C0"/>
              </w:rPr>
              <w:t>Proiecte regionale de apă şi apă uzată</w:t>
            </w:r>
          </w:p>
        </w:tc>
      </w:tr>
      <w:tr w:rsidR="00CF71BD" w:rsidRPr="00A64E0B" w14:paraId="6B49BC3F" w14:textId="77777777" w:rsidTr="004149EF">
        <w:trPr>
          <w:trHeight w:val="603"/>
        </w:trPr>
        <w:tc>
          <w:tcPr>
            <w:cnfStyle w:val="001000000000" w:firstRow="0" w:lastRow="0" w:firstColumn="1" w:lastColumn="0" w:oddVBand="0" w:evenVBand="0" w:oddHBand="0" w:evenHBand="0" w:firstRowFirstColumn="0" w:firstRowLastColumn="0" w:lastRowFirstColumn="0" w:lastRowLastColumn="0"/>
            <w:tcW w:w="3237" w:type="dxa"/>
          </w:tcPr>
          <w:p w14:paraId="6C279F5D" w14:textId="77777777" w:rsidR="00CF71BD" w:rsidRPr="00A64E0B" w:rsidRDefault="00CF71BD" w:rsidP="00141F0D">
            <w:pPr>
              <w:jc w:val="both"/>
              <w:rPr>
                <w:rFonts w:cstheme="minorHAnsi"/>
                <w:iCs/>
              </w:rPr>
            </w:pPr>
          </w:p>
          <w:p w14:paraId="3E4DD898" w14:textId="05216DB6" w:rsidR="00CF71BD" w:rsidRPr="00A64E0B" w:rsidRDefault="00771B1D" w:rsidP="00141F0D">
            <w:pPr>
              <w:jc w:val="both"/>
              <w:rPr>
                <w:rFonts w:cstheme="minorHAnsi"/>
                <w:iCs/>
              </w:rPr>
            </w:pPr>
            <w:r>
              <w:rPr>
                <w:rFonts w:cstheme="minorHAnsi"/>
              </w:rPr>
              <w:t>Apel de proiecte</w:t>
            </w:r>
            <w:r w:rsidR="00CF71BD" w:rsidRPr="00A64E0B">
              <w:rPr>
                <w:rFonts w:cstheme="minorHAnsi"/>
              </w:rPr>
              <w:t xml:space="preserve"> pentru finanțarea proiectelor pentru care a fost aplicabil mecanismul de finanțare descris la art. I din OUG 109/2022</w:t>
            </w:r>
          </w:p>
        </w:tc>
        <w:tc>
          <w:tcPr>
            <w:tcW w:w="6491" w:type="dxa"/>
          </w:tcPr>
          <w:p w14:paraId="4B7B1097" w14:textId="3404B866" w:rsidR="00CF71BD" w:rsidRPr="00A64E0B" w:rsidRDefault="00CF71BD"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A64E0B">
              <w:rPr>
                <w:rFonts w:cstheme="minorHAnsi"/>
                <w:iCs/>
              </w:rPr>
              <w:t xml:space="preserve">ADI prin OR </w:t>
            </w:r>
          </w:p>
          <w:p w14:paraId="4B3854BC" w14:textId="77777777" w:rsidR="00CF71BD" w:rsidRPr="00A64E0B" w:rsidRDefault="00CF71BD" w:rsidP="00C5068A">
            <w:pPr>
              <w:pStyle w:val="ListParagraph"/>
              <w:numPr>
                <w:ilvl w:val="0"/>
                <w:numId w:val="25"/>
              </w:num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A64E0B">
              <w:rPr>
                <w:rFonts w:cstheme="minorHAnsi"/>
                <w:iCs/>
              </w:rPr>
              <w:t>ADI - Asociațiile de dezvoltare intercomunitară cu obiect de activitate serviciul de alimentare cu apă și de canalizare.</w:t>
            </w:r>
          </w:p>
          <w:p w14:paraId="4B178F02" w14:textId="2355EC92" w:rsidR="00CF71BD" w:rsidRPr="00A64E0B" w:rsidRDefault="00CF71BD" w:rsidP="00C5068A">
            <w:pPr>
              <w:pStyle w:val="ListParagraph"/>
              <w:numPr>
                <w:ilvl w:val="0"/>
                <w:numId w:val="25"/>
              </w:numPr>
              <w:spacing w:line="252"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 xml:space="preserve">Operator regional al serviciului de alimentare cu apă și de canalizare - operatorul regional definit conform art. 2 lit. </w:t>
            </w:r>
            <w:r w:rsidRPr="004149EF">
              <w:rPr>
                <w:rFonts w:cstheme="minorHAnsi"/>
              </w:rPr>
              <w:t>h) din Legea nr. 51/2006</w:t>
            </w:r>
            <w:r w:rsidRPr="00A64E0B">
              <w:rPr>
                <w:rFonts w:cstheme="minorHAnsi"/>
              </w:rPr>
              <w:t>, republicată, cu completările ulterioare, care are dreptul exclusiv de a furniza/presta serviciul în aria de operare stabilită prin contractul de delegare a gestiunii serviciului;</w:t>
            </w:r>
          </w:p>
          <w:p w14:paraId="61D609FB" w14:textId="5345D20D" w:rsidR="00CF71BD" w:rsidRPr="00A64E0B" w:rsidRDefault="00CF71BD"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A64E0B">
              <w:rPr>
                <w:rFonts w:cstheme="minorHAnsi"/>
                <w:iCs/>
              </w:rPr>
              <w:t xml:space="preserve">Beneficiarii </w:t>
            </w:r>
            <w:r w:rsidR="00B329D3">
              <w:rPr>
                <w:rFonts w:cstheme="minorHAnsi"/>
                <w:iCs/>
              </w:rPr>
              <w:t xml:space="preserve">prezentului apel de proiecte </w:t>
            </w:r>
            <w:r w:rsidRPr="00A64E0B">
              <w:rPr>
                <w:rFonts w:cstheme="minorHAnsi"/>
                <w:iCs/>
              </w:rPr>
              <w:t xml:space="preserve">sunt detaliați în </w:t>
            </w:r>
            <w:r w:rsidRPr="004149EF">
              <w:rPr>
                <w:rFonts w:cstheme="minorHAnsi"/>
                <w:b/>
                <w:iCs/>
                <w:color w:val="0070C0"/>
              </w:rPr>
              <w:t>Anexa 1 la prezentul ghid.</w:t>
            </w:r>
          </w:p>
        </w:tc>
      </w:tr>
    </w:tbl>
    <w:p w14:paraId="0C61CBE7" w14:textId="77777777" w:rsidR="008E6AE1" w:rsidRDefault="008E6AE1" w:rsidP="008D3D73">
      <w:pPr>
        <w:pStyle w:val="Heading3"/>
      </w:pPr>
      <w:bookmarkStart w:id="78" w:name="_Hlk134543287"/>
    </w:p>
    <w:p w14:paraId="437C1AC1" w14:textId="44019945" w:rsidR="00B23EDE" w:rsidRPr="00A64E0B" w:rsidRDefault="00B23EDE" w:rsidP="008D3D73">
      <w:pPr>
        <w:pStyle w:val="Heading3"/>
      </w:pPr>
      <w:bookmarkStart w:id="79" w:name="_Toc141442815"/>
      <w:r w:rsidRPr="00A64E0B">
        <w:t>5.1.3 Categorii de parteneri eligibili</w:t>
      </w:r>
      <w:bookmarkEnd w:id="79"/>
    </w:p>
    <w:bookmarkEnd w:id="78"/>
    <w:p w14:paraId="79435FDC" w14:textId="662FA072" w:rsidR="003475EA" w:rsidRPr="001C3EF5" w:rsidRDefault="00771B1D" w:rsidP="003475EA">
      <w:pPr>
        <w:rPr>
          <w:rFonts w:cstheme="minorHAnsi"/>
          <w:i/>
          <w:iCs/>
        </w:rPr>
      </w:pPr>
      <w:r w:rsidRPr="001C3EF5">
        <w:rPr>
          <w:rFonts w:cstheme="minorHAnsi"/>
          <w:i/>
          <w:iCs/>
        </w:rPr>
        <w:t>Nu se aplica</w:t>
      </w:r>
    </w:p>
    <w:p w14:paraId="76D1A700" w14:textId="5E616800" w:rsidR="00C61EF2" w:rsidRPr="00A64E0B" w:rsidRDefault="00C61EF2" w:rsidP="009A388C">
      <w:pPr>
        <w:pStyle w:val="Heading3"/>
      </w:pPr>
      <w:bookmarkStart w:id="80" w:name="_Toc141442816"/>
      <w:bookmarkStart w:id="81" w:name="_Hlk134543274"/>
      <w:r w:rsidRPr="00A64E0B">
        <w:t>5.1.4 Reguli și cerințe privind parteneriatul</w:t>
      </w:r>
      <w:bookmarkEnd w:id="80"/>
    </w:p>
    <w:bookmarkEnd w:id="81"/>
    <w:p w14:paraId="344122C3" w14:textId="77777777" w:rsidR="009A388C" w:rsidRDefault="009A388C" w:rsidP="00A1772C">
      <w:pPr>
        <w:spacing w:after="0" w:line="240" w:lineRule="auto"/>
        <w:jc w:val="both"/>
        <w:rPr>
          <w:rFonts w:eastAsia="Times New Roman" w:cstheme="minorHAnsi"/>
          <w:color w:val="000000"/>
          <w:bdr w:val="none" w:sz="0" w:space="0" w:color="auto" w:frame="1"/>
          <w:shd w:val="clear" w:color="auto" w:fill="FFFFFF"/>
        </w:rPr>
      </w:pPr>
    </w:p>
    <w:p w14:paraId="206FD8A7" w14:textId="2D67B496" w:rsidR="00B329D3" w:rsidRPr="00ED6415" w:rsidRDefault="00B329D3" w:rsidP="00A1772C">
      <w:pPr>
        <w:spacing w:after="0" w:line="240" w:lineRule="auto"/>
        <w:jc w:val="both"/>
        <w:rPr>
          <w:rStyle w:val="salnbdy"/>
          <w:rFonts w:cstheme="minorHAnsi"/>
          <w:i/>
          <w:iCs/>
          <w:color w:val="000000"/>
          <w:sz w:val="23"/>
          <w:szCs w:val="23"/>
          <w:bdr w:val="none" w:sz="0" w:space="0" w:color="auto" w:frame="1"/>
          <w:shd w:val="clear" w:color="auto" w:fill="FFFFFF"/>
        </w:rPr>
      </w:pPr>
      <w:r w:rsidRPr="00ED6415">
        <w:rPr>
          <w:rFonts w:eastAsia="Times New Roman" w:cstheme="minorHAnsi"/>
          <w:i/>
          <w:iCs/>
          <w:color w:val="000000"/>
          <w:bdr w:val="none" w:sz="0" w:space="0" w:color="auto" w:frame="1"/>
          <w:shd w:val="clear" w:color="auto" w:fill="FFFFFF"/>
        </w:rPr>
        <w:t>Nu se aplica</w:t>
      </w:r>
    </w:p>
    <w:p w14:paraId="3AA2AC2B" w14:textId="77777777" w:rsidR="00A1772C" w:rsidRPr="00B329D3" w:rsidRDefault="00A1772C" w:rsidP="0022018A">
      <w:pPr>
        <w:spacing w:after="0" w:line="240" w:lineRule="auto"/>
        <w:jc w:val="both"/>
        <w:rPr>
          <w:rFonts w:cstheme="minorHAnsi"/>
          <w:i/>
          <w:iCs/>
        </w:rPr>
      </w:pPr>
    </w:p>
    <w:p w14:paraId="072C1AF3" w14:textId="4541B32F" w:rsidR="0022018A" w:rsidRPr="00A64E0B" w:rsidRDefault="00C61EF2" w:rsidP="00E5096A">
      <w:pPr>
        <w:pStyle w:val="Heading2"/>
      </w:pPr>
      <w:bookmarkStart w:id="82" w:name="_Toc141442817"/>
      <w:bookmarkStart w:id="83" w:name="_Hlk134543368"/>
      <w:r w:rsidRPr="00A64E0B">
        <w:lastRenderedPageBreak/>
        <w:t>5</w:t>
      </w:r>
      <w:r w:rsidR="0022018A" w:rsidRPr="00A64E0B">
        <w:t>.2.</w:t>
      </w:r>
      <w:r w:rsidR="0022018A" w:rsidRPr="00A64E0B">
        <w:tab/>
        <w:t>Eligibilitatea activităților</w:t>
      </w:r>
      <w:bookmarkEnd w:id="82"/>
      <w:r w:rsidR="0022018A" w:rsidRPr="00A64E0B">
        <w:t xml:space="preserve"> </w:t>
      </w:r>
      <w:r w:rsidR="0022018A" w:rsidRPr="00A64E0B">
        <w:tab/>
      </w:r>
    </w:p>
    <w:p w14:paraId="42128C9B" w14:textId="77777777" w:rsidR="0022018A" w:rsidRPr="00A64E0B" w:rsidRDefault="0022018A" w:rsidP="0022018A">
      <w:pPr>
        <w:rPr>
          <w:rFonts w:cstheme="minorHAnsi"/>
        </w:rPr>
      </w:pPr>
    </w:p>
    <w:p w14:paraId="0D5370F0" w14:textId="77777777" w:rsidR="00C61EF2" w:rsidRPr="00A64E0B" w:rsidRDefault="00C61EF2" w:rsidP="009A388C">
      <w:pPr>
        <w:pStyle w:val="Heading3"/>
      </w:pPr>
      <w:bookmarkStart w:id="84" w:name="_Toc141442818"/>
      <w:r w:rsidRPr="00A64E0B">
        <w:t>5.2.1 Cerințe generale privind elibigilitatea activităților</w:t>
      </w:r>
      <w:bookmarkEnd w:id="84"/>
    </w:p>
    <w:bookmarkEnd w:id="83"/>
    <w:p w14:paraId="46874A6A" w14:textId="55205B69" w:rsidR="00C61EF2" w:rsidRPr="00A64E0B" w:rsidRDefault="00C61EF2" w:rsidP="0022018A">
      <w:pPr>
        <w:rPr>
          <w:rFonts w:cstheme="minorHAnsi"/>
        </w:rPr>
      </w:pPr>
    </w:p>
    <w:p w14:paraId="36BD5D32" w14:textId="2520CC8F" w:rsidR="001715F4" w:rsidRPr="00ED6415" w:rsidRDefault="001715F4" w:rsidP="00ED6415">
      <w:pPr>
        <w:pStyle w:val="ListParagraph"/>
        <w:numPr>
          <w:ilvl w:val="0"/>
          <w:numId w:val="32"/>
        </w:numPr>
        <w:jc w:val="both"/>
        <w:rPr>
          <w:rFonts w:eastAsia="Times New Roman" w:cstheme="minorHAnsi"/>
          <w:iCs/>
          <w:color w:val="000000"/>
        </w:rPr>
      </w:pPr>
      <w:r w:rsidRPr="00ED6415">
        <w:rPr>
          <w:rFonts w:eastAsia="Times New Roman" w:cstheme="minorHAnsi"/>
          <w:iCs/>
          <w:color w:val="000000"/>
        </w:rPr>
        <w:t>Proiectul este finanțat printr-un contract în vigoare încheiat cu MIPE</w:t>
      </w:r>
      <w:r w:rsidR="00B329D3" w:rsidRPr="00ED6415">
        <w:rPr>
          <w:rFonts w:eastAsia="Times New Roman" w:cstheme="minorHAnsi"/>
          <w:iCs/>
          <w:color w:val="000000"/>
        </w:rPr>
        <w:t xml:space="preserve"> </w:t>
      </w:r>
      <w:r w:rsidRPr="00ED6415">
        <w:rPr>
          <w:rFonts w:eastAsia="Times New Roman" w:cstheme="minorHAnsi"/>
          <w:iCs/>
          <w:color w:val="000000"/>
        </w:rPr>
        <w:t xml:space="preserve"> pentru activități și cheltuilei eligibile în conformitate cu Obiectivul specific 2.5, contribuind efectiv la îndeplinirea obiectivelor specifice ale PDD</w:t>
      </w:r>
      <w:r w:rsidR="008E6AE1" w:rsidRPr="00ED6415">
        <w:rPr>
          <w:rFonts w:eastAsia="Times New Roman" w:cstheme="minorHAnsi"/>
          <w:iCs/>
          <w:color w:val="000000"/>
        </w:rPr>
        <w:t>.</w:t>
      </w:r>
    </w:p>
    <w:p w14:paraId="638EFCC4" w14:textId="1E7C6E72" w:rsidR="0022018A" w:rsidRPr="001715F4" w:rsidRDefault="0022018A" w:rsidP="00C5068A">
      <w:pPr>
        <w:numPr>
          <w:ilvl w:val="0"/>
          <w:numId w:val="32"/>
        </w:numPr>
        <w:spacing w:after="0" w:line="240" w:lineRule="auto"/>
        <w:ind w:left="426" w:hanging="426"/>
        <w:jc w:val="both"/>
        <w:rPr>
          <w:rFonts w:eastAsia="Times New Roman" w:cstheme="minorHAnsi"/>
          <w:i/>
          <w:color w:val="000000"/>
        </w:rPr>
      </w:pPr>
      <w:r w:rsidRPr="00A64E0B">
        <w:rPr>
          <w:rFonts w:eastAsia="Times New Roman" w:cstheme="minorHAnsi"/>
          <w:color w:val="000000"/>
        </w:rPr>
        <w:t xml:space="preserve">Proiectul se încadrează în categoriile de acțiuni finanțabile </w:t>
      </w:r>
      <w:r w:rsidR="00B329D3">
        <w:rPr>
          <w:rFonts w:eastAsia="Times New Roman" w:cstheme="minorHAnsi"/>
          <w:color w:val="000000"/>
        </w:rPr>
        <w:t xml:space="preserve">din </w:t>
      </w:r>
      <w:r w:rsidRPr="00A64E0B">
        <w:rPr>
          <w:rFonts w:eastAsia="Times New Roman" w:cstheme="minorHAnsi"/>
          <w:color w:val="000000"/>
        </w:rPr>
        <w:t xml:space="preserve">PDD și </w:t>
      </w:r>
      <w:r w:rsidR="00B329D3" w:rsidRPr="00B329D3">
        <w:rPr>
          <w:rFonts w:eastAsia="Times New Roman" w:cstheme="minorHAnsi"/>
          <w:color w:val="000000"/>
        </w:rPr>
        <w:t>respectă condițiile prevăzute în cadrul secțiunii 3.6 a prezentului ghid</w:t>
      </w:r>
      <w:r w:rsidRPr="00A64E0B">
        <w:rPr>
          <w:rFonts w:eastAsia="Times New Roman" w:cstheme="minorHAnsi"/>
          <w:color w:val="000000"/>
        </w:rPr>
        <w:t>.</w:t>
      </w:r>
    </w:p>
    <w:p w14:paraId="68C0E9D3" w14:textId="77777777" w:rsidR="001715F4" w:rsidRPr="001C3EF5" w:rsidRDefault="001715F4" w:rsidP="001715F4">
      <w:pPr>
        <w:spacing w:after="0" w:line="240" w:lineRule="auto"/>
        <w:ind w:left="426"/>
        <w:jc w:val="both"/>
        <w:rPr>
          <w:rFonts w:eastAsia="Times New Roman" w:cstheme="minorHAnsi"/>
          <w:i/>
          <w:color w:val="000000"/>
        </w:rPr>
      </w:pPr>
    </w:p>
    <w:p w14:paraId="0A63DD2F" w14:textId="77777777" w:rsidR="00097B5A" w:rsidRPr="001C3EF5" w:rsidRDefault="00097B5A" w:rsidP="00097B5A">
      <w:pPr>
        <w:pStyle w:val="ListParagraph"/>
        <w:numPr>
          <w:ilvl w:val="0"/>
          <w:numId w:val="32"/>
        </w:numPr>
        <w:rPr>
          <w:rFonts w:eastAsia="Times New Roman" w:cstheme="minorHAnsi"/>
          <w:iCs/>
          <w:color w:val="000000"/>
        </w:rPr>
      </w:pPr>
      <w:r w:rsidRPr="001C3EF5">
        <w:rPr>
          <w:rFonts w:eastAsia="Times New Roman" w:cstheme="minorHAnsi"/>
          <w:iCs/>
          <w:color w:val="000000"/>
        </w:rPr>
        <w:t>Obiectivele proiectului sunt în concordanță și contribuie la indeplinirea Obiectivului Specific 2.5 al PDD.</w:t>
      </w:r>
    </w:p>
    <w:p w14:paraId="7F83CC9B" w14:textId="77777777" w:rsidR="0022018A" w:rsidRPr="00A64E0B" w:rsidRDefault="0022018A" w:rsidP="0022018A">
      <w:pPr>
        <w:pStyle w:val="ListParagraph"/>
        <w:spacing w:after="0" w:line="240" w:lineRule="auto"/>
        <w:ind w:left="426" w:hanging="426"/>
        <w:jc w:val="both"/>
        <w:rPr>
          <w:rFonts w:cstheme="minorHAnsi"/>
        </w:rPr>
      </w:pPr>
    </w:p>
    <w:p w14:paraId="204E4E02" w14:textId="26A5CAE1" w:rsidR="00097B5A" w:rsidRPr="006F0EFC" w:rsidRDefault="0022018A" w:rsidP="00097B5A">
      <w:pPr>
        <w:pStyle w:val="ListParagraph"/>
        <w:numPr>
          <w:ilvl w:val="0"/>
          <w:numId w:val="32"/>
        </w:numPr>
        <w:spacing w:after="0" w:line="240" w:lineRule="auto"/>
        <w:ind w:left="426" w:hanging="426"/>
        <w:jc w:val="both"/>
        <w:rPr>
          <w:rFonts w:cstheme="minorHAnsi"/>
        </w:rPr>
      </w:pPr>
      <w:r w:rsidRPr="00097B5A">
        <w:rPr>
          <w:rFonts w:cstheme="minorHAnsi"/>
        </w:rPr>
        <w:t xml:space="preserve">Pentru proiectele care implică operațiunile </w:t>
      </w:r>
      <w:r w:rsidR="00D84005" w:rsidRPr="00097B5A">
        <w:rPr>
          <w:rFonts w:cstheme="minorHAnsi"/>
        </w:rPr>
        <w:t xml:space="preserve">din domeniul de aplicare a </w:t>
      </w:r>
      <w:r w:rsidRPr="00097B5A">
        <w:rPr>
          <w:rFonts w:cstheme="minorHAnsi"/>
        </w:rPr>
        <w:t xml:space="preserve">condiției favorizante privind  actualizarea planificării investițiilor necesare în sectorul apei și apelor uzate se va avea în vedere includerea </w:t>
      </w:r>
      <w:r w:rsidRPr="00097B5A">
        <w:rPr>
          <w:rFonts w:eastAsia="Calibri" w:cstheme="minorHAnsi"/>
          <w:iCs/>
        </w:rPr>
        <w:t xml:space="preserve">aglomerărilor cu o populație mai mare de 2000 locuitori echivalenți </w:t>
      </w:r>
      <w:r w:rsidR="00097B5A">
        <w:rPr>
          <w:rFonts w:eastAsia="Calibri" w:cstheme="minorHAnsi"/>
          <w:iCs/>
        </w:rPr>
        <w:t>cu prioritate absolută pentru aglomerările mai mari de 10.000 l.e.,</w:t>
      </w:r>
      <w:r w:rsidR="00097B5A" w:rsidRPr="00A64E0B">
        <w:rPr>
          <w:rFonts w:eastAsia="Calibri" w:cstheme="minorHAnsi"/>
          <w:iCs/>
        </w:rPr>
        <w:t xml:space="preserve"> aferente proiectului în Planul Național de Investiții în domeniul apei/apei uzate</w:t>
      </w:r>
      <w:r w:rsidR="00A30C9B">
        <w:rPr>
          <w:rFonts w:eastAsia="Calibri" w:cstheme="minorHAnsi"/>
          <w:iCs/>
        </w:rPr>
        <w:t>.</w:t>
      </w:r>
      <w:r w:rsidR="00097B5A">
        <w:rPr>
          <w:rFonts w:eastAsia="Calibri" w:cstheme="minorHAnsi"/>
          <w:iCs/>
        </w:rPr>
        <w:t xml:space="preserve"> </w:t>
      </w:r>
    </w:p>
    <w:p w14:paraId="78C0288A" w14:textId="77777777" w:rsidR="0022018A" w:rsidRPr="00097B5A" w:rsidRDefault="0022018A" w:rsidP="001C3EF5">
      <w:pPr>
        <w:pStyle w:val="ListParagraph"/>
        <w:spacing w:after="0" w:line="240" w:lineRule="auto"/>
        <w:ind w:left="360"/>
        <w:jc w:val="both"/>
        <w:rPr>
          <w:rFonts w:cstheme="minorHAnsi"/>
        </w:rPr>
      </w:pPr>
    </w:p>
    <w:p w14:paraId="6165B77A" w14:textId="30797DE1" w:rsidR="00980115" w:rsidRPr="008E6AE1" w:rsidRDefault="0022018A" w:rsidP="00ED6415">
      <w:pPr>
        <w:pStyle w:val="ListParagraph"/>
        <w:numPr>
          <w:ilvl w:val="0"/>
          <w:numId w:val="32"/>
        </w:numPr>
        <w:spacing w:after="0" w:line="240" w:lineRule="auto"/>
        <w:ind w:left="426" w:hanging="426"/>
        <w:jc w:val="both"/>
        <w:rPr>
          <w:rFonts w:cstheme="minorHAnsi"/>
        </w:rPr>
      </w:pPr>
      <w:r w:rsidRPr="008E6AE1">
        <w:rPr>
          <w:rFonts w:cstheme="minorHAnsi"/>
        </w:rPr>
        <w:t xml:space="preserve">Investițiile </w:t>
      </w:r>
      <w:r w:rsidR="00097B5A" w:rsidRPr="008E6AE1">
        <w:rPr>
          <w:rFonts w:cstheme="minorHAnsi"/>
        </w:rPr>
        <w:t>propuse au la baz</w:t>
      </w:r>
      <w:r w:rsidR="00A30C9B" w:rsidRPr="008E6AE1">
        <w:rPr>
          <w:rFonts w:cstheme="minorHAnsi"/>
        </w:rPr>
        <w:t>ă</w:t>
      </w:r>
      <w:r w:rsidR="00097B5A" w:rsidRPr="008E6AE1">
        <w:rPr>
          <w:rFonts w:cstheme="minorHAnsi"/>
        </w:rPr>
        <w:t xml:space="preserve"> Master Planurile Judeţene reactualizate</w:t>
      </w:r>
      <w:r w:rsidR="008E6AE1" w:rsidRPr="008E6AE1">
        <w:rPr>
          <w:rFonts w:cstheme="minorHAnsi"/>
        </w:rPr>
        <w:t xml:space="preserve"> </w:t>
      </w:r>
      <w:r w:rsidR="00097B5A" w:rsidRPr="008E6AE1">
        <w:rPr>
          <w:rFonts w:cstheme="minorHAnsi"/>
        </w:rPr>
        <w:t xml:space="preserve">și sunt reflectate în cadrul Planului Național de Investiții. </w:t>
      </w:r>
    </w:p>
    <w:p w14:paraId="79CDDBC8" w14:textId="355C745D" w:rsidR="0022018A" w:rsidRPr="00097B5A" w:rsidRDefault="00097B5A" w:rsidP="001C3EF5">
      <w:pPr>
        <w:pStyle w:val="ListParagraph"/>
        <w:numPr>
          <w:ilvl w:val="0"/>
          <w:numId w:val="32"/>
        </w:numPr>
        <w:spacing w:after="0" w:line="240" w:lineRule="auto"/>
        <w:ind w:left="426" w:hanging="426"/>
        <w:jc w:val="both"/>
        <w:rPr>
          <w:rFonts w:cstheme="minorHAnsi"/>
        </w:rPr>
      </w:pPr>
      <w:r w:rsidRPr="00097B5A">
        <w:rPr>
          <w:rFonts w:cstheme="minorHAnsi"/>
        </w:rPr>
        <w:t>P</w:t>
      </w:r>
      <w:r w:rsidR="00980115" w:rsidRPr="00097B5A">
        <w:rPr>
          <w:rFonts w:cstheme="minorHAnsi"/>
        </w:rPr>
        <w:t>roiectul propun</w:t>
      </w:r>
      <w:r w:rsidR="008E6AE1">
        <w:rPr>
          <w:rFonts w:cstheme="minorHAnsi"/>
        </w:rPr>
        <w:t>e și</w:t>
      </w:r>
      <w:r w:rsidR="00980115" w:rsidRPr="00097B5A">
        <w:rPr>
          <w:rFonts w:cstheme="minorHAnsi"/>
        </w:rPr>
        <w:t xml:space="preserve"> măsuri și investiții  </w:t>
      </w:r>
      <w:r w:rsidR="007A0E72" w:rsidRPr="00097B5A">
        <w:rPr>
          <w:rFonts w:cstheme="minorHAnsi"/>
        </w:rPr>
        <w:t>c</w:t>
      </w:r>
      <w:r w:rsidRPr="00097B5A">
        <w:rPr>
          <w:rFonts w:cstheme="minorHAnsi"/>
        </w:rPr>
        <w:t>are</w:t>
      </w:r>
      <w:r w:rsidR="007A0E72" w:rsidRPr="00097B5A">
        <w:rPr>
          <w:rFonts w:cstheme="minorHAnsi"/>
        </w:rPr>
        <w:t xml:space="preserve"> se încadrează în codurile de intervenție ce au asociate</w:t>
      </w:r>
      <w:r w:rsidR="00980115" w:rsidRPr="00097B5A">
        <w:rPr>
          <w:rFonts w:cstheme="minorHAnsi"/>
        </w:rPr>
        <w:t xml:space="preserve"> conditia de eficienta energetica </w:t>
      </w:r>
      <w:r w:rsidR="007A0E72" w:rsidRPr="00097B5A">
        <w:rPr>
          <w:rFonts w:cstheme="minorHAnsi"/>
        </w:rPr>
        <w:t xml:space="preserve">în conformitate cu metodologia din </w:t>
      </w:r>
      <w:r w:rsidR="007A0E72" w:rsidRPr="00097B5A">
        <w:rPr>
          <w:rFonts w:cstheme="minorHAnsi"/>
          <w:b/>
          <w:bCs/>
          <w:color w:val="0070C0"/>
        </w:rPr>
        <w:t>anexa 1</w:t>
      </w:r>
      <w:r w:rsidR="00FB1B71">
        <w:rPr>
          <w:rFonts w:cstheme="minorHAnsi"/>
          <w:b/>
          <w:bCs/>
          <w:color w:val="0070C0"/>
        </w:rPr>
        <w:t>0</w:t>
      </w:r>
      <w:r w:rsidR="007A0E72" w:rsidRPr="00097B5A">
        <w:rPr>
          <w:rFonts w:cstheme="minorHAnsi"/>
          <w:b/>
          <w:bCs/>
          <w:color w:val="0070C0"/>
        </w:rPr>
        <w:t xml:space="preserve"> la prezentul ghid</w:t>
      </w:r>
      <w:r w:rsidRPr="00097B5A">
        <w:rPr>
          <w:rFonts w:cstheme="minorHAnsi"/>
          <w:b/>
          <w:bCs/>
          <w:color w:val="0070C0"/>
        </w:rPr>
        <w:t xml:space="preserve"> </w:t>
      </w:r>
      <w:r w:rsidRPr="001C3EF5">
        <w:rPr>
          <w:rFonts w:cstheme="minorHAnsi"/>
        </w:rPr>
        <w:t>(pentru investiții în apă minim 70% din investiții să îndeplinească criteriile de eficiență, pentru investițiile în apă uzată minim 50% din investiții să îndeplinească criteriile de eficiență conform Anexei I a Regulamentului 1060/2021).</w:t>
      </w:r>
      <w:r w:rsidR="007A0E72" w:rsidRPr="00097B5A">
        <w:rPr>
          <w:rFonts w:cstheme="minorHAnsi"/>
        </w:rPr>
        <w:t xml:space="preserve"> </w:t>
      </w:r>
    </w:p>
    <w:p w14:paraId="59E77754" w14:textId="77777777" w:rsidR="0022018A" w:rsidRPr="00A64E0B" w:rsidRDefault="0022018A" w:rsidP="0022018A">
      <w:pPr>
        <w:pStyle w:val="ListParagraph"/>
        <w:spacing w:after="0" w:line="240" w:lineRule="auto"/>
        <w:ind w:left="426"/>
        <w:jc w:val="both"/>
        <w:rPr>
          <w:rFonts w:cstheme="minorHAnsi"/>
        </w:rPr>
      </w:pPr>
    </w:p>
    <w:p w14:paraId="1FD9A9C9" w14:textId="0B3D45CF" w:rsidR="0022018A" w:rsidRPr="00A64E0B" w:rsidRDefault="0022018A" w:rsidP="00C5068A">
      <w:pPr>
        <w:pStyle w:val="ListParagraph"/>
        <w:numPr>
          <w:ilvl w:val="0"/>
          <w:numId w:val="32"/>
        </w:numPr>
        <w:spacing w:after="0" w:line="240" w:lineRule="auto"/>
        <w:ind w:left="426" w:hanging="426"/>
        <w:jc w:val="both"/>
        <w:rPr>
          <w:rFonts w:cstheme="minorHAnsi"/>
        </w:rPr>
      </w:pPr>
      <w:r w:rsidRPr="00A64E0B">
        <w:rPr>
          <w:rFonts w:cstheme="minorHAnsi"/>
        </w:rPr>
        <w:t>Proiectul prezintă cel mai bun raport între cuantumul sprijinului, activitățile desfășurate și îndeplinirea obiectivelor în conformitate cu Analiza Cost-Beneficiu, acolo unde este solicitată conform prevederilor prezentului ghid și a rezonabilității costurilor.</w:t>
      </w:r>
    </w:p>
    <w:p w14:paraId="7C533671" w14:textId="77777777" w:rsidR="0022018A" w:rsidRPr="00A64E0B" w:rsidRDefault="0022018A" w:rsidP="0022018A">
      <w:pPr>
        <w:pStyle w:val="ListParagraph"/>
        <w:spacing w:after="0" w:line="240" w:lineRule="auto"/>
        <w:ind w:left="426" w:hanging="426"/>
        <w:jc w:val="both"/>
        <w:rPr>
          <w:rFonts w:cstheme="minorHAnsi"/>
        </w:rPr>
      </w:pPr>
    </w:p>
    <w:p w14:paraId="1F5C969F" w14:textId="60CD9C0D" w:rsidR="0022018A" w:rsidRPr="00A64E0B" w:rsidRDefault="0022018A" w:rsidP="00C5068A">
      <w:pPr>
        <w:pStyle w:val="ListParagraph"/>
        <w:numPr>
          <w:ilvl w:val="0"/>
          <w:numId w:val="32"/>
        </w:numPr>
        <w:spacing w:after="0" w:line="240" w:lineRule="auto"/>
        <w:ind w:left="426" w:hanging="426"/>
        <w:jc w:val="both"/>
        <w:rPr>
          <w:rFonts w:cstheme="minorHAnsi"/>
        </w:rPr>
      </w:pPr>
      <w:r w:rsidRPr="00A64E0B">
        <w:rPr>
          <w:rFonts w:cstheme="minorHAnsi"/>
        </w:rPr>
        <w:t>Proiectul și activitățile cuprinse în cadrul acestuia care intră sub incidența Directivei 2011/92/UE fac obiectul unei evaluări a impactului asupra mediului;</w:t>
      </w:r>
    </w:p>
    <w:p w14:paraId="3E0B181F" w14:textId="77777777" w:rsidR="0022018A" w:rsidRPr="00A64E0B" w:rsidRDefault="0022018A" w:rsidP="0022018A">
      <w:pPr>
        <w:pStyle w:val="ListParagraph"/>
        <w:spacing w:after="0" w:line="240" w:lineRule="auto"/>
        <w:ind w:left="426" w:hanging="426"/>
        <w:jc w:val="both"/>
        <w:rPr>
          <w:rFonts w:cstheme="minorHAnsi"/>
        </w:rPr>
      </w:pPr>
    </w:p>
    <w:p w14:paraId="4AA9263E" w14:textId="77777777" w:rsidR="0022018A" w:rsidRPr="00A64E0B" w:rsidRDefault="0022018A" w:rsidP="00C5068A">
      <w:pPr>
        <w:pStyle w:val="ListParagraph"/>
        <w:numPr>
          <w:ilvl w:val="0"/>
          <w:numId w:val="32"/>
        </w:numPr>
        <w:spacing w:after="0" w:line="240" w:lineRule="auto"/>
        <w:ind w:left="426" w:hanging="426"/>
        <w:jc w:val="both"/>
        <w:rPr>
          <w:rFonts w:cstheme="minorHAnsi"/>
        </w:rPr>
      </w:pPr>
      <w:r w:rsidRPr="00A64E0B">
        <w:rPr>
          <w:rFonts w:cstheme="minorHAnsi"/>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562CEF37" w14:textId="77777777" w:rsidR="0022018A" w:rsidRPr="00A64E0B" w:rsidRDefault="0022018A" w:rsidP="0022018A">
      <w:pPr>
        <w:pStyle w:val="ListParagraph"/>
        <w:spacing w:after="0" w:line="240" w:lineRule="auto"/>
        <w:ind w:left="426" w:hanging="426"/>
        <w:jc w:val="both"/>
        <w:rPr>
          <w:rFonts w:cstheme="minorHAnsi"/>
        </w:rPr>
      </w:pPr>
    </w:p>
    <w:p w14:paraId="14E1F0E4" w14:textId="5E48A355" w:rsidR="0022018A" w:rsidRPr="00A64E0B" w:rsidRDefault="0022018A" w:rsidP="00C5068A">
      <w:pPr>
        <w:pStyle w:val="ListParagraph"/>
        <w:numPr>
          <w:ilvl w:val="0"/>
          <w:numId w:val="32"/>
        </w:numPr>
        <w:spacing w:after="0" w:line="240" w:lineRule="auto"/>
        <w:ind w:left="426" w:hanging="426"/>
        <w:jc w:val="both"/>
        <w:rPr>
          <w:rFonts w:cstheme="minorHAnsi"/>
        </w:rPr>
      </w:pPr>
      <w:r w:rsidRPr="00A64E0B">
        <w:rPr>
          <w:rFonts w:cstheme="minorHAnsi"/>
        </w:rPr>
        <w:t>Proiectele nu includ activități care au făcut parte dintr-o operațiune care este relocată în conformitate cu art. 66 în conformitate cu articolul 65 alineatul (1) litera (a) din Regulamentul UE 1060/2021, cu modificările și completările ulterioare.</w:t>
      </w:r>
    </w:p>
    <w:p w14:paraId="3AE3217C" w14:textId="77777777" w:rsidR="0022018A" w:rsidRPr="00A64E0B" w:rsidRDefault="0022018A" w:rsidP="0022018A">
      <w:pPr>
        <w:pStyle w:val="ListParagraph"/>
        <w:spacing w:after="0" w:line="240" w:lineRule="auto"/>
        <w:ind w:left="426" w:hanging="426"/>
        <w:jc w:val="both"/>
        <w:rPr>
          <w:rFonts w:cstheme="minorHAnsi"/>
        </w:rPr>
      </w:pPr>
    </w:p>
    <w:p w14:paraId="368876E7" w14:textId="23AEE912" w:rsidR="0022018A" w:rsidRPr="00A64E0B" w:rsidRDefault="00A30C9B" w:rsidP="00C5068A">
      <w:pPr>
        <w:pStyle w:val="ListParagraph"/>
        <w:numPr>
          <w:ilvl w:val="0"/>
          <w:numId w:val="32"/>
        </w:numPr>
        <w:spacing w:after="0" w:line="240" w:lineRule="auto"/>
        <w:ind w:left="426" w:hanging="426"/>
        <w:jc w:val="both"/>
        <w:rPr>
          <w:rFonts w:cstheme="minorHAnsi"/>
        </w:rPr>
      </w:pPr>
      <w:r>
        <w:rPr>
          <w:rFonts w:cstheme="minorHAnsi"/>
        </w:rPr>
        <w:t>P</w:t>
      </w:r>
      <w:r w:rsidR="0022018A" w:rsidRPr="00A64E0B">
        <w:rPr>
          <w:rFonts w:cstheme="minorHAnsi"/>
        </w:rPr>
        <w:t>roiectul prevede asigurarea imunizării la schimbările climatice a investițiilor în infrastructură care au o durată de viață preconizată de cel puțin cinci ani</w:t>
      </w:r>
      <w:r>
        <w:rPr>
          <w:rFonts w:cstheme="minorHAnsi"/>
        </w:rPr>
        <w:t xml:space="preserve"> (după caz)</w:t>
      </w:r>
      <w:r w:rsidR="0022018A" w:rsidRPr="00A64E0B">
        <w:rPr>
          <w:rFonts w:cstheme="minorHAnsi"/>
        </w:rPr>
        <w:t xml:space="preserve">; </w:t>
      </w:r>
    </w:p>
    <w:p w14:paraId="2C464221" w14:textId="77777777" w:rsidR="0022018A" w:rsidRPr="00A64E0B" w:rsidRDefault="0022018A" w:rsidP="0022018A">
      <w:pPr>
        <w:pStyle w:val="ListParagraph"/>
        <w:spacing w:after="0" w:line="240" w:lineRule="auto"/>
        <w:ind w:left="426" w:hanging="426"/>
        <w:jc w:val="both"/>
        <w:rPr>
          <w:rFonts w:cstheme="minorHAnsi"/>
        </w:rPr>
      </w:pPr>
    </w:p>
    <w:p w14:paraId="1E63A709" w14:textId="77777777" w:rsidR="0022018A" w:rsidRPr="00A64E0B" w:rsidRDefault="0022018A" w:rsidP="00C5068A">
      <w:pPr>
        <w:pStyle w:val="ListParagraph"/>
        <w:numPr>
          <w:ilvl w:val="0"/>
          <w:numId w:val="32"/>
        </w:numPr>
        <w:spacing w:after="0" w:line="240" w:lineRule="auto"/>
        <w:ind w:left="426" w:hanging="426"/>
        <w:jc w:val="both"/>
        <w:rPr>
          <w:rFonts w:cstheme="minorHAnsi"/>
        </w:rPr>
      </w:pPr>
      <w:r w:rsidRPr="00A64E0B">
        <w:rPr>
          <w:rFonts w:cstheme="minorHAnsi"/>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700BBCD6" w14:textId="77777777" w:rsidR="0022018A" w:rsidRPr="00A64E0B" w:rsidRDefault="0022018A" w:rsidP="0022018A">
      <w:pPr>
        <w:pStyle w:val="ListParagraph"/>
        <w:ind w:left="426" w:hanging="426"/>
        <w:rPr>
          <w:rFonts w:cstheme="minorHAnsi"/>
        </w:rPr>
      </w:pPr>
    </w:p>
    <w:p w14:paraId="0D586345" w14:textId="4AE88F7D" w:rsidR="0022018A" w:rsidRDefault="0022018A" w:rsidP="00097B5A">
      <w:pPr>
        <w:pStyle w:val="ListParagraph"/>
        <w:numPr>
          <w:ilvl w:val="0"/>
          <w:numId w:val="32"/>
        </w:numPr>
        <w:ind w:left="426" w:hanging="426"/>
        <w:jc w:val="both"/>
        <w:rPr>
          <w:rFonts w:cstheme="minorHAnsi"/>
        </w:rPr>
      </w:pPr>
      <w:r w:rsidRPr="00097B5A">
        <w:rPr>
          <w:rFonts w:cstheme="minorHAnsi"/>
        </w:rPr>
        <w:t xml:space="preserve">Perioada </w:t>
      </w:r>
      <w:r w:rsidR="00097B5A" w:rsidRPr="00097B5A">
        <w:rPr>
          <w:rFonts w:cstheme="minorHAnsi"/>
        </w:rPr>
        <w:t>de implementare a proiectului se încadrează în perioada de eligibilitate a cheltuielilor (între 01.01.2021-31.12.2029).</w:t>
      </w:r>
    </w:p>
    <w:p w14:paraId="34E17201" w14:textId="77777777" w:rsidR="00097B5A" w:rsidRPr="00097B5A" w:rsidRDefault="00097B5A" w:rsidP="001C3EF5">
      <w:pPr>
        <w:pStyle w:val="ListParagraph"/>
        <w:rPr>
          <w:rFonts w:cstheme="minorHAnsi"/>
        </w:rPr>
      </w:pPr>
    </w:p>
    <w:p w14:paraId="002F1569" w14:textId="69876F60" w:rsidR="00097B5A" w:rsidRPr="00ED6415" w:rsidRDefault="00097B5A" w:rsidP="00ED6415">
      <w:pPr>
        <w:pStyle w:val="ListParagraph"/>
        <w:numPr>
          <w:ilvl w:val="0"/>
          <w:numId w:val="32"/>
        </w:numPr>
        <w:jc w:val="both"/>
        <w:rPr>
          <w:rFonts w:cstheme="minorHAnsi"/>
        </w:rPr>
      </w:pPr>
      <w:r w:rsidRPr="00ED6415">
        <w:rPr>
          <w:rFonts w:cstheme="minorHAnsi"/>
        </w:rPr>
        <w:t>Activitățile/cheltuielile pentru care se solicită finanţare PDD nu beneficiază/nu au beneficiat de finanţare din alte fonduri publice în ultimii 5 ani.</w:t>
      </w:r>
      <w:r w:rsidR="00A30C9B" w:rsidRPr="00ED6415">
        <w:rPr>
          <w:rFonts w:cstheme="minorHAnsi"/>
        </w:rPr>
        <w:t xml:space="preserve"> Pentru proiectele finanțate prin prezentul apel se vor aplica prevederile OUG nr. 109/2022, cu modificările și completările ulterioare.</w:t>
      </w:r>
    </w:p>
    <w:p w14:paraId="12E4F58F" w14:textId="77777777" w:rsidR="0022018A" w:rsidRPr="00A64E0B" w:rsidRDefault="0022018A" w:rsidP="0022018A">
      <w:pPr>
        <w:pStyle w:val="ListParagraph"/>
        <w:spacing w:after="0" w:line="240" w:lineRule="auto"/>
        <w:ind w:left="426" w:hanging="426"/>
        <w:jc w:val="both"/>
        <w:rPr>
          <w:rFonts w:cstheme="minorHAnsi"/>
        </w:rPr>
      </w:pPr>
    </w:p>
    <w:p w14:paraId="74AD17DB" w14:textId="3A145CBB" w:rsidR="0022018A" w:rsidRDefault="0022018A" w:rsidP="00097B5A">
      <w:pPr>
        <w:pStyle w:val="ListParagraph"/>
        <w:numPr>
          <w:ilvl w:val="0"/>
          <w:numId w:val="32"/>
        </w:numPr>
        <w:spacing w:after="0" w:line="240" w:lineRule="auto"/>
        <w:ind w:left="426" w:hanging="426"/>
        <w:jc w:val="both"/>
        <w:rPr>
          <w:rFonts w:cstheme="minorHAnsi"/>
          <w:color w:val="000000" w:themeColor="text1"/>
        </w:rPr>
      </w:pPr>
      <w:r w:rsidRPr="001C3EF5">
        <w:rPr>
          <w:rFonts w:cstheme="minorHAnsi"/>
        </w:rPr>
        <w:t>Bugetul proiectului respectă indicaţiile privind încadrarea în categoriile de cheltuieli,</w:t>
      </w:r>
      <w:r w:rsidR="00D84005" w:rsidRPr="001C3EF5">
        <w:rPr>
          <w:rFonts w:cstheme="minorHAnsi"/>
        </w:rPr>
        <w:t xml:space="preserve"> precum și limitele aplicabile acestora,</w:t>
      </w:r>
      <w:r w:rsidRPr="001C3EF5">
        <w:rPr>
          <w:rFonts w:cstheme="minorHAnsi"/>
        </w:rPr>
        <w:t xml:space="preserve"> conform </w:t>
      </w:r>
      <w:r w:rsidRPr="001C3EF5">
        <w:rPr>
          <w:rFonts w:cstheme="minorHAnsi"/>
          <w:b/>
          <w:bCs/>
          <w:color w:val="0070C0"/>
        </w:rPr>
        <w:t>Anexei 5 la prezentul ghid</w:t>
      </w:r>
      <w:r w:rsidR="00097B5A" w:rsidRPr="00097B5A">
        <w:rPr>
          <w:rFonts w:cstheme="minorHAnsi"/>
          <w:b/>
          <w:bCs/>
          <w:color w:val="0070C0"/>
        </w:rPr>
        <w:t xml:space="preserve">, </w:t>
      </w:r>
      <w:r w:rsidR="00097B5A" w:rsidRPr="001C3EF5">
        <w:rPr>
          <w:rFonts w:cstheme="minorHAnsi"/>
          <w:color w:val="000000" w:themeColor="text1"/>
        </w:rPr>
        <w:t xml:space="preserve">respectiv </w:t>
      </w:r>
      <w:r w:rsidR="00A30C9B">
        <w:rPr>
          <w:rFonts w:cstheme="minorHAnsi"/>
          <w:color w:val="000000" w:themeColor="text1"/>
        </w:rPr>
        <w:t xml:space="preserve">conform </w:t>
      </w:r>
      <w:r w:rsidR="00097B5A" w:rsidRPr="001C3EF5">
        <w:rPr>
          <w:rFonts w:cstheme="minorHAnsi"/>
          <w:color w:val="000000" w:themeColor="text1"/>
        </w:rPr>
        <w:t>prevederil</w:t>
      </w:r>
      <w:r w:rsidR="00A30C9B">
        <w:rPr>
          <w:rFonts w:cstheme="minorHAnsi"/>
          <w:color w:val="000000" w:themeColor="text1"/>
        </w:rPr>
        <w:t>or</w:t>
      </w:r>
      <w:r w:rsidR="00097B5A" w:rsidRPr="001C3EF5">
        <w:rPr>
          <w:rFonts w:cstheme="minorHAnsi"/>
          <w:color w:val="000000" w:themeColor="text1"/>
        </w:rPr>
        <w:t xml:space="preserve"> OUG</w:t>
      </w:r>
      <w:r w:rsidR="00A30C9B">
        <w:rPr>
          <w:rFonts w:cstheme="minorHAnsi"/>
          <w:color w:val="000000" w:themeColor="text1"/>
        </w:rPr>
        <w:t xml:space="preserve"> nr. </w:t>
      </w:r>
      <w:r w:rsidR="00097B5A" w:rsidRPr="001C3EF5">
        <w:rPr>
          <w:rFonts w:cstheme="minorHAnsi"/>
          <w:color w:val="000000" w:themeColor="text1"/>
        </w:rPr>
        <w:t>109/202</w:t>
      </w:r>
      <w:r w:rsidR="00A30C9B">
        <w:rPr>
          <w:rFonts w:cstheme="minorHAnsi"/>
          <w:color w:val="000000" w:themeColor="text1"/>
        </w:rPr>
        <w:t>2</w:t>
      </w:r>
      <w:r w:rsidR="00097B5A" w:rsidRPr="001C3EF5">
        <w:rPr>
          <w:rFonts w:cstheme="minorHAnsi"/>
          <w:color w:val="000000" w:themeColor="text1"/>
        </w:rPr>
        <w:t xml:space="preserve"> cu modificările și completările ulterioare.</w:t>
      </w:r>
    </w:p>
    <w:p w14:paraId="4DFD2CFE" w14:textId="77777777" w:rsidR="00A30C9B" w:rsidRPr="00ED6415" w:rsidRDefault="00A30C9B" w:rsidP="00ED6415">
      <w:pPr>
        <w:pStyle w:val="ListParagraph"/>
        <w:rPr>
          <w:rFonts w:cstheme="minorHAnsi"/>
          <w:color w:val="000000" w:themeColor="text1"/>
        </w:rPr>
      </w:pPr>
    </w:p>
    <w:p w14:paraId="6986D28F" w14:textId="36E8E888" w:rsidR="00A30C9B" w:rsidRPr="00587399" w:rsidRDefault="0022018A" w:rsidP="00587399">
      <w:pPr>
        <w:pStyle w:val="ListParagraph"/>
        <w:numPr>
          <w:ilvl w:val="0"/>
          <w:numId w:val="32"/>
        </w:numPr>
        <w:spacing w:after="0" w:line="240" w:lineRule="auto"/>
        <w:ind w:left="426" w:hanging="426"/>
        <w:jc w:val="both"/>
        <w:rPr>
          <w:rFonts w:cstheme="minorHAnsi"/>
        </w:rPr>
      </w:pPr>
      <w:r w:rsidRPr="00D7633A">
        <w:rPr>
          <w:rFonts w:eastAsia="Calibri" w:cstheme="minorHAnsi"/>
          <w:iCs/>
        </w:rPr>
        <w:t>Proiectul respectă reglementările naţionale şi comunitare privind eligibilitatea cheltuielilor, promovarea egalităţii de şanse şi politica nediscriminatorie</w:t>
      </w:r>
      <w:r w:rsidR="00A30C9B" w:rsidRPr="00D7633A">
        <w:rPr>
          <w:rFonts w:eastAsia="Calibri" w:cstheme="minorHAnsi"/>
          <w:iCs/>
        </w:rPr>
        <w:t>,</w:t>
      </w:r>
      <w:r w:rsidRPr="00D7633A">
        <w:rPr>
          <w:rFonts w:eastAsia="Calibri" w:cstheme="minorHAnsi"/>
          <w:iCs/>
        </w:rPr>
        <w:t xml:space="preserve"> dezvoltarea durabilă, tehnologia informaţiei</w:t>
      </w:r>
      <w:r w:rsidR="00A30C9B" w:rsidRPr="00D7633A">
        <w:rPr>
          <w:rFonts w:eastAsia="Calibri" w:cstheme="minorHAnsi"/>
          <w:iCs/>
        </w:rPr>
        <w:t>,</w:t>
      </w:r>
      <w:r w:rsidRPr="00D7633A">
        <w:rPr>
          <w:rFonts w:eastAsia="Calibri" w:cstheme="minorHAnsi"/>
          <w:iCs/>
        </w:rPr>
        <w:t xml:space="preserve"> achiziţiile publice</w:t>
      </w:r>
      <w:r w:rsidR="0039379D" w:rsidRPr="00D7633A">
        <w:rPr>
          <w:rFonts w:eastAsia="Calibri" w:cstheme="minorHAnsi"/>
          <w:iCs/>
        </w:rPr>
        <w:t>/sectoriale</w:t>
      </w:r>
      <w:r w:rsidR="00D7633A">
        <w:rPr>
          <w:rFonts w:eastAsia="Calibri" w:cstheme="minorHAnsi"/>
          <w:iCs/>
        </w:rPr>
        <w:t>,</w:t>
      </w:r>
      <w:r w:rsidRPr="00A64E0B">
        <w:rPr>
          <w:rFonts w:eastAsia="Calibri" w:cstheme="minorHAnsi"/>
          <w:iCs/>
        </w:rPr>
        <w:t>informare şi publicitate</w:t>
      </w:r>
      <w:r w:rsidR="00A30C9B">
        <w:rPr>
          <w:rFonts w:eastAsia="Calibri" w:cstheme="minorHAnsi"/>
          <w:iCs/>
        </w:rPr>
        <w:t>,</w:t>
      </w:r>
      <w:r w:rsidRPr="00A64E0B">
        <w:rPr>
          <w:rFonts w:eastAsia="Calibri" w:cstheme="minorHAnsi"/>
          <w:iCs/>
        </w:rPr>
        <w:t xml:space="preserve"> ajutorul de stat precum şi orice alte prevederi legale aplicabile fondurilor europene structurale și de investiții, dup</w:t>
      </w:r>
      <w:r w:rsidR="00A30C9B">
        <w:rPr>
          <w:rFonts w:eastAsia="Calibri" w:cstheme="minorHAnsi"/>
          <w:iCs/>
        </w:rPr>
        <w:t>ă</w:t>
      </w:r>
      <w:r w:rsidRPr="00A64E0B">
        <w:rPr>
          <w:rFonts w:eastAsia="Calibri" w:cstheme="minorHAnsi"/>
          <w:iCs/>
        </w:rPr>
        <w:t xml:space="preserve"> caz.</w:t>
      </w:r>
    </w:p>
    <w:p w14:paraId="7607A818" w14:textId="7E75E3DE" w:rsidR="0022018A" w:rsidRPr="00A64E0B" w:rsidRDefault="00A30C9B" w:rsidP="00ED6415">
      <w:pPr>
        <w:pStyle w:val="ListParagraph"/>
        <w:numPr>
          <w:ilvl w:val="0"/>
          <w:numId w:val="32"/>
        </w:numPr>
        <w:spacing w:after="0" w:line="240" w:lineRule="auto"/>
        <w:ind w:left="426" w:hanging="426"/>
        <w:jc w:val="both"/>
      </w:pPr>
      <w:r w:rsidRPr="00A30C9B">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14:paraId="5F0625A5" w14:textId="6D37ED46" w:rsidR="0022018A" w:rsidRPr="00A64E0B" w:rsidRDefault="0022018A" w:rsidP="00A85F92">
      <w:pPr>
        <w:spacing w:after="0" w:line="240" w:lineRule="auto"/>
        <w:jc w:val="both"/>
        <w:rPr>
          <w:rFonts w:cstheme="minorHAnsi"/>
        </w:rPr>
      </w:pPr>
    </w:p>
    <w:p w14:paraId="782908E6" w14:textId="4D4876D6" w:rsidR="00C61EF2" w:rsidRPr="00A64E0B" w:rsidRDefault="00C61EF2" w:rsidP="00D84005">
      <w:pPr>
        <w:pStyle w:val="Heading3"/>
      </w:pPr>
      <w:bookmarkStart w:id="85" w:name="_Toc141442819"/>
      <w:bookmarkStart w:id="86" w:name="_Hlk134543506"/>
      <w:r w:rsidRPr="00A64E0B">
        <w:t>5.2.2 Activități eligibile</w:t>
      </w:r>
      <w:bookmarkEnd w:id="85"/>
      <w:r w:rsidRPr="00A64E0B">
        <w:t xml:space="preserve">  </w:t>
      </w:r>
      <w:bookmarkEnd w:id="86"/>
      <w:r w:rsidRPr="00A64E0B">
        <w:tab/>
      </w:r>
    </w:p>
    <w:p w14:paraId="099B5E42" w14:textId="77777777" w:rsidR="00C61EF2" w:rsidRPr="00A64E0B" w:rsidRDefault="00C61EF2" w:rsidP="00C61EF2">
      <w:pPr>
        <w:autoSpaceDE w:val="0"/>
        <w:autoSpaceDN w:val="0"/>
        <w:adjustRightInd w:val="0"/>
        <w:spacing w:after="0" w:line="240" w:lineRule="auto"/>
        <w:jc w:val="both"/>
        <w:rPr>
          <w:rFonts w:cstheme="minorHAnsi"/>
        </w:rPr>
      </w:pPr>
    </w:p>
    <w:p w14:paraId="287BB0CB" w14:textId="63500761" w:rsidR="00C61EF2" w:rsidRPr="00A64E0B" w:rsidRDefault="00C61EF2" w:rsidP="00C61EF2">
      <w:pPr>
        <w:autoSpaceDE w:val="0"/>
        <w:autoSpaceDN w:val="0"/>
        <w:adjustRightInd w:val="0"/>
        <w:spacing w:after="0" w:line="240" w:lineRule="auto"/>
        <w:jc w:val="both"/>
        <w:rPr>
          <w:rFonts w:cstheme="minorHAnsi"/>
        </w:rPr>
      </w:pPr>
      <w:r w:rsidRPr="00A64E0B">
        <w:rPr>
          <w:rFonts w:cstheme="minorHAnsi"/>
        </w:rPr>
        <w:t>Pentru acțiunile sprijinite prin pre</w:t>
      </w:r>
      <w:r w:rsidR="009424C5" w:rsidRPr="00A64E0B">
        <w:rPr>
          <w:rFonts w:cstheme="minorHAnsi"/>
        </w:rPr>
        <w:t>zen</w:t>
      </w:r>
      <w:r w:rsidRPr="00A64E0B">
        <w:rPr>
          <w:rFonts w:cstheme="minorHAnsi"/>
        </w:rPr>
        <w:t xml:space="preserve">tul ghid mai sus menționate se pot finanța următoarele activități eligibile orientative, fără a fi însă limitative:  </w:t>
      </w:r>
    </w:p>
    <w:p w14:paraId="2C3A12AC" w14:textId="77777777" w:rsidR="00C61EF2" w:rsidRPr="00A64E0B" w:rsidRDefault="00C61EF2" w:rsidP="00C61EF2">
      <w:pPr>
        <w:autoSpaceDE w:val="0"/>
        <w:autoSpaceDN w:val="0"/>
        <w:adjustRightInd w:val="0"/>
        <w:spacing w:after="0" w:line="240" w:lineRule="auto"/>
        <w:jc w:val="both"/>
        <w:rPr>
          <w:rFonts w:cstheme="minorHAnsi"/>
        </w:rPr>
      </w:pPr>
    </w:p>
    <w:tbl>
      <w:tblPr>
        <w:tblStyle w:val="TableGrid"/>
        <w:tblW w:w="10950" w:type="dxa"/>
        <w:tblInd w:w="-856" w:type="dxa"/>
        <w:tblLook w:val="04A0" w:firstRow="1" w:lastRow="0" w:firstColumn="1" w:lastColumn="0" w:noHBand="0" w:noVBand="1"/>
      </w:tblPr>
      <w:tblGrid>
        <w:gridCol w:w="2835"/>
        <w:gridCol w:w="8099"/>
        <w:gridCol w:w="16"/>
      </w:tblGrid>
      <w:tr w:rsidR="00C61EF2" w:rsidRPr="00A64E0B" w14:paraId="5EE5790A" w14:textId="77777777" w:rsidTr="00141F0D">
        <w:tc>
          <w:tcPr>
            <w:tcW w:w="2835" w:type="dxa"/>
          </w:tcPr>
          <w:p w14:paraId="4AEB096E" w14:textId="77777777" w:rsidR="00C61EF2" w:rsidRPr="00A64E0B" w:rsidRDefault="00C61EF2" w:rsidP="00141F0D">
            <w:pPr>
              <w:autoSpaceDE w:val="0"/>
              <w:autoSpaceDN w:val="0"/>
              <w:adjustRightInd w:val="0"/>
              <w:jc w:val="both"/>
              <w:rPr>
                <w:rFonts w:cstheme="minorHAnsi"/>
              </w:rPr>
            </w:pPr>
            <w:r w:rsidRPr="00A64E0B">
              <w:rPr>
                <w:rFonts w:cstheme="minorHAnsi"/>
              </w:rPr>
              <w:t>Tipul de actiune</w:t>
            </w:r>
          </w:p>
        </w:tc>
        <w:tc>
          <w:tcPr>
            <w:tcW w:w="8115" w:type="dxa"/>
            <w:gridSpan w:val="2"/>
          </w:tcPr>
          <w:p w14:paraId="35D59C99" w14:textId="77777777" w:rsidR="00C61EF2" w:rsidRPr="00A64E0B" w:rsidRDefault="00C61EF2" w:rsidP="00141F0D">
            <w:pPr>
              <w:autoSpaceDE w:val="0"/>
              <w:autoSpaceDN w:val="0"/>
              <w:adjustRightInd w:val="0"/>
              <w:jc w:val="both"/>
              <w:rPr>
                <w:rFonts w:cstheme="minorHAnsi"/>
              </w:rPr>
            </w:pPr>
            <w:r w:rsidRPr="00A64E0B">
              <w:rPr>
                <w:rFonts w:cstheme="minorHAnsi"/>
              </w:rPr>
              <w:t>Activități orientative nelimitative</w:t>
            </w:r>
          </w:p>
        </w:tc>
      </w:tr>
      <w:tr w:rsidR="00C61EF2" w:rsidRPr="00A64E0B" w14:paraId="6346F209" w14:textId="77777777" w:rsidTr="00141F0D">
        <w:trPr>
          <w:gridAfter w:val="1"/>
          <w:wAfter w:w="16" w:type="dxa"/>
        </w:trPr>
        <w:tc>
          <w:tcPr>
            <w:tcW w:w="2835" w:type="dxa"/>
          </w:tcPr>
          <w:p w14:paraId="24615E35" w14:textId="57EC5E5A" w:rsidR="00C61EF2" w:rsidRPr="0006501C" w:rsidRDefault="00C61EF2" w:rsidP="00ED6415">
            <w:pPr>
              <w:spacing w:before="100"/>
              <w:jc w:val="both"/>
              <w:rPr>
                <w:rFonts w:cstheme="minorHAnsi"/>
              </w:rPr>
            </w:pPr>
            <w:r w:rsidRPr="00ED6415">
              <w:rPr>
                <w:rFonts w:cstheme="minorHAnsi"/>
                <w:b/>
                <w:bCs/>
                <w:color w:val="0070C0"/>
              </w:rPr>
              <w:t>Proiecte regionale</w:t>
            </w:r>
            <w:r w:rsidR="0006501C">
              <w:t xml:space="preserve"> </w:t>
            </w:r>
            <w:r w:rsidR="0006501C" w:rsidRPr="0006501C">
              <w:rPr>
                <w:rFonts w:cstheme="minorHAnsi"/>
                <w:b/>
                <w:bCs/>
                <w:color w:val="0070C0"/>
              </w:rPr>
              <w:t>de apă şi apă uzată</w:t>
            </w:r>
            <w:r w:rsidRPr="00ED6415">
              <w:rPr>
                <w:rFonts w:cstheme="minorHAnsi"/>
                <w:b/>
                <w:bCs/>
                <w:color w:val="0070C0"/>
              </w:rPr>
              <w:t xml:space="preserve"> pentru care s-a aplicat mecanismul descris de art. I din OUG 109/2022  </w:t>
            </w:r>
          </w:p>
        </w:tc>
        <w:tc>
          <w:tcPr>
            <w:tcW w:w="8099" w:type="dxa"/>
          </w:tcPr>
          <w:p w14:paraId="4667EE78" w14:textId="77777777" w:rsidR="00C61EF2" w:rsidRPr="00A64E0B" w:rsidRDefault="00C61EF2" w:rsidP="00141F0D">
            <w:pPr>
              <w:numPr>
                <w:ilvl w:val="0"/>
                <w:numId w:val="5"/>
              </w:numPr>
              <w:autoSpaceDE w:val="0"/>
              <w:autoSpaceDN w:val="0"/>
              <w:adjustRightInd w:val="0"/>
              <w:ind w:left="851" w:hanging="567"/>
              <w:jc w:val="both"/>
              <w:rPr>
                <w:rFonts w:cstheme="minorHAnsi"/>
                <w:iCs/>
              </w:rPr>
            </w:pPr>
            <w:r w:rsidRPr="00A64E0B">
              <w:rPr>
                <w:rFonts w:cstheme="minorHAnsi"/>
                <w:iCs/>
              </w:rPr>
              <w:t xml:space="preserve">Construcția/modernizarea captărilor din surse de apă în vederea potabilizării; </w:t>
            </w:r>
          </w:p>
          <w:p w14:paraId="1C345BEB"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Construcția/reabilitarea stațiilor de tratare a apei potabile;</w:t>
            </w:r>
          </w:p>
          <w:p w14:paraId="1FB7168C"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Reabilitarea/construcția de rezervoare și stații de pompare/repompare apa;</w:t>
            </w:r>
          </w:p>
          <w:p w14:paraId="4DE8B9F9"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Extinderea/reabilitarea aducțiunilor, rețelelor de distribuție si a facilitaților de colectare/pompare a apei uzate menajere, inclusiv construcții/facilități conexe;</w:t>
            </w:r>
          </w:p>
          <w:p w14:paraId="74335960"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 xml:space="preserve">Construcția/reabilitarea stațiilor de epurare a apelor uzate; </w:t>
            </w:r>
          </w:p>
          <w:p w14:paraId="70F8A27F"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Construcția/reabilitarea colectoarelor de apă uzată;</w:t>
            </w:r>
          </w:p>
          <w:p w14:paraId="0D7ECE43"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 xml:space="preserve">Construcția/reabilitarea facilităților de epurare a nămolurilor;  </w:t>
            </w:r>
          </w:p>
          <w:p w14:paraId="54BB9803" w14:textId="77777777" w:rsidR="00C61EF2" w:rsidRPr="00A64E0B" w:rsidRDefault="00C61EF2"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A64E0B">
              <w:rPr>
                <w:rFonts w:eastAsia="TimesNewRoman" w:cstheme="minorHAnsi"/>
                <w:iCs/>
                <w:lang w:eastAsia="ro-RO"/>
              </w:rPr>
              <w:t>Construirea unor instalații adecvate de tratare/eliminare a nămolului rezultat din stațiile de epurare;</w:t>
            </w:r>
          </w:p>
          <w:p w14:paraId="3BC3835B" w14:textId="77777777" w:rsidR="00C61EF2" w:rsidRPr="00A64E0B" w:rsidRDefault="00C61EF2"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A64E0B">
              <w:rPr>
                <w:rFonts w:cstheme="minorHAnsi"/>
                <w:iCs/>
              </w:rPr>
              <w:t>Contorizare, echipament de laborator, echipamente de detectare a pierderilor-sisteme SCADA, înființare/extindere sisteme de sectorizare rețele de distribuție,  înființare/extindere sisteme de telegestiune,  echipamente întreținere rețea canalizare, etc.;</w:t>
            </w:r>
          </w:p>
          <w:p w14:paraId="569312D9"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Asistență pentru managementul proiectelor, publicitate (inclusiv conștientizarea publicului), supervizarea lucrărilor etc;</w:t>
            </w:r>
          </w:p>
        </w:tc>
      </w:tr>
    </w:tbl>
    <w:p w14:paraId="55BD44D8" w14:textId="77777777" w:rsidR="00C61EF2" w:rsidRPr="00A64E0B" w:rsidRDefault="00C61EF2" w:rsidP="00C61EF2">
      <w:pPr>
        <w:autoSpaceDE w:val="0"/>
        <w:autoSpaceDN w:val="0"/>
        <w:adjustRightInd w:val="0"/>
        <w:spacing w:after="0" w:line="240" w:lineRule="auto"/>
        <w:jc w:val="both"/>
        <w:rPr>
          <w:rFonts w:cstheme="minorHAnsi"/>
        </w:rPr>
      </w:pPr>
    </w:p>
    <w:p w14:paraId="5906EACF" w14:textId="77777777" w:rsidR="00C61EF2" w:rsidRPr="00A64E0B" w:rsidRDefault="00C61EF2" w:rsidP="00C61EF2">
      <w:pPr>
        <w:spacing w:after="0" w:line="240" w:lineRule="auto"/>
        <w:jc w:val="both"/>
        <w:rPr>
          <w:rFonts w:cstheme="minorHAnsi"/>
        </w:rPr>
      </w:pPr>
      <w:bookmarkStart w:id="87" w:name="_Hlk134543694"/>
    </w:p>
    <w:p w14:paraId="796AE6F4" w14:textId="614A9616" w:rsidR="00C61EF2" w:rsidRDefault="00C61EF2" w:rsidP="00C61EF2">
      <w:pPr>
        <w:spacing w:after="0" w:line="240" w:lineRule="auto"/>
        <w:jc w:val="both"/>
        <w:rPr>
          <w:rFonts w:cstheme="minorHAnsi"/>
        </w:rPr>
      </w:pPr>
      <w:r w:rsidRPr="00A64E0B">
        <w:rPr>
          <w:rFonts w:cstheme="minorHAnsi"/>
        </w:rPr>
        <w:t xml:space="preserve">În scopul asigurării unei identități vizuale armonioase și pentru respectarea unitară a regulilor privind vizibilitatea, Beneficiarii vor trebui să aplice cel puțin măsurile minime obligatorii din cadrul Ghid de identitate vizuală, vizibilitate, transparență și comunicare în perioada de programare 2021-2027 (care poate fi accesat </w:t>
      </w:r>
      <w:r w:rsidRPr="00A64E0B">
        <w:rPr>
          <w:rFonts w:cstheme="minorHAnsi"/>
        </w:rPr>
        <w:lastRenderedPageBreak/>
        <w:t>la adresa</w:t>
      </w:r>
      <w:r w:rsidR="00FC756F" w:rsidRPr="00A64E0B">
        <w:rPr>
          <w:rFonts w:cstheme="minorHAnsi"/>
        </w:rPr>
        <w:t xml:space="preserve"> </w:t>
      </w:r>
      <w:hyperlink r:id="rId15" w:history="1">
        <w:r w:rsidR="00FC756F" w:rsidRPr="00A64E0B">
          <w:rPr>
            <w:rStyle w:val="Hyperlink"/>
            <w:rFonts w:cstheme="minorHAnsi"/>
          </w:rPr>
          <w:t>https://www.fonduri-ue.ro/images/files/documente-relevante/2022/Ghid_de_identitate_vizuala_v5.docx</w:t>
        </w:r>
      </w:hyperlink>
      <w:r w:rsidR="00FC756F" w:rsidRPr="00A64E0B">
        <w:rPr>
          <w:rFonts w:cstheme="minorHAnsi"/>
        </w:rPr>
        <w:t xml:space="preserve">). </w:t>
      </w:r>
      <w:r w:rsidRPr="00A64E0B">
        <w:rPr>
          <w:rFonts w:cstheme="minorHAnsi"/>
        </w:rPr>
        <w:t>Activitățile de comunicare vor fi adaptate din punct de vedere al valorii, frecvenței și complexității, în funcție de specificitatea proiectului gestionat de beneficiar.</w:t>
      </w:r>
    </w:p>
    <w:p w14:paraId="056CAB1A" w14:textId="77777777" w:rsidR="008A4927" w:rsidRPr="00A64E0B" w:rsidRDefault="008A4927" w:rsidP="00C61EF2">
      <w:pPr>
        <w:spacing w:after="0" w:line="240" w:lineRule="auto"/>
        <w:jc w:val="both"/>
        <w:rPr>
          <w:rFonts w:cstheme="minorHAnsi"/>
        </w:rPr>
      </w:pPr>
    </w:p>
    <w:p w14:paraId="1F4F7280" w14:textId="3915E5F9" w:rsidR="00C61EF2" w:rsidRPr="00A64E0B" w:rsidRDefault="00C61EF2" w:rsidP="00D84005">
      <w:pPr>
        <w:pStyle w:val="Heading3"/>
      </w:pPr>
      <w:bookmarkStart w:id="88" w:name="_Toc141442820"/>
      <w:bookmarkStart w:id="89" w:name="_Hlk134543712"/>
      <w:bookmarkEnd w:id="87"/>
      <w:r w:rsidRPr="00A64E0B">
        <w:t>5.2.3. Activitatea de bază</w:t>
      </w:r>
      <w:bookmarkEnd w:id="88"/>
      <w:r w:rsidRPr="00A64E0B">
        <w:t xml:space="preserve">  </w:t>
      </w:r>
    </w:p>
    <w:p w14:paraId="11BDEA25" w14:textId="77777777" w:rsidR="00410767" w:rsidRPr="008A4927" w:rsidRDefault="00410767" w:rsidP="00410767">
      <w:pPr>
        <w:rPr>
          <w:rFonts w:cstheme="minorHAnsi"/>
        </w:rPr>
      </w:pPr>
    </w:p>
    <w:p w14:paraId="6716AADB" w14:textId="013A92D7" w:rsidR="009424C5" w:rsidRPr="008A4927" w:rsidRDefault="009424C5" w:rsidP="008A4927">
      <w:pPr>
        <w:spacing w:after="0" w:line="240" w:lineRule="auto"/>
        <w:jc w:val="both"/>
      </w:pPr>
      <w:r w:rsidRPr="008A4927">
        <w:rPr>
          <w:rFonts w:cstheme="minorHAnsi"/>
        </w:rPr>
        <w:t>În cadrul prezentului ghid, pentru toate apelurile lansate este necesar a se identifica activitatea de baz</w:t>
      </w:r>
      <w:r w:rsidR="008A4927" w:rsidRPr="008A4927">
        <w:rPr>
          <w:rFonts w:cstheme="minorHAnsi"/>
        </w:rPr>
        <w:t>ă</w:t>
      </w:r>
      <w:r w:rsidRPr="008A4927">
        <w:rPr>
          <w:rFonts w:cstheme="minorHAnsi"/>
        </w:rPr>
        <w:t xml:space="preserve">  </w:t>
      </w:r>
      <w:r w:rsidRPr="008A4927">
        <w:t xml:space="preserve">în cadrul unui proiect în conformitate cu prevederile OUG nr. 23/2023. Aceasta reprezintă </w:t>
      </w:r>
      <w:r w:rsidR="008A4927" w:rsidRPr="008A4927">
        <w:t xml:space="preserve">o </w:t>
      </w:r>
      <w:r w:rsidRPr="008A4927">
        <w:t xml:space="preserve">activitate sau </w:t>
      </w:r>
      <w:r w:rsidR="008A4927" w:rsidRPr="008A4927">
        <w:t>un pachet</w:t>
      </w:r>
      <w:r w:rsidRPr="008A4927">
        <w:t xml:space="preserve"> de activități </w:t>
      </w:r>
      <w:r w:rsidR="008A4927" w:rsidRPr="008A4927">
        <w:t>declarată/</w:t>
      </w:r>
      <w:r w:rsidRPr="008A4927">
        <w:t>declarate de către solicitant ca fiind principale sau de referință pentru un proiect în corelare cu planul de monitorizare a proiectului și care respectă următoarele condiții cumulative:</w:t>
      </w:r>
    </w:p>
    <w:p w14:paraId="45BE8414" w14:textId="38DDCCCE" w:rsidR="009424C5" w:rsidRPr="008A4927" w:rsidRDefault="009424C5" w:rsidP="00C5068A">
      <w:pPr>
        <w:pStyle w:val="ListParagraph"/>
        <w:numPr>
          <w:ilvl w:val="0"/>
          <w:numId w:val="73"/>
        </w:numPr>
        <w:ind w:left="2250" w:hanging="270"/>
        <w:jc w:val="both"/>
        <w:rPr>
          <w:rStyle w:val="spctbdy"/>
          <w:rFonts w:cstheme="minorHAnsi"/>
          <w:color w:val="000000"/>
          <w:bdr w:val="none" w:sz="0" w:space="0" w:color="auto" w:frame="1"/>
          <w:shd w:val="clear" w:color="auto" w:fill="FFFFFF"/>
        </w:rPr>
      </w:pPr>
      <w:r w:rsidRPr="008A4927">
        <w:rPr>
          <w:rStyle w:val="spctbdy"/>
          <w:rFonts w:cstheme="minorHAnsi"/>
          <w:color w:val="000000"/>
          <w:bdr w:val="none" w:sz="0" w:space="0" w:color="auto" w:frame="1"/>
          <w:shd w:val="clear" w:color="auto" w:fill="FFFFFF"/>
        </w:rPr>
        <w:t>are legătură directă cu obiectul proiectului pentru care se acordă finanțarea și contribuie în mod direct și semnificativ la realizarea obiectivelor și la obținerea rezultatelor acestuia;</w:t>
      </w:r>
    </w:p>
    <w:p w14:paraId="04E6BC8F" w14:textId="16239948" w:rsidR="009424C5" w:rsidRPr="008A4927" w:rsidRDefault="009424C5" w:rsidP="00C5068A">
      <w:pPr>
        <w:pStyle w:val="ListParagraph"/>
        <w:numPr>
          <w:ilvl w:val="0"/>
          <w:numId w:val="73"/>
        </w:numPr>
        <w:ind w:left="2250" w:hanging="270"/>
        <w:jc w:val="both"/>
        <w:rPr>
          <w:rStyle w:val="spctbdy"/>
          <w:rFonts w:cstheme="minorHAnsi"/>
        </w:rPr>
      </w:pPr>
      <w:r w:rsidRPr="008A4927">
        <w:rPr>
          <w:rStyle w:val="spctbdy"/>
          <w:rFonts w:cstheme="minorHAnsi"/>
          <w:color w:val="000000"/>
          <w:bdr w:val="none" w:sz="0" w:space="0" w:color="auto" w:frame="1"/>
          <w:shd w:val="clear" w:color="auto" w:fill="FFFFFF"/>
        </w:rPr>
        <w:t>se regăsește în cererea de finanțare sub forma activităților eligibile obligatorii specificate în cadrul prezentului ghid;</w:t>
      </w:r>
    </w:p>
    <w:p w14:paraId="7AB57EEB" w14:textId="3F6BAACD" w:rsidR="009424C5" w:rsidRPr="008A4927" w:rsidRDefault="009424C5" w:rsidP="00C5068A">
      <w:pPr>
        <w:pStyle w:val="ListParagraph"/>
        <w:numPr>
          <w:ilvl w:val="0"/>
          <w:numId w:val="73"/>
        </w:numPr>
        <w:ind w:left="2250" w:hanging="270"/>
        <w:jc w:val="both"/>
        <w:rPr>
          <w:rStyle w:val="spctbdy"/>
          <w:rFonts w:cstheme="minorHAnsi"/>
        </w:rPr>
      </w:pPr>
      <w:r w:rsidRPr="008A4927">
        <w:rPr>
          <w:rStyle w:val="spctbdy"/>
          <w:rFonts w:cstheme="minorHAnsi"/>
          <w:color w:val="000000"/>
          <w:bdr w:val="none" w:sz="0" w:space="0" w:color="auto" w:frame="1"/>
          <w:shd w:val="clear" w:color="auto" w:fill="FFFFFF"/>
        </w:rPr>
        <w:t>nu face parte din activitățile conexe;</w:t>
      </w:r>
    </w:p>
    <w:p w14:paraId="483831DA" w14:textId="6FB32306" w:rsidR="00410767" w:rsidRPr="008A4927" w:rsidRDefault="009424C5" w:rsidP="00C5068A">
      <w:pPr>
        <w:pStyle w:val="ListParagraph"/>
        <w:numPr>
          <w:ilvl w:val="0"/>
          <w:numId w:val="73"/>
        </w:numPr>
        <w:ind w:left="2250" w:hanging="270"/>
        <w:jc w:val="both"/>
        <w:rPr>
          <w:rFonts w:cstheme="minorHAnsi"/>
        </w:rPr>
      </w:pPr>
      <w:r w:rsidRPr="008A4927">
        <w:rPr>
          <w:rStyle w:val="spctbdy"/>
          <w:rFonts w:cstheme="minorHAnsi"/>
          <w:color w:val="000000"/>
          <w:bdr w:val="none" w:sz="0" w:space="0" w:color="auto" w:frame="1"/>
          <w:shd w:val="clear" w:color="auto" w:fill="FFFFFF"/>
        </w:rPr>
        <w:t>bugetul estimat alocat activității sau pachetului de activități reprezintă minimum 50% din bugetul eligibil al proiectului;</w:t>
      </w:r>
    </w:p>
    <w:p w14:paraId="6E2AF1FF" w14:textId="68EB8894" w:rsidR="00410767" w:rsidRPr="00A64E0B" w:rsidRDefault="009424C5" w:rsidP="00273844">
      <w:pPr>
        <w:jc w:val="both"/>
        <w:rPr>
          <w:rFonts w:cstheme="minorHAnsi"/>
          <w:b/>
          <w:bCs/>
          <w:iCs/>
          <w:color w:val="0070C0"/>
        </w:rPr>
      </w:pPr>
      <w:r w:rsidRPr="00A64E0B">
        <w:rPr>
          <w:rFonts w:cstheme="minorHAnsi"/>
        </w:rPr>
        <w:t>Activitatea de bază este reprezentată de c</w:t>
      </w:r>
      <w:r w:rsidRPr="00A64E0B">
        <w:rPr>
          <w:rFonts w:cstheme="minorHAnsi"/>
          <w:iCs/>
        </w:rPr>
        <w:t xml:space="preserve">onstrucția/modernizarea elementelor de infrastructură ale rețelei de apă/apă uzată </w:t>
      </w:r>
      <w:r w:rsidR="00580C8A">
        <w:rPr>
          <w:rFonts w:cstheme="minorHAnsi"/>
          <w:b/>
          <w:bCs/>
          <w:iCs/>
          <w:color w:val="0070C0"/>
        </w:rPr>
        <w:t xml:space="preserve">. </w:t>
      </w:r>
      <w:r w:rsidRPr="00A64E0B">
        <w:rPr>
          <w:rFonts w:cstheme="minorHAnsi"/>
          <w:iCs/>
        </w:rPr>
        <w:t xml:space="preserve">A se vedea </w:t>
      </w:r>
      <w:r w:rsidRPr="00A64E0B">
        <w:rPr>
          <w:rFonts w:cstheme="minorHAnsi"/>
          <w:b/>
          <w:bCs/>
          <w:iCs/>
          <w:color w:val="0070C0"/>
        </w:rPr>
        <w:t>secțiunea 5.2.2 la prezentul ghid.</w:t>
      </w:r>
    </w:p>
    <w:bookmarkEnd w:id="89"/>
    <w:p w14:paraId="3C8B7DBC" w14:textId="77777777" w:rsidR="009424C5" w:rsidRPr="00A64E0B" w:rsidRDefault="009424C5" w:rsidP="009424C5">
      <w:pPr>
        <w:jc w:val="both"/>
        <w:rPr>
          <w:rFonts w:cstheme="minorHAnsi"/>
          <w:b/>
          <w:bCs/>
          <w:color w:val="0070C0"/>
        </w:rPr>
      </w:pPr>
    </w:p>
    <w:p w14:paraId="0E62C43C" w14:textId="42A1DB08" w:rsidR="00C61EF2" w:rsidRPr="00A64E0B" w:rsidRDefault="00C61EF2" w:rsidP="00D84005">
      <w:pPr>
        <w:pStyle w:val="Heading3"/>
      </w:pPr>
      <w:bookmarkStart w:id="90" w:name="_Toc141442821"/>
      <w:bookmarkStart w:id="91" w:name="_Hlk134543860"/>
      <w:r w:rsidRPr="00A64E0B">
        <w:t xml:space="preserve">5.2.4 Activități </w:t>
      </w:r>
      <w:r w:rsidR="002F31D2" w:rsidRPr="00A64E0B">
        <w:t>ne-</w:t>
      </w:r>
      <w:r w:rsidRPr="00A64E0B">
        <w:t>eligibile</w:t>
      </w:r>
      <w:bookmarkEnd w:id="90"/>
      <w:r w:rsidRPr="00A64E0B">
        <w:t xml:space="preserve">  </w:t>
      </w:r>
      <w:r w:rsidRPr="00A64E0B">
        <w:tab/>
      </w:r>
    </w:p>
    <w:p w14:paraId="5BFB13BA" w14:textId="77777777" w:rsidR="00F95652" w:rsidRDefault="00F95652" w:rsidP="00C61EF2">
      <w:pPr>
        <w:jc w:val="both"/>
        <w:rPr>
          <w:rFonts w:cstheme="minorHAnsi"/>
          <w:iCs/>
        </w:rPr>
      </w:pPr>
    </w:p>
    <w:p w14:paraId="0F784775" w14:textId="77777777" w:rsidR="002E4503" w:rsidRPr="001C3EF5" w:rsidRDefault="00C61EF2" w:rsidP="002E4503">
      <w:pPr>
        <w:spacing w:after="0" w:line="240" w:lineRule="auto"/>
        <w:jc w:val="both"/>
        <w:rPr>
          <w:rFonts w:cstheme="minorHAnsi"/>
        </w:rPr>
      </w:pPr>
      <w:bookmarkStart w:id="92" w:name="_Hlk133408634"/>
      <w:r w:rsidRPr="001C3EF5">
        <w:rPr>
          <w:rFonts w:cstheme="minorHAnsi"/>
        </w:rPr>
        <w:t>Categoriile de activități ne-eligibile sunt cele care contribuie la realizarea obiectivelor de investiție aferente proiectul, dar care</w:t>
      </w:r>
      <w:r w:rsidR="002E4503" w:rsidRPr="001C3EF5">
        <w:rPr>
          <w:rFonts w:cstheme="minorHAnsi"/>
        </w:rPr>
        <w:t>:</w:t>
      </w:r>
    </w:p>
    <w:p w14:paraId="40B80618" w14:textId="77777777" w:rsidR="002E4503" w:rsidRPr="001C3EF5" w:rsidRDefault="00C61EF2" w:rsidP="00C5068A">
      <w:pPr>
        <w:pStyle w:val="ListParagraph"/>
        <w:numPr>
          <w:ilvl w:val="0"/>
          <w:numId w:val="74"/>
        </w:numPr>
        <w:spacing w:after="0" w:line="240" w:lineRule="auto"/>
        <w:jc w:val="both"/>
        <w:rPr>
          <w:rFonts w:cstheme="minorHAnsi"/>
        </w:rPr>
      </w:pPr>
      <w:r w:rsidRPr="001C3EF5">
        <w:rPr>
          <w:rFonts w:cstheme="minorHAnsi"/>
        </w:rPr>
        <w:t>nu îndeplinesc condițiile de eligibilitate și conformitate a activităților în c</w:t>
      </w:r>
      <w:r w:rsidR="0063196E" w:rsidRPr="001C3EF5">
        <w:rPr>
          <w:rFonts w:cstheme="minorHAnsi"/>
        </w:rPr>
        <w:t>orelare cu</w:t>
      </w:r>
      <w:r w:rsidRPr="001C3EF5">
        <w:rPr>
          <w:rFonts w:cstheme="minorHAnsi"/>
        </w:rPr>
        <w:t xml:space="preserve"> prevederile prezentului ghid, </w:t>
      </w:r>
    </w:p>
    <w:p w14:paraId="79CB7F3E" w14:textId="1E40C70A" w:rsidR="002E4503" w:rsidRPr="001C3EF5" w:rsidRDefault="00C61EF2" w:rsidP="00C5068A">
      <w:pPr>
        <w:pStyle w:val="ListParagraph"/>
        <w:numPr>
          <w:ilvl w:val="0"/>
          <w:numId w:val="74"/>
        </w:numPr>
        <w:spacing w:after="0" w:line="240" w:lineRule="auto"/>
        <w:jc w:val="both"/>
        <w:rPr>
          <w:rFonts w:cstheme="minorHAnsi"/>
        </w:rPr>
      </w:pPr>
      <w:r w:rsidRPr="001C3EF5">
        <w:rPr>
          <w:rFonts w:cstheme="minorHAnsi"/>
        </w:rPr>
        <w:t xml:space="preserve">nu se încadrează în activitățile eligibile specifice fondului din care este cofinanțat PDD (FEDR si FC), respectiv prezentului apelul de proiecte, </w:t>
      </w:r>
    </w:p>
    <w:p w14:paraId="33144D2A" w14:textId="60856DA0" w:rsidR="00C61EF2" w:rsidRPr="001C3EF5" w:rsidRDefault="00C61EF2" w:rsidP="00C5068A">
      <w:pPr>
        <w:pStyle w:val="ListParagraph"/>
        <w:numPr>
          <w:ilvl w:val="0"/>
          <w:numId w:val="74"/>
        </w:numPr>
        <w:spacing w:after="0" w:line="240" w:lineRule="auto"/>
        <w:jc w:val="both"/>
        <w:rPr>
          <w:rFonts w:cstheme="minorHAnsi"/>
        </w:rPr>
      </w:pPr>
      <w:r w:rsidRPr="001C3EF5">
        <w:rPr>
          <w:rFonts w:cstheme="minorHAnsi"/>
        </w:rPr>
        <w:t>nu îndepline</w:t>
      </w:r>
      <w:r w:rsidR="002E4503" w:rsidRPr="001C3EF5">
        <w:rPr>
          <w:rFonts w:cstheme="minorHAnsi"/>
        </w:rPr>
        <w:t>sc</w:t>
      </w:r>
      <w:r w:rsidRPr="001C3EF5">
        <w:rPr>
          <w:rFonts w:cstheme="minorHAnsi"/>
        </w:rPr>
        <w:t xml:space="preserve"> criteriile de eligibilitate cu privire la cu obiectivele priorității și apelu</w:t>
      </w:r>
      <w:r w:rsidR="0030772E" w:rsidRPr="001C3EF5">
        <w:rPr>
          <w:rFonts w:cstheme="minorHAnsi"/>
        </w:rPr>
        <w:t>rile</w:t>
      </w:r>
      <w:r w:rsidRPr="001C3EF5">
        <w:rPr>
          <w:rFonts w:cstheme="minorHAnsi"/>
        </w:rPr>
        <w:t xml:space="preserve"> de proiecte menționate </w:t>
      </w:r>
      <w:r w:rsidR="0063196E" w:rsidRPr="001C3EF5">
        <w:rPr>
          <w:rFonts w:cstheme="minorHAnsi"/>
        </w:rPr>
        <w:t>în cadrul capitolului 5 din prezentul ghid.</w:t>
      </w:r>
    </w:p>
    <w:p w14:paraId="2CE110B0" w14:textId="77777777" w:rsidR="00C61EF2" w:rsidRPr="001C3EF5" w:rsidRDefault="00C61EF2" w:rsidP="002E4503">
      <w:pPr>
        <w:spacing w:after="0" w:line="240" w:lineRule="auto"/>
        <w:jc w:val="both"/>
        <w:rPr>
          <w:rFonts w:cstheme="minorHAnsi"/>
        </w:rPr>
      </w:pPr>
      <w:r w:rsidRPr="001C3EF5">
        <w:rPr>
          <w:rFonts w:cstheme="minorHAnsi"/>
        </w:rPr>
        <w:t>Atragem atenția asupra faptului că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bookmarkEnd w:id="91"/>
    <w:bookmarkEnd w:id="92"/>
    <w:p w14:paraId="5149EDE7" w14:textId="77777777" w:rsidR="00C61EF2" w:rsidRPr="00A64E0B" w:rsidRDefault="00C61EF2" w:rsidP="00C61EF2">
      <w:pPr>
        <w:spacing w:after="0" w:line="240" w:lineRule="auto"/>
        <w:jc w:val="both"/>
        <w:rPr>
          <w:rFonts w:eastAsia="SimSun" w:cstheme="minorHAnsi"/>
          <w:b/>
          <w:bCs/>
        </w:rPr>
      </w:pPr>
    </w:p>
    <w:p w14:paraId="361FAF75" w14:textId="77777777" w:rsidR="00C61EF2" w:rsidRPr="00A64E0B" w:rsidRDefault="00C61EF2" w:rsidP="00C61EF2">
      <w:pPr>
        <w:pStyle w:val="ListParagraph"/>
        <w:spacing w:after="0" w:line="240" w:lineRule="auto"/>
        <w:ind w:left="0"/>
        <w:jc w:val="both"/>
        <w:rPr>
          <w:rFonts w:cstheme="minorHAnsi"/>
        </w:rPr>
      </w:pPr>
    </w:p>
    <w:p w14:paraId="789AF903" w14:textId="55816892" w:rsidR="00C61EF2" w:rsidRPr="00A64E0B" w:rsidRDefault="00C61EF2" w:rsidP="00E5096A">
      <w:pPr>
        <w:pStyle w:val="Heading2"/>
      </w:pPr>
      <w:bookmarkStart w:id="93" w:name="_Toc141442822"/>
      <w:r w:rsidRPr="00A64E0B">
        <w:t>5.3.</w:t>
      </w:r>
      <w:r w:rsidRPr="00A64E0B">
        <w:tab/>
        <w:t>Eligibilitatea cheltuielilor</w:t>
      </w:r>
      <w:bookmarkEnd w:id="93"/>
      <w:r w:rsidRPr="00A64E0B">
        <w:tab/>
      </w:r>
    </w:p>
    <w:p w14:paraId="6C4FDC4D" w14:textId="77777777" w:rsidR="00C61EF2" w:rsidRPr="00A64E0B" w:rsidRDefault="00C61EF2" w:rsidP="00C61EF2">
      <w:pPr>
        <w:rPr>
          <w:rFonts w:cstheme="minorHAnsi"/>
        </w:rPr>
      </w:pPr>
    </w:p>
    <w:p w14:paraId="4EC36BAF" w14:textId="77777777" w:rsidR="00C61EF2" w:rsidRPr="00A64E0B" w:rsidRDefault="00C61EF2" w:rsidP="00C61EF2">
      <w:pPr>
        <w:spacing w:after="0" w:line="240" w:lineRule="auto"/>
        <w:rPr>
          <w:rFonts w:cstheme="minorHAnsi"/>
        </w:rPr>
      </w:pPr>
      <w:r w:rsidRPr="00A64E0B">
        <w:rPr>
          <w:rFonts w:cstheme="minorHAnsi"/>
        </w:rPr>
        <w:t>Cheltuielile sunt eligibile pentru o contribuție din fonduri dacă au fost suportate de beneficiar și plătite în cadrul implementării proiectului, între 1 ianuarie 2021 și 31 decembrie 2029.</w:t>
      </w:r>
    </w:p>
    <w:p w14:paraId="56362D15" w14:textId="77777777" w:rsidR="00480EAB" w:rsidRPr="00A64E0B" w:rsidRDefault="00480EAB" w:rsidP="00C61EF2">
      <w:pPr>
        <w:spacing w:after="0" w:line="240" w:lineRule="auto"/>
        <w:rPr>
          <w:rFonts w:cstheme="minorHAnsi"/>
        </w:rPr>
      </w:pPr>
    </w:p>
    <w:p w14:paraId="3A070033" w14:textId="77777777" w:rsidR="00C61EF2" w:rsidRPr="00A64E0B" w:rsidRDefault="00C61EF2" w:rsidP="00C61EF2">
      <w:pPr>
        <w:spacing w:after="0" w:line="240" w:lineRule="auto"/>
        <w:jc w:val="both"/>
        <w:rPr>
          <w:rFonts w:cstheme="minorHAnsi"/>
        </w:rPr>
      </w:pPr>
      <w:r w:rsidRPr="00A64E0B">
        <w:rPr>
          <w:rFonts w:cstheme="minorHAnsi"/>
        </w:rPr>
        <w:t xml:space="preserve">Solicitantul trebuie să aibă în vedere faptul că eligibilitatea unei activităţi </w:t>
      </w:r>
      <w:r w:rsidRPr="004A15BA">
        <w:rPr>
          <w:rFonts w:cstheme="minorHAnsi"/>
        </w:rPr>
        <w:t>nu este echivalentă</w:t>
      </w:r>
      <w:r w:rsidRPr="00A64E0B">
        <w:rPr>
          <w:rFonts w:cstheme="minorHAnsi"/>
        </w:rPr>
        <w:t xml:space="preserve"> cu eligibilitatea cheltuielilor efectuate pentru realizarea acelei activităţi.</w:t>
      </w:r>
    </w:p>
    <w:p w14:paraId="14B2AC70" w14:textId="77777777" w:rsidR="00480EAB" w:rsidRPr="00A64E0B" w:rsidRDefault="00480EAB" w:rsidP="00C61EF2">
      <w:pPr>
        <w:spacing w:after="0" w:line="240" w:lineRule="auto"/>
        <w:jc w:val="both"/>
        <w:rPr>
          <w:rFonts w:cstheme="minorHAnsi"/>
        </w:rPr>
      </w:pPr>
    </w:p>
    <w:p w14:paraId="399F8662" w14:textId="67A6E8DD" w:rsidR="00C61EF2" w:rsidRPr="00A64E0B" w:rsidRDefault="00C61EF2" w:rsidP="00C61EF2">
      <w:pPr>
        <w:spacing w:after="0" w:line="240" w:lineRule="auto"/>
        <w:jc w:val="both"/>
        <w:rPr>
          <w:rFonts w:cstheme="minorHAnsi"/>
        </w:rPr>
      </w:pPr>
      <w:r w:rsidRPr="001C3EF5">
        <w:rPr>
          <w:rFonts w:cstheme="minorHAnsi"/>
        </w:rPr>
        <w:lastRenderedPageBreak/>
        <w:t>Având în vedere complementaritatea cu alte programe de finanţare, se va avea în vedere evitarea dublei finanţări.</w:t>
      </w:r>
    </w:p>
    <w:p w14:paraId="5CB6D4B3" w14:textId="77777777" w:rsidR="00480EAB" w:rsidRPr="00A64E0B" w:rsidRDefault="00480EAB" w:rsidP="00C61EF2">
      <w:pPr>
        <w:spacing w:after="0" w:line="240" w:lineRule="auto"/>
        <w:jc w:val="both"/>
        <w:rPr>
          <w:rFonts w:cstheme="minorHAnsi"/>
        </w:rPr>
      </w:pPr>
    </w:p>
    <w:p w14:paraId="24256987" w14:textId="77777777" w:rsidR="00480EAB" w:rsidRPr="00A64E0B" w:rsidRDefault="00480EAB" w:rsidP="00480EAB">
      <w:pPr>
        <w:spacing w:after="0" w:line="240" w:lineRule="auto"/>
        <w:jc w:val="both"/>
        <w:rPr>
          <w:rFonts w:eastAsia="Times New Roman" w:cstheme="minorHAnsi"/>
          <w:iCs/>
        </w:rPr>
      </w:pPr>
      <w:r w:rsidRPr="00A64E0B">
        <w:rPr>
          <w:rFonts w:eastAsia="Times New Roman" w:cstheme="minorHAnsi"/>
          <w:iCs/>
        </w:rPr>
        <w:t>Pentru a fi eligibilă, o cheltuială trebuie să îndeplinească cumulativ următoarele condiții cu caracter general:</w:t>
      </w:r>
    </w:p>
    <w:p w14:paraId="4A4E3469"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respecte prevederile art. 63 și, după caz, ale art. 20 alin. (1) lit. b) și c) din Regulamentul (UE) 2021/1.060, cu modificările și completările ulterioare;</w:t>
      </w:r>
    </w:p>
    <w:p w14:paraId="353D8E37"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însoțită de facturi emise în conformitate cu prevederile </w:t>
      </w:r>
      <w:r>
        <w:fldChar w:fldCharType="begin"/>
      </w:r>
      <w:r>
        <w:instrText>HYPERLINK "https://legislatie.just.ro/Public/DetaliiDocumentAfis/256327"</w:instrText>
      </w:r>
      <w:r>
        <w:fldChar w:fldCharType="separate"/>
      </w:r>
      <w:r w:rsidRPr="00A64E0B">
        <w:rPr>
          <w:rFonts w:eastAsia="Times New Roman" w:cstheme="minorHAnsi"/>
          <w:iCs/>
        </w:rPr>
        <w:t>Legii nr. 227/2015 privind Codul fiscal</w:t>
      </w:r>
      <w:r>
        <w:rPr>
          <w:rFonts w:eastAsia="Times New Roman" w:cstheme="minorHAnsi"/>
          <w:iCs/>
        </w:rPr>
        <w:fldChar w:fldCharType="end"/>
      </w:r>
      <w:r w:rsidRPr="00A64E0B">
        <w:rPr>
          <w:rFonts w:eastAsia="Times New Roman" w:cstheme="minorHAnsi"/>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873/2022;</w:t>
      </w:r>
    </w:p>
    <w:p w14:paraId="1585A74E"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873/2022;</w:t>
      </w:r>
    </w:p>
    <w:p w14:paraId="43700E36"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 conformitate cu prevederile programului;</w:t>
      </w:r>
    </w:p>
    <w:p w14:paraId="3CDE1445"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 conformitate cu prevederile contractului/deciziei de finanțare;</w:t>
      </w:r>
    </w:p>
    <w:p w14:paraId="2EBC6F10"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rezonabilă și necesară realizării operațiunii;</w:t>
      </w:r>
    </w:p>
    <w:p w14:paraId="0DFD840B"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respecte prevederile legislației Uniunii Europene și legislației naționale aplicabile;</w:t>
      </w:r>
    </w:p>
    <w:p w14:paraId="51BF5B8F"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 să fie înregistrată în contabilitatea beneficiarului, cu respectarea prevederilor art. 74 alin. (1) lit. a) pct. (i) din Regulamentul (UE) 2021/1.060, cu excepția formelor de sprijin prevăzute la art. 5.(2) din din HG 873/2022.</w:t>
      </w:r>
    </w:p>
    <w:p w14:paraId="35285451" w14:textId="77777777" w:rsidR="00480EAB" w:rsidRPr="00A64E0B" w:rsidRDefault="00480EAB" w:rsidP="00480EAB">
      <w:pPr>
        <w:pStyle w:val="ListParagraph"/>
        <w:spacing w:after="0" w:line="240" w:lineRule="auto"/>
        <w:contextualSpacing w:val="0"/>
        <w:jc w:val="both"/>
        <w:rPr>
          <w:rFonts w:eastAsia="Times New Roman" w:cstheme="minorHAnsi"/>
          <w:iCs/>
        </w:rPr>
      </w:pPr>
    </w:p>
    <w:p w14:paraId="5282B487" w14:textId="77777777" w:rsidR="00480EAB" w:rsidRPr="00A64E0B" w:rsidRDefault="00480EAB" w:rsidP="00C61EF2">
      <w:pPr>
        <w:spacing w:after="0" w:line="240" w:lineRule="auto"/>
        <w:jc w:val="both"/>
        <w:rPr>
          <w:rFonts w:cstheme="minorHAnsi"/>
        </w:rPr>
      </w:pPr>
    </w:p>
    <w:p w14:paraId="37F33FFC" w14:textId="410925F5" w:rsidR="00C61EF2" w:rsidRPr="00A64E0B" w:rsidRDefault="00480EAB" w:rsidP="008D3D73">
      <w:pPr>
        <w:pStyle w:val="Heading3"/>
      </w:pPr>
      <w:bookmarkStart w:id="94" w:name="_Toc141442823"/>
      <w:r w:rsidRPr="00A64E0B">
        <w:t>5</w:t>
      </w:r>
      <w:r w:rsidR="00C61EF2" w:rsidRPr="00A64E0B">
        <w:t>.3.1.</w:t>
      </w:r>
      <w:r w:rsidR="00C61EF2" w:rsidRPr="00A64E0B">
        <w:tab/>
        <w:t>Baza legală pentru stabilirea eligibilității cheltuielilor</w:t>
      </w:r>
      <w:bookmarkEnd w:id="94"/>
    </w:p>
    <w:p w14:paraId="09EA6CFC" w14:textId="77777777" w:rsidR="00C61EF2" w:rsidRPr="00A64E0B" w:rsidRDefault="00C61EF2" w:rsidP="00C61EF2">
      <w:pPr>
        <w:spacing w:after="0" w:line="240" w:lineRule="auto"/>
        <w:rPr>
          <w:rFonts w:cstheme="minorHAnsi"/>
          <w:i/>
        </w:rPr>
      </w:pPr>
    </w:p>
    <w:p w14:paraId="1C0B3E78" w14:textId="451B1751" w:rsidR="00C61EF2" w:rsidRPr="00A64E0B" w:rsidRDefault="00005312" w:rsidP="001C3EF5">
      <w:r w:rsidRPr="001C3EF5">
        <w:rPr>
          <w:rFonts w:eastAsia="Times New Roman" w:cstheme="minorHAnsi"/>
          <w:iCs/>
        </w:rPr>
        <w:t xml:space="preserve">Conform listei indicative </w:t>
      </w:r>
      <w:r w:rsidRPr="00005312">
        <w:rPr>
          <w:rFonts w:cstheme="minorHAnsi"/>
          <w:b/>
          <w:bCs/>
          <w:iCs/>
          <w:color w:val="0070C0"/>
        </w:rPr>
        <w:t>din secțiunea 2.3</w:t>
      </w:r>
      <w:r w:rsidRPr="001C3EF5">
        <w:rPr>
          <w:rFonts w:eastAsia="Times New Roman" w:cstheme="minorHAnsi"/>
          <w:iCs/>
        </w:rPr>
        <w:t xml:space="preserve"> </w:t>
      </w:r>
      <w:r w:rsidRPr="00005312">
        <w:rPr>
          <w:rFonts w:cstheme="minorHAnsi"/>
          <w:iCs/>
          <w:color w:val="000000" w:themeColor="text1"/>
        </w:rPr>
        <w:t>la prezentul ghid</w:t>
      </w:r>
      <w:r w:rsidRPr="001C3EF5" w:rsidDel="00005312">
        <w:rPr>
          <w:rFonts w:eastAsia="Times New Roman" w:cstheme="minorHAnsi"/>
          <w:iCs/>
        </w:rPr>
        <w:t xml:space="preserve"> </w:t>
      </w:r>
    </w:p>
    <w:p w14:paraId="253E0A9F" w14:textId="2917AC7E" w:rsidR="007337E0" w:rsidRPr="00A64E0B" w:rsidRDefault="007337E0" w:rsidP="007337E0">
      <w:pPr>
        <w:spacing w:after="0" w:line="240" w:lineRule="auto"/>
        <w:jc w:val="both"/>
        <w:rPr>
          <w:rFonts w:eastAsia="Calibri" w:cstheme="minorHAnsi"/>
          <w:b/>
          <w:bCs/>
          <w:color w:val="0070C0"/>
        </w:rPr>
      </w:pPr>
      <w:r w:rsidRPr="00A64E0B">
        <w:rPr>
          <w:rFonts w:eastAsia="Calibri" w:cstheme="minorHAnsi"/>
        </w:rPr>
        <w:t xml:space="preserve">Mecanismul de plată şi rambursare a cheltuielilor în cadrul contractelor de finanţare se realizează în conformitate cu prevederile </w:t>
      </w:r>
      <w:r w:rsidRPr="00A64E0B">
        <w:rPr>
          <w:rFonts w:eastAsia="Times New Roman" w:cstheme="minorHAnsi"/>
          <w:iCs/>
        </w:rPr>
        <w:t xml:space="preserve">OUG nr. 133/2021 </w:t>
      </w:r>
      <w:r w:rsidRPr="00A64E0B">
        <w:rPr>
          <w:rFonts w:eastAsia="Calibri" w:cstheme="minorHAnsi"/>
        </w:rPr>
        <w:t xml:space="preserve"> </w:t>
      </w:r>
      <w:r w:rsidRPr="00A64E0B">
        <w:rPr>
          <w:rFonts w:eastAsia="Times New Roman" w:cstheme="minorHAnsi"/>
          <w:iCs/>
        </w:rPr>
        <w:t>privind gestionarea financiară a fondurilor europene în perioada de programare 2021-2027 alocate României din Fondul european de dezvoltare regională, Fondul de coeziune, Fondul social european Plus, Fondul pentru o tranziție justă</w:t>
      </w:r>
      <w:r w:rsidRPr="00A64E0B">
        <w:rPr>
          <w:rFonts w:eastAsia="Calibri" w:cstheme="minorHAnsi"/>
        </w:rPr>
        <w:t xml:space="preserve">, precum şi normele de aplicare aprobate prin HG </w:t>
      </w:r>
      <w:r w:rsidRPr="00A64E0B">
        <w:rPr>
          <w:rFonts w:eastAsia="Times New Roman" w:cstheme="minorHAnsi"/>
          <w:iCs/>
        </w:rPr>
        <w:t>829/2022</w:t>
      </w:r>
      <w:r w:rsidRPr="00A64E0B">
        <w:rPr>
          <w:rFonts w:eastAsia="Calibri" w:cstheme="minorHAnsi"/>
        </w:rPr>
        <w:t>, cu modificările și completările ulterioare.</w:t>
      </w:r>
      <w:r w:rsidR="0067287A" w:rsidRPr="00A64E0B">
        <w:rPr>
          <w:rFonts w:eastAsia="Calibri" w:cstheme="minorHAnsi"/>
        </w:rPr>
        <w:t xml:space="preserve"> Pentru mai multe detalii a se vedea </w:t>
      </w:r>
      <w:r w:rsidR="0067287A" w:rsidRPr="00A64E0B">
        <w:rPr>
          <w:rFonts w:eastAsia="Calibri" w:cstheme="minorHAnsi"/>
          <w:b/>
          <w:bCs/>
          <w:color w:val="0070C0"/>
        </w:rPr>
        <w:t>capitolul 12 din prezentul ghid.</w:t>
      </w:r>
    </w:p>
    <w:p w14:paraId="3AA34941" w14:textId="6DF51A25" w:rsidR="007337E0" w:rsidRDefault="007337E0" w:rsidP="00C61EF2">
      <w:pPr>
        <w:pStyle w:val="ListParagraph"/>
        <w:spacing w:after="0" w:line="240" w:lineRule="auto"/>
        <w:contextualSpacing w:val="0"/>
        <w:jc w:val="both"/>
        <w:rPr>
          <w:rFonts w:eastAsia="Times New Roman" w:cstheme="minorHAnsi"/>
          <w:iCs/>
        </w:rPr>
      </w:pPr>
    </w:p>
    <w:p w14:paraId="0214FF62" w14:textId="77777777" w:rsidR="004A15BA" w:rsidRPr="00A64E0B" w:rsidRDefault="004A15BA" w:rsidP="004A15BA">
      <w:pPr>
        <w:jc w:val="both"/>
        <w:rPr>
          <w:rFonts w:cstheme="minorHAnsi"/>
          <w:b/>
          <w:bCs/>
          <w:color w:val="FF0000"/>
        </w:rPr>
      </w:pPr>
      <w:r w:rsidRPr="00A64E0B">
        <w:rPr>
          <w:rFonts w:cstheme="minorHAnsi"/>
          <w:b/>
          <w:bCs/>
          <w:color w:val="FF0000"/>
        </w:rPr>
        <w:t>Atenție!</w:t>
      </w:r>
    </w:p>
    <w:p w14:paraId="0A5906D9" w14:textId="3C3BDC80" w:rsidR="008536A0" w:rsidRDefault="00AB5784" w:rsidP="008536A0">
      <w:pPr>
        <w:spacing w:before="100"/>
        <w:jc w:val="both"/>
        <w:rPr>
          <w:rFonts w:eastAsia="Times New Roman"/>
          <w:iCs/>
        </w:rPr>
      </w:pPr>
      <w:r>
        <w:rPr>
          <w:rFonts w:eastAsia="Times New Roman" w:cstheme="minorHAnsi"/>
          <w:iCs/>
        </w:rPr>
        <w:t xml:space="preserve">În </w:t>
      </w:r>
      <w:r w:rsidR="004A15BA">
        <w:rPr>
          <w:rFonts w:eastAsia="Times New Roman" w:cstheme="minorHAnsi"/>
          <w:iCs/>
        </w:rPr>
        <w:t xml:space="preserve">cadrul proiectelor pentru care se aplică mecanismul de la art I din OUG 109/2022 pentru care au fost încheiate acte adiționale în urma selectării la finanțare din PDD în baza prezetului ghid, </w:t>
      </w:r>
      <w:r w:rsidR="004A15BA" w:rsidRPr="004A15BA">
        <w:rPr>
          <w:rFonts w:eastAsia="Times New Roman" w:cstheme="minorHAnsi"/>
          <w:iCs/>
        </w:rPr>
        <w:t>sunt aplicabile prevederile legale privind cererile de plată, cererile de prefinanțare și cererile de rambursare în conformitate cu dispozițiile </w:t>
      </w:r>
      <w:r>
        <w:fldChar w:fldCharType="begin"/>
      </w:r>
      <w:r>
        <w:instrText>HYPERLINK "https://legislatie.just.ro/Public/DetaliiDocumentAfis/249731"</w:instrText>
      </w:r>
      <w:r>
        <w:fldChar w:fldCharType="separate"/>
      </w:r>
      <w:r w:rsidR="004A15BA" w:rsidRPr="004A15BA">
        <w:rPr>
          <w:rFonts w:eastAsia="Times New Roman" w:cstheme="minorHAnsi"/>
          <w:iCs/>
        </w:rPr>
        <w:t>OUG nr. 133/2021</w:t>
      </w:r>
      <w:r>
        <w:rPr>
          <w:rFonts w:eastAsia="Times New Roman" w:cstheme="minorHAnsi"/>
          <w:iCs/>
        </w:rPr>
        <w:fldChar w:fldCharType="end"/>
      </w:r>
      <w:r w:rsidR="004A15BA" w:rsidRPr="004A15BA">
        <w:rPr>
          <w:rFonts w:eastAsia="Times New Roman" w:cstheme="minorHAnsi"/>
          <w:iCs/>
        </w:rPr>
        <w:t xml:space="preserve">, cu modificările și completările ulterioare. </w:t>
      </w:r>
      <w:r w:rsidR="008536A0" w:rsidRPr="00E9351C">
        <w:rPr>
          <w:rFonts w:eastAsia="Times New Roman"/>
          <w:iCs/>
        </w:rPr>
        <w:t xml:space="preserve">Cheltuielile efectuate de către beneficiari în cadrul contractelor anterior menționate și </w:t>
      </w:r>
      <w:r w:rsidR="00342050" w:rsidRPr="00E9351C">
        <w:rPr>
          <w:rFonts w:eastAsia="Times New Roman"/>
          <w:iCs/>
        </w:rPr>
        <w:t xml:space="preserve">sumele acceptate </w:t>
      </w:r>
      <w:r w:rsidR="008536A0" w:rsidRPr="00E9351C">
        <w:rPr>
          <w:rFonts w:eastAsia="Times New Roman"/>
          <w:iCs/>
        </w:rPr>
        <w:t>de către AMPDD vor putea fi solicitate la rambursare, cu respectarea regulilor de eligibilitate ale PDD și în conformitate cu instrucțiunile emise de AM.</w:t>
      </w:r>
      <w:r w:rsidR="004A15BA" w:rsidRPr="00E9351C">
        <w:rPr>
          <w:rFonts w:eastAsia="Times New Roman"/>
          <w:iCs/>
        </w:rPr>
        <w:t xml:space="preserve">  </w:t>
      </w:r>
      <w:r w:rsidR="008536A0" w:rsidRPr="00E9351C">
        <w:rPr>
          <w:rFonts w:eastAsia="Times New Roman"/>
          <w:iCs/>
        </w:rPr>
        <w:t>Categoriile de cheltuieli efectuate în implementarea proiectelor, dar care nu pot fi decontate în cadrul PDD, rămân cheltuieli definitive ale bugetului de stat, cu excepția categoriilor de cheltuieli a căror neeligibilitate este stabilită în sarcina beneficiarilor prin decizii ale autorităților și instanțelor competente în acest sens.</w:t>
      </w:r>
      <w:r w:rsidR="008E6AE1" w:rsidRPr="00E9351C">
        <w:t xml:space="preserve"> </w:t>
      </w:r>
      <w:r w:rsidR="008E6AE1" w:rsidRPr="00E9351C">
        <w:rPr>
          <w:rFonts w:eastAsia="Times New Roman"/>
          <w:iCs/>
        </w:rPr>
        <w:t>Cheltuielile se vor solicita la rambursare la CE după acordul JASPERS.</w:t>
      </w:r>
    </w:p>
    <w:p w14:paraId="2F658170" w14:textId="77777777" w:rsidR="00342050" w:rsidRPr="00342050" w:rsidRDefault="00342050" w:rsidP="00342050">
      <w:pPr>
        <w:spacing w:before="100"/>
        <w:jc w:val="both"/>
        <w:rPr>
          <w:rFonts w:eastAsia="Times New Roman"/>
          <w:iCs/>
        </w:rPr>
      </w:pPr>
      <w:r w:rsidRPr="00342050">
        <w:rPr>
          <w:rFonts w:eastAsia="Times New Roman"/>
          <w:iCs/>
        </w:rPr>
        <w:t xml:space="preserve">În termen de 90 zile de la semnarea actului adițonal prevăzut la  art I din OUG 109/2022, beneficiarii au obligația de a depune câte o cerere de rambursare aferentă fiecărei cereri de rambursare (independentă sau </w:t>
      </w:r>
      <w:r w:rsidRPr="00342050">
        <w:rPr>
          <w:rFonts w:eastAsia="Times New Roman"/>
          <w:iCs/>
        </w:rPr>
        <w:lastRenderedPageBreak/>
        <w:t>aferentă unei cereri de plată) transmise înainte de semnarea actului adițonal, cerere care să conțină exact aceleași cheltuieli și facturi. Cheltuielile incluse în aceste cereri vor fi analizate coform noilor condiții de eligibilitate. Dacă este cazul, se va verifica încadrarea cheltuielilor pe categorii/subcategorii, efectuându-se o echivalare între categoriile/subcategoriile din SMIS 2014+ și cele din SMIS 2021+.</w:t>
      </w:r>
    </w:p>
    <w:p w14:paraId="75FA6144" w14:textId="632266BD" w:rsidR="00342050" w:rsidRPr="004A15BA" w:rsidRDefault="00342050" w:rsidP="00342050">
      <w:pPr>
        <w:spacing w:before="100"/>
        <w:jc w:val="both"/>
        <w:rPr>
          <w:rFonts w:eastAsia="Times New Roman"/>
          <w:iCs/>
        </w:rPr>
      </w:pPr>
      <w:r w:rsidRPr="00342050">
        <w:rPr>
          <w:rFonts w:eastAsia="Times New Roman"/>
          <w:iCs/>
        </w:rPr>
        <w:t>În cazul în care au fost stabilite reduceri procentuale/corecții financiare, acestea vor fi aplicate și în cazul cererilor transmise după semnarea actului adițonal prevăzut la  art I din OUG 109/2022</w:t>
      </w:r>
      <w:r>
        <w:rPr>
          <w:rFonts w:eastAsia="Times New Roman"/>
          <w:iCs/>
        </w:rPr>
        <w:t>.</w:t>
      </w:r>
    </w:p>
    <w:p w14:paraId="5E55852F" w14:textId="77777777" w:rsidR="008536A0" w:rsidRPr="00A64E0B" w:rsidRDefault="008536A0" w:rsidP="00C61EF2">
      <w:pPr>
        <w:pStyle w:val="ListParagraph"/>
        <w:spacing w:after="0" w:line="240" w:lineRule="auto"/>
        <w:contextualSpacing w:val="0"/>
        <w:jc w:val="both"/>
        <w:rPr>
          <w:rFonts w:eastAsia="Times New Roman" w:cstheme="minorHAnsi"/>
          <w:iCs/>
        </w:rPr>
      </w:pPr>
    </w:p>
    <w:p w14:paraId="13D71F7E" w14:textId="583783FD" w:rsidR="00480EAB" w:rsidRPr="00A64E0B" w:rsidRDefault="00480EAB" w:rsidP="008D3D73">
      <w:pPr>
        <w:pStyle w:val="Heading3"/>
      </w:pPr>
      <w:bookmarkStart w:id="95" w:name="_Toc141442824"/>
      <w:r w:rsidRPr="00A64E0B">
        <w:t>5.3.2 Categorii și plafoane de cheltuieli eligibile</w:t>
      </w:r>
      <w:bookmarkEnd w:id="95"/>
    </w:p>
    <w:p w14:paraId="1F84C1F7" w14:textId="77777777" w:rsidR="00480EAB" w:rsidRPr="00A64E0B" w:rsidRDefault="00480EAB" w:rsidP="00C61EF2">
      <w:pPr>
        <w:pStyle w:val="ListParagraph"/>
        <w:spacing w:after="0" w:line="240" w:lineRule="auto"/>
        <w:contextualSpacing w:val="0"/>
        <w:jc w:val="both"/>
        <w:rPr>
          <w:rFonts w:eastAsia="Times New Roman" w:cstheme="minorHAnsi"/>
          <w:iCs/>
        </w:rPr>
      </w:pPr>
    </w:p>
    <w:p w14:paraId="0B4B5D0F" w14:textId="77777777" w:rsidR="001B73AD" w:rsidRPr="00A64E0B" w:rsidRDefault="0067287A" w:rsidP="0067287A">
      <w:pPr>
        <w:jc w:val="both"/>
        <w:rPr>
          <w:rFonts w:cstheme="minorHAnsi"/>
          <w:b/>
          <w:bCs/>
        </w:rPr>
      </w:pPr>
      <w:r w:rsidRPr="00A64E0B">
        <w:rPr>
          <w:rFonts w:cstheme="minorHAnsi"/>
        </w:rPr>
        <w:t xml:space="preserve">Categoriile de cheltuieli eligibile și ne-eligibile aferente apelurilor de proiecte ce se lansează prin prezentul ghid sunt detaliate în </w:t>
      </w:r>
      <w:r w:rsidRPr="00A64E0B">
        <w:rPr>
          <w:rFonts w:cstheme="minorHAnsi"/>
          <w:b/>
          <w:bCs/>
          <w:color w:val="0070C0"/>
        </w:rPr>
        <w:t xml:space="preserve">anexa 5.  </w:t>
      </w:r>
      <w:r w:rsidRPr="00A64E0B">
        <w:rPr>
          <w:rFonts w:cstheme="minorHAnsi"/>
        </w:rPr>
        <w:t>De asemenea, plafoanele pentru categoriile de cheltuieli eligibile sunt stabilite în anexa menționată și vă rugăm să le aveți în vedere în stabilirea bugetului cererii de finanțare.</w:t>
      </w:r>
      <w:r w:rsidRPr="00A64E0B">
        <w:rPr>
          <w:rFonts w:cstheme="minorHAnsi"/>
          <w:b/>
          <w:bCs/>
        </w:rPr>
        <w:t xml:space="preserve"> </w:t>
      </w:r>
    </w:p>
    <w:p w14:paraId="0CB860C4" w14:textId="73C13FB7" w:rsidR="001B73AD" w:rsidRPr="00A64E0B" w:rsidRDefault="001B73AD" w:rsidP="0067287A">
      <w:pPr>
        <w:jc w:val="both"/>
        <w:rPr>
          <w:rFonts w:cstheme="minorHAnsi"/>
          <w:b/>
          <w:bCs/>
          <w:color w:val="FF0000"/>
        </w:rPr>
      </w:pPr>
      <w:r w:rsidRPr="00A64E0B">
        <w:rPr>
          <w:rFonts w:cstheme="minorHAnsi"/>
          <w:b/>
          <w:bCs/>
          <w:color w:val="FF0000"/>
        </w:rPr>
        <w:t>Atenție!</w:t>
      </w:r>
    </w:p>
    <w:p w14:paraId="14112576" w14:textId="17F12AA1" w:rsidR="0067287A" w:rsidRPr="00A64E0B" w:rsidRDefault="001B73AD" w:rsidP="0067287A">
      <w:pPr>
        <w:jc w:val="both"/>
        <w:rPr>
          <w:rFonts w:cstheme="minorHAnsi"/>
          <w:b/>
          <w:bCs/>
          <w:color w:val="0070C0"/>
        </w:rPr>
      </w:pPr>
      <w:r w:rsidRPr="00A64E0B">
        <w:rPr>
          <w:rFonts w:cstheme="minorHAnsi"/>
        </w:rPr>
        <w:t>D</w:t>
      </w:r>
      <w:r w:rsidR="0067287A" w:rsidRPr="00A64E0B">
        <w:rPr>
          <w:rFonts w:cstheme="minorHAnsi"/>
        </w:rPr>
        <w:t xml:space="preserve">epășirea plafoanelor respective va conduce ca suma ce nu respectă plafonul maxim să fie considerată ne-eligibilă, fiind </w:t>
      </w:r>
      <w:r w:rsidRPr="00A64E0B">
        <w:rPr>
          <w:rFonts w:cstheme="minorHAnsi"/>
        </w:rPr>
        <w:t>necesară revizuirea bugetului proiectului și a hotărârilor de aprobare a acestuia.</w:t>
      </w:r>
      <w:r w:rsidRPr="00A64E0B">
        <w:rPr>
          <w:rFonts w:cstheme="minorHAnsi"/>
          <w:b/>
          <w:bCs/>
        </w:rPr>
        <w:t xml:space="preserve"> </w:t>
      </w:r>
    </w:p>
    <w:p w14:paraId="2264F49F" w14:textId="77777777" w:rsidR="00480EAB" w:rsidRPr="00A64E0B" w:rsidRDefault="00480EAB" w:rsidP="00C61EF2">
      <w:pPr>
        <w:pStyle w:val="ListParagraph"/>
        <w:spacing w:after="0" w:line="240" w:lineRule="auto"/>
        <w:contextualSpacing w:val="0"/>
        <w:jc w:val="both"/>
        <w:rPr>
          <w:rFonts w:eastAsia="Times New Roman" w:cstheme="minorHAnsi"/>
          <w:iCs/>
        </w:rPr>
      </w:pPr>
    </w:p>
    <w:p w14:paraId="5D940EEE" w14:textId="315C3BA8" w:rsidR="00480EAB" w:rsidRPr="00A64E0B" w:rsidRDefault="00480EAB" w:rsidP="008D3D73">
      <w:pPr>
        <w:pStyle w:val="Heading3"/>
      </w:pPr>
      <w:bookmarkStart w:id="96" w:name="_Toc141442825"/>
      <w:r w:rsidRPr="00A64E0B">
        <w:t>5.3.3 Categorii de cheltuieli eligibile și ne-eligibile</w:t>
      </w:r>
      <w:bookmarkEnd w:id="96"/>
    </w:p>
    <w:p w14:paraId="140DB7E6" w14:textId="77777777" w:rsidR="00480EAB" w:rsidRPr="00A64E0B" w:rsidRDefault="00480EAB" w:rsidP="00480EAB">
      <w:pPr>
        <w:rPr>
          <w:rFonts w:cstheme="minorHAnsi"/>
        </w:rPr>
      </w:pPr>
    </w:p>
    <w:p w14:paraId="6685EF24" w14:textId="607260B2" w:rsidR="00480EAB" w:rsidRPr="00A64E0B" w:rsidRDefault="004A307E" w:rsidP="00480EAB">
      <w:pPr>
        <w:spacing w:after="0" w:line="240" w:lineRule="auto"/>
        <w:jc w:val="both"/>
        <w:rPr>
          <w:rFonts w:cstheme="minorHAnsi"/>
        </w:rPr>
      </w:pPr>
      <w:r w:rsidRPr="00A64E0B">
        <w:rPr>
          <w:rFonts w:cstheme="minorHAnsi"/>
        </w:rPr>
        <w:t>U</w:t>
      </w:r>
      <w:r w:rsidR="00480EAB" w:rsidRPr="00A64E0B">
        <w:rPr>
          <w:rFonts w:cstheme="minorHAnsi"/>
        </w:rPr>
        <w:t>rmătoarele costuri nu sunt eligibile:</w:t>
      </w:r>
    </w:p>
    <w:p w14:paraId="3B342733" w14:textId="77777777" w:rsidR="00480EAB" w:rsidRPr="00A64E0B" w:rsidRDefault="00480EAB" w:rsidP="00C5068A">
      <w:pPr>
        <w:pStyle w:val="ListParagraph"/>
        <w:numPr>
          <w:ilvl w:val="0"/>
          <w:numId w:val="33"/>
        </w:numPr>
        <w:spacing w:after="0" w:line="240" w:lineRule="auto"/>
        <w:jc w:val="both"/>
        <w:rPr>
          <w:rFonts w:cstheme="minorHAnsi"/>
        </w:rPr>
      </w:pPr>
      <w:r w:rsidRPr="00A64E0B">
        <w:rPr>
          <w:rFonts w:cstheme="minorHAnsi"/>
        </w:rPr>
        <w:t xml:space="preserve">dobânzi pentru împrumuturi, cu excepția celor referitoare la granturi acordate sub forma unei subvenții pentru rata dobânzii sau a unei subvenții pentru comisioanele de garantare; </w:t>
      </w:r>
    </w:p>
    <w:p w14:paraId="5AD09150" w14:textId="39AEC65E" w:rsidR="00480EAB" w:rsidRPr="00A64E0B" w:rsidRDefault="00480EAB" w:rsidP="00C5068A">
      <w:pPr>
        <w:pStyle w:val="ListParagraph"/>
        <w:numPr>
          <w:ilvl w:val="0"/>
          <w:numId w:val="33"/>
        </w:numPr>
        <w:spacing w:after="0" w:line="240" w:lineRule="auto"/>
        <w:jc w:val="both"/>
        <w:rPr>
          <w:rFonts w:cstheme="minorHAnsi"/>
        </w:rPr>
      </w:pPr>
      <w:r w:rsidRPr="00A64E0B">
        <w:rPr>
          <w:rFonts w:cstheme="minorHAnsi"/>
        </w:rPr>
        <w:t xml:space="preserve">achiziționarea de terenuri cu o valoare mai mare de 10 % din cheltuielile totale eligibile ale operațiunii în cauză; </w:t>
      </w:r>
    </w:p>
    <w:p w14:paraId="0E639656" w14:textId="77777777" w:rsidR="00480EAB" w:rsidRPr="00A64E0B" w:rsidRDefault="00480EAB" w:rsidP="00C5068A">
      <w:pPr>
        <w:pStyle w:val="ListParagraph"/>
        <w:numPr>
          <w:ilvl w:val="0"/>
          <w:numId w:val="33"/>
        </w:numPr>
        <w:spacing w:after="0" w:line="240" w:lineRule="auto"/>
        <w:jc w:val="both"/>
        <w:rPr>
          <w:rFonts w:cstheme="minorHAnsi"/>
        </w:rPr>
      </w:pPr>
      <w:r w:rsidRPr="00A64E0B">
        <w:rPr>
          <w:rFonts w:cstheme="minorHAnsi"/>
        </w:rPr>
        <w:t xml:space="preserve">taxa pe valoarea adăugată („TVA”), cu următoarele excepții: </w:t>
      </w:r>
    </w:p>
    <w:p w14:paraId="1D8B26C7" w14:textId="77777777" w:rsidR="00480EAB" w:rsidRPr="00A64E0B" w:rsidRDefault="00480EAB" w:rsidP="00C5068A">
      <w:pPr>
        <w:pStyle w:val="ListParagraph"/>
        <w:numPr>
          <w:ilvl w:val="3"/>
          <w:numId w:val="33"/>
        </w:numPr>
        <w:spacing w:after="0" w:line="240" w:lineRule="auto"/>
        <w:jc w:val="both"/>
        <w:rPr>
          <w:rFonts w:cstheme="minorHAnsi"/>
        </w:rPr>
      </w:pPr>
      <w:r w:rsidRPr="00A64E0B">
        <w:rPr>
          <w:rFonts w:cstheme="minorHAnsi"/>
        </w:rPr>
        <w:t xml:space="preserve">pentru operațiunile al căror cost total este mai mic de 5 000 000 EUR (inclusiv TVA); </w:t>
      </w:r>
    </w:p>
    <w:p w14:paraId="7E5B6958" w14:textId="091289E8" w:rsidR="00480EAB" w:rsidRDefault="00480EAB" w:rsidP="00C5068A">
      <w:pPr>
        <w:pStyle w:val="ListParagraph"/>
        <w:numPr>
          <w:ilvl w:val="3"/>
          <w:numId w:val="33"/>
        </w:numPr>
        <w:spacing w:after="0" w:line="240" w:lineRule="auto"/>
        <w:jc w:val="both"/>
        <w:rPr>
          <w:rFonts w:cstheme="minorHAnsi"/>
        </w:rPr>
      </w:pPr>
      <w:r w:rsidRPr="00A64E0B">
        <w:rPr>
          <w:rFonts w:cstheme="minorHAnsi"/>
        </w:rPr>
        <w:t xml:space="preserve">pentru operațiunile al căror cost total este mai mare de 5 000 000 EUR (inclusiv TVA), în cazul în care TVA-ul nu se recuperează în temeiul legislației naționale privind TVA; </w:t>
      </w:r>
    </w:p>
    <w:p w14:paraId="35A65700" w14:textId="77777777" w:rsidR="00846726" w:rsidRPr="00A64E0B" w:rsidRDefault="00846726" w:rsidP="00846726">
      <w:pPr>
        <w:pStyle w:val="ListParagraph"/>
        <w:spacing w:after="0" w:line="240" w:lineRule="auto"/>
        <w:jc w:val="both"/>
        <w:rPr>
          <w:rFonts w:cstheme="minorHAnsi"/>
        </w:rPr>
      </w:pPr>
    </w:p>
    <w:p w14:paraId="13E558FF" w14:textId="5BF636E4" w:rsidR="00480EAB" w:rsidRPr="00846726" w:rsidRDefault="00846726" w:rsidP="00C5068A">
      <w:pPr>
        <w:pStyle w:val="ListParagraph"/>
        <w:numPr>
          <w:ilvl w:val="0"/>
          <w:numId w:val="33"/>
        </w:numPr>
        <w:spacing w:after="0" w:line="240" w:lineRule="auto"/>
        <w:jc w:val="both"/>
        <w:rPr>
          <w:rFonts w:cstheme="minorHAnsi"/>
        </w:rPr>
      </w:pPr>
      <w:r w:rsidRPr="00846726">
        <w:rPr>
          <w:rFonts w:cstheme="minorHAnsi"/>
        </w:rPr>
        <w:t>c</w:t>
      </w:r>
      <w:r w:rsidR="00480EAB" w:rsidRPr="00846726">
        <w:rPr>
          <w:rFonts w:cstheme="minorHAnsi"/>
        </w:rPr>
        <w:t>heltuielile efectuate în sprijinul relocării nu sunt eligibile pentru o contribuție din fonduri.</w:t>
      </w:r>
    </w:p>
    <w:p w14:paraId="6093E435" w14:textId="286BB870" w:rsidR="00480EAB" w:rsidRPr="00846726" w:rsidRDefault="00846726" w:rsidP="00C5068A">
      <w:pPr>
        <w:pStyle w:val="ListParagraph"/>
        <w:numPr>
          <w:ilvl w:val="0"/>
          <w:numId w:val="33"/>
        </w:numPr>
        <w:spacing w:after="0" w:line="240" w:lineRule="auto"/>
        <w:jc w:val="both"/>
        <w:rPr>
          <w:rFonts w:cstheme="minorHAnsi"/>
        </w:rPr>
      </w:pPr>
      <w:r w:rsidRPr="00846726">
        <w:rPr>
          <w:rFonts w:cstheme="minorHAnsi"/>
        </w:rPr>
        <w:t>c</w:t>
      </w:r>
      <w:r w:rsidR="00480EAB" w:rsidRPr="00846726">
        <w:rPr>
          <w:rFonts w:cstheme="minorHAnsi"/>
        </w:rPr>
        <w:t xml:space="preserve">osturile cu pregătirea proiectelor </w:t>
      </w:r>
      <w:r w:rsidR="004A307E" w:rsidRPr="00846726">
        <w:rPr>
          <w:rFonts w:cstheme="minorHAnsi"/>
        </w:rPr>
        <w:t>n</w:t>
      </w:r>
      <w:r w:rsidR="00480EAB" w:rsidRPr="00846726">
        <w:rPr>
          <w:rFonts w:cstheme="minorHAnsi"/>
        </w:rPr>
        <w:t>u sunt eligibile.</w:t>
      </w:r>
    </w:p>
    <w:p w14:paraId="24A6C096"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aferente contribuției în natură</w:t>
      </w:r>
    </w:p>
    <w:p w14:paraId="2C371395"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cu amortizarea</w:t>
      </w:r>
    </w:p>
    <w:p w14:paraId="57F713D8"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cu achiziția imobilelor deja construite</w:t>
      </w:r>
    </w:p>
    <w:p w14:paraId="3CC121B5"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de leasing</w:t>
      </w:r>
    </w:p>
    <w:p w14:paraId="5836E73B"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cu închirierea, altele decât cele prevăzute la cheltuielile generale de administrație</w:t>
      </w:r>
    </w:p>
    <w:p w14:paraId="4D51B167" w14:textId="77777777" w:rsidR="00480EAB" w:rsidRDefault="00480EAB" w:rsidP="00C5068A">
      <w:pPr>
        <w:pStyle w:val="ListParagraph"/>
        <w:numPr>
          <w:ilvl w:val="0"/>
          <w:numId w:val="33"/>
        </w:numPr>
        <w:spacing w:after="0" w:line="240" w:lineRule="auto"/>
        <w:jc w:val="both"/>
        <w:rPr>
          <w:rFonts w:cstheme="minorHAnsi"/>
        </w:rPr>
      </w:pPr>
      <w:r w:rsidRPr="00846726">
        <w:rPr>
          <w:rFonts w:cstheme="minorHAnsi"/>
        </w:rPr>
        <w:t>cheltuieli cu achiziția de mijloace de transport</w:t>
      </w:r>
    </w:p>
    <w:p w14:paraId="37588107" w14:textId="77777777" w:rsidR="00FF07D1" w:rsidRPr="00FF07D1" w:rsidRDefault="00FF07D1" w:rsidP="00FF07D1">
      <w:pPr>
        <w:pStyle w:val="ListParagraph"/>
        <w:numPr>
          <w:ilvl w:val="0"/>
          <w:numId w:val="33"/>
        </w:numPr>
        <w:rPr>
          <w:rFonts w:cstheme="minorHAnsi"/>
        </w:rPr>
      </w:pPr>
      <w:r w:rsidRPr="00FF07D1">
        <w:rPr>
          <w:rFonts w:cstheme="minorHAnsi"/>
        </w:rPr>
        <w:t>cheltuieli cu achiziția de echipamente second hand</w:t>
      </w:r>
    </w:p>
    <w:p w14:paraId="520F96A1" w14:textId="77777777" w:rsidR="00480EAB" w:rsidRDefault="00480EAB" w:rsidP="00C5068A">
      <w:pPr>
        <w:pStyle w:val="ListParagraph"/>
        <w:numPr>
          <w:ilvl w:val="0"/>
          <w:numId w:val="33"/>
        </w:numPr>
        <w:spacing w:after="0" w:line="240" w:lineRule="auto"/>
        <w:jc w:val="both"/>
        <w:rPr>
          <w:rFonts w:cstheme="minorHAnsi"/>
        </w:rPr>
      </w:pPr>
      <w:r w:rsidRPr="00846726">
        <w:rPr>
          <w:rFonts w:cstheme="minorHAnsi"/>
        </w:rPr>
        <w:t>cheltuieli generale de administrație</w:t>
      </w:r>
    </w:p>
    <w:p w14:paraId="41824DB9" w14:textId="77777777" w:rsidR="00F335AB" w:rsidRPr="00F335AB" w:rsidRDefault="00F335AB" w:rsidP="00F335AB">
      <w:pPr>
        <w:pStyle w:val="ListParagraph"/>
        <w:numPr>
          <w:ilvl w:val="0"/>
          <w:numId w:val="33"/>
        </w:numPr>
        <w:spacing w:after="0" w:line="240" w:lineRule="auto"/>
        <w:jc w:val="both"/>
        <w:rPr>
          <w:rFonts w:cstheme="minorHAnsi"/>
        </w:rPr>
      </w:pPr>
      <w:r w:rsidRPr="00F335AB">
        <w:rPr>
          <w:rFonts w:cstheme="minorHAnsi"/>
        </w:rPr>
        <w:t>cheltuieli cu amenzi, penalităţi, cheltuieli de judecată şi cheltuieli de arbitraj;</w:t>
      </w:r>
    </w:p>
    <w:p w14:paraId="18219880" w14:textId="4B3324A8" w:rsidR="002A0754" w:rsidRPr="00F251E0" w:rsidRDefault="00F335AB" w:rsidP="00ED6415">
      <w:pPr>
        <w:pStyle w:val="ListParagraph"/>
        <w:numPr>
          <w:ilvl w:val="0"/>
          <w:numId w:val="33"/>
        </w:numPr>
        <w:spacing w:after="0" w:line="240" w:lineRule="auto"/>
        <w:jc w:val="both"/>
        <w:rPr>
          <w:rFonts w:cstheme="minorHAnsi"/>
        </w:rPr>
      </w:pPr>
      <w:r w:rsidRPr="00F251E0">
        <w:rPr>
          <w:rFonts w:cstheme="minorHAnsi"/>
        </w:rPr>
        <w:t xml:space="preserve">cheltuieli aferente procurării de bunuri necesare funcționării UIP de la nivelul beneficiarilor </w:t>
      </w:r>
    </w:p>
    <w:p w14:paraId="15335FF1" w14:textId="77777777" w:rsidR="002A0754" w:rsidRPr="00F335AB" w:rsidRDefault="002A0754" w:rsidP="00ED6415">
      <w:pPr>
        <w:pStyle w:val="ListParagraph"/>
        <w:spacing w:after="0" w:line="240" w:lineRule="auto"/>
        <w:jc w:val="both"/>
        <w:rPr>
          <w:rFonts w:cstheme="minorHAnsi"/>
        </w:rPr>
      </w:pPr>
    </w:p>
    <w:p w14:paraId="317CBE19" w14:textId="1995A465" w:rsidR="00E5096A" w:rsidRPr="00A64E0B" w:rsidRDefault="00480EAB" w:rsidP="008D3D73">
      <w:pPr>
        <w:pStyle w:val="Heading3"/>
      </w:pPr>
      <w:bookmarkStart w:id="97" w:name="_Toc141442826"/>
      <w:r w:rsidRPr="00A64E0B">
        <w:lastRenderedPageBreak/>
        <w:t>5.3.4 Opțiuni de costuri simplificate. Costuri directe și costuri indirecte</w:t>
      </w:r>
      <w:bookmarkEnd w:id="97"/>
      <w:r w:rsidRPr="00A64E0B">
        <w:t xml:space="preserve"> </w:t>
      </w:r>
    </w:p>
    <w:p w14:paraId="02CAC231" w14:textId="77777777" w:rsidR="00E5096A" w:rsidRPr="00A64E0B" w:rsidRDefault="00E5096A" w:rsidP="0023269F">
      <w:pPr>
        <w:spacing w:after="0" w:line="240" w:lineRule="auto"/>
        <w:jc w:val="both"/>
        <w:rPr>
          <w:rFonts w:cstheme="minorHAnsi"/>
        </w:rPr>
      </w:pPr>
    </w:p>
    <w:p w14:paraId="4BEE0F8D" w14:textId="7F77812E" w:rsidR="00144842" w:rsidRPr="00ED6415" w:rsidRDefault="001267BE" w:rsidP="004A307E">
      <w:pPr>
        <w:rPr>
          <w:rFonts w:cstheme="minorHAnsi"/>
          <w:i/>
          <w:iCs/>
        </w:rPr>
      </w:pPr>
      <w:r w:rsidRPr="00ED6415">
        <w:rPr>
          <w:rFonts w:cstheme="minorHAnsi"/>
          <w:i/>
          <w:iCs/>
        </w:rPr>
        <w:t>Nu se aplică.</w:t>
      </w:r>
    </w:p>
    <w:p w14:paraId="20C9B5BA" w14:textId="7502E0E3" w:rsidR="00480EAB" w:rsidRDefault="00480EAB" w:rsidP="00C5068A">
      <w:pPr>
        <w:pStyle w:val="Heading3"/>
        <w:numPr>
          <w:ilvl w:val="2"/>
          <w:numId w:val="59"/>
        </w:numPr>
      </w:pPr>
      <w:bookmarkStart w:id="98" w:name="_Toc141442827"/>
      <w:r w:rsidRPr="00A64E0B">
        <w:t>Opțiuni de costuri simplificate.  Costuri unitare/sume forfetare și rate forfetare</w:t>
      </w:r>
      <w:bookmarkEnd w:id="98"/>
      <w:r w:rsidR="003A12D7" w:rsidRPr="00A64E0B">
        <w:t xml:space="preserve"> </w:t>
      </w:r>
    </w:p>
    <w:p w14:paraId="0EE5D917" w14:textId="64C5443E" w:rsidR="00846726" w:rsidRPr="001C3EF5" w:rsidRDefault="00BB13D1" w:rsidP="00846726">
      <w:pPr>
        <w:pStyle w:val="ListParagraph"/>
        <w:rPr>
          <w:i/>
          <w:iCs/>
        </w:rPr>
      </w:pPr>
      <w:r w:rsidRPr="001C3EF5">
        <w:rPr>
          <w:i/>
          <w:iCs/>
        </w:rPr>
        <w:t>Nu se aplică.</w:t>
      </w:r>
    </w:p>
    <w:p w14:paraId="4ECCB5FC" w14:textId="4065FEDB" w:rsidR="00480EAB" w:rsidRPr="00A64E0B" w:rsidRDefault="00480EAB" w:rsidP="00C5068A">
      <w:pPr>
        <w:pStyle w:val="Heading3"/>
        <w:numPr>
          <w:ilvl w:val="2"/>
          <w:numId w:val="59"/>
        </w:numPr>
      </w:pPr>
      <w:bookmarkStart w:id="99" w:name="_Toc141442828"/>
      <w:r w:rsidRPr="00A64E0B">
        <w:t>Finanțare nelegată de costuri</w:t>
      </w:r>
      <w:bookmarkEnd w:id="99"/>
      <w:r w:rsidRPr="00A64E0B">
        <w:t xml:space="preserve"> </w:t>
      </w:r>
    </w:p>
    <w:p w14:paraId="7680CB4D" w14:textId="23D7CF53" w:rsidR="00480EAB" w:rsidRDefault="00BB13D1" w:rsidP="00480EAB">
      <w:pPr>
        <w:spacing w:after="0" w:line="240" w:lineRule="auto"/>
        <w:jc w:val="both"/>
        <w:rPr>
          <w:rFonts w:cstheme="minorHAnsi"/>
          <w:color w:val="231F20"/>
        </w:rPr>
      </w:pPr>
      <w:r w:rsidRPr="001C3EF5">
        <w:rPr>
          <w:rFonts w:cstheme="minorHAnsi"/>
          <w:i/>
          <w:iCs/>
          <w:color w:val="231F20"/>
        </w:rPr>
        <w:t xml:space="preserve">              Nu se aplică</w:t>
      </w:r>
      <w:r w:rsidRPr="00BB13D1">
        <w:rPr>
          <w:rFonts w:cstheme="minorHAnsi"/>
          <w:color w:val="231F20"/>
        </w:rPr>
        <w:t>.</w:t>
      </w:r>
    </w:p>
    <w:p w14:paraId="7E7F05DD" w14:textId="77777777" w:rsidR="002A0754" w:rsidRPr="00A64E0B" w:rsidRDefault="002A0754" w:rsidP="00480EAB">
      <w:pPr>
        <w:spacing w:after="0" w:line="240" w:lineRule="auto"/>
        <w:jc w:val="both"/>
        <w:rPr>
          <w:rFonts w:cstheme="minorHAnsi"/>
          <w:color w:val="231F20"/>
        </w:rPr>
      </w:pPr>
    </w:p>
    <w:p w14:paraId="4604437B" w14:textId="79A009DE" w:rsidR="00480EAB" w:rsidRDefault="00480EAB" w:rsidP="00E5096A">
      <w:pPr>
        <w:pStyle w:val="Heading2"/>
        <w:rPr>
          <w:i/>
        </w:rPr>
      </w:pPr>
      <w:bookmarkStart w:id="100" w:name="_Toc141442829"/>
      <w:r w:rsidRPr="00A64E0B">
        <w:t>5.4. Valoarea minimă și maximă nerambursabilă a unui proiect</w:t>
      </w:r>
      <w:bookmarkEnd w:id="100"/>
      <w:r w:rsidRPr="00A64E0B">
        <w:rPr>
          <w:i/>
        </w:rPr>
        <w:tab/>
      </w:r>
    </w:p>
    <w:p w14:paraId="0BA77B2B" w14:textId="5EEFA76F" w:rsidR="00F34F34" w:rsidRDefault="00F34F34" w:rsidP="00F34F34"/>
    <w:p w14:paraId="257C1900" w14:textId="4DFBB02F" w:rsidR="00480EAB" w:rsidRPr="001267BE" w:rsidRDefault="001267BE" w:rsidP="00480EAB">
      <w:pPr>
        <w:rPr>
          <w:rFonts w:cstheme="minorHAnsi"/>
          <w:i/>
          <w:iCs/>
        </w:rPr>
      </w:pPr>
      <w:r w:rsidRPr="00ED6415">
        <w:rPr>
          <w:rFonts w:cstheme="minorHAnsi"/>
          <w:i/>
          <w:iCs/>
        </w:rPr>
        <w:t>Nu se aplică.</w:t>
      </w:r>
    </w:p>
    <w:p w14:paraId="3AB32720" w14:textId="4A5AA9A4" w:rsidR="00480EAB" w:rsidRDefault="00D405B5" w:rsidP="00ED6415">
      <w:pPr>
        <w:pStyle w:val="Heading2"/>
      </w:pPr>
      <w:bookmarkStart w:id="101" w:name="_Toc141442830"/>
      <w:r>
        <w:t xml:space="preserve">5.5. </w:t>
      </w:r>
      <w:r w:rsidR="00712D57" w:rsidRPr="00A64E0B">
        <w:t>Cuantumul cofinanțării acordate</w:t>
      </w:r>
      <w:bookmarkEnd w:id="101"/>
    </w:p>
    <w:p w14:paraId="0DE94FB1" w14:textId="5A6D5E71" w:rsidR="00162A60" w:rsidRPr="00162A60" w:rsidRDefault="0006501C" w:rsidP="001C3EF5">
      <w:pPr>
        <w:jc w:val="both"/>
      </w:pPr>
      <w:r>
        <w:t>Î</w:t>
      </w:r>
      <w:r w:rsidR="00162A60">
        <w:t xml:space="preserve">n cadrul </w:t>
      </w:r>
      <w:r>
        <w:t>p</w:t>
      </w:r>
      <w:r w:rsidR="00162A60">
        <w:t>rezentului apel v</w:t>
      </w:r>
      <w:r w:rsidR="00162A60" w:rsidRPr="00162A60">
        <w:t>aloarea maximă nerambursabilă a unui proiect</w:t>
      </w:r>
      <w:r w:rsidR="00162A60">
        <w:t xml:space="preserve"> este de 94 % din valoarea cheltuielilor eligibile. OR  au obligaţia de a asigura 6% contribuția proprie la valo</w:t>
      </w:r>
      <w:r>
        <w:t>a</w:t>
      </w:r>
      <w:r w:rsidR="00162A60">
        <w:t>rea eligibilă a proiectului ca alternativă la metoda de calculare a venitului net actualizat, similar ca și pentru perioada 2014-2020.</w:t>
      </w:r>
    </w:p>
    <w:p w14:paraId="70021019" w14:textId="0843AF7B" w:rsidR="00507036" w:rsidRPr="00A64E0B" w:rsidRDefault="00507036" w:rsidP="00507036">
      <w:pPr>
        <w:spacing w:after="0" w:line="240" w:lineRule="auto"/>
        <w:jc w:val="both"/>
        <w:rPr>
          <w:rFonts w:cstheme="minorHAnsi"/>
        </w:rPr>
      </w:pPr>
      <w:r w:rsidRPr="00A32555">
        <w:rPr>
          <w:rFonts w:cstheme="minorHAnsi"/>
        </w:rPr>
        <w:t>Finanţarea nerambursabilă acordată de AMPDD se poate ajusta</w:t>
      </w:r>
      <w:r w:rsidR="00C82B05" w:rsidRPr="00A32555">
        <w:rPr>
          <w:rFonts w:cstheme="minorHAnsi"/>
        </w:rPr>
        <w:t xml:space="preserve"> </w:t>
      </w:r>
      <w:r w:rsidRPr="00A32555">
        <w:rPr>
          <w:rFonts w:cstheme="minorHAnsi"/>
        </w:rPr>
        <w:t>pe parcursul implementării proiectului</w:t>
      </w:r>
      <w:r w:rsidR="00A32555" w:rsidRPr="00A32555">
        <w:rPr>
          <w:rFonts w:cstheme="minorHAnsi"/>
        </w:rPr>
        <w:t xml:space="preserve">, în sensul diminuării acesteia, </w:t>
      </w:r>
      <w:r w:rsidRPr="00A32555">
        <w:rPr>
          <w:rFonts w:cstheme="minorHAnsi"/>
        </w:rPr>
        <w:t>în funcție de valoarea totală  autorizată în cadrul contractului de finanțare.</w:t>
      </w:r>
      <w:r w:rsidRPr="00A64E0B">
        <w:rPr>
          <w:rFonts w:cstheme="minorHAnsi"/>
        </w:rPr>
        <w:t xml:space="preserve"> </w:t>
      </w:r>
    </w:p>
    <w:p w14:paraId="3262E3B1" w14:textId="77777777" w:rsidR="00712D57" w:rsidRPr="00A64E0B" w:rsidRDefault="00712D57" w:rsidP="0022018A">
      <w:pPr>
        <w:rPr>
          <w:rFonts w:cstheme="minorHAnsi"/>
        </w:rPr>
      </w:pPr>
      <w:bookmarkStart w:id="102" w:name="_Hlk134544391"/>
    </w:p>
    <w:p w14:paraId="3A5D857B" w14:textId="2B1C8F95" w:rsidR="00712D57" w:rsidRPr="00A64E0B" w:rsidRDefault="00D136F3" w:rsidP="00E5096A">
      <w:pPr>
        <w:pStyle w:val="Heading2"/>
      </w:pPr>
      <w:bookmarkStart w:id="103" w:name="_Toc141442831"/>
      <w:r w:rsidRPr="00A64E0B">
        <w:t>5.6 Durata proiectului</w:t>
      </w:r>
      <w:bookmarkEnd w:id="103"/>
    </w:p>
    <w:p w14:paraId="2488F35A" w14:textId="77777777" w:rsidR="00A32555" w:rsidRDefault="00A32555" w:rsidP="00F62081">
      <w:pPr>
        <w:spacing w:after="0" w:line="240" w:lineRule="auto"/>
        <w:jc w:val="both"/>
        <w:rPr>
          <w:rFonts w:cstheme="minorHAnsi"/>
        </w:rPr>
      </w:pPr>
    </w:p>
    <w:p w14:paraId="2B52EB99" w14:textId="185E5569" w:rsidR="00F62081" w:rsidRDefault="00F62081" w:rsidP="00F62081">
      <w:pPr>
        <w:spacing w:after="0" w:line="240" w:lineRule="auto"/>
        <w:jc w:val="both"/>
        <w:rPr>
          <w:rFonts w:cstheme="minorHAnsi"/>
        </w:rPr>
      </w:pPr>
      <w:r w:rsidRPr="00A64E0B">
        <w:rPr>
          <w:rFonts w:cstheme="minorHAnsi"/>
        </w:rPr>
        <w:t>Solicitantul are obligația de a stabili termene realiste pentru realizarea activităților, cu încadrarea în limitele maxime prevăzute pentru bugetul sau, după caz, durata maximă de implementare a proiectului, respectiv 31 decembrie 2029.</w:t>
      </w:r>
    </w:p>
    <w:p w14:paraId="75FF4A79" w14:textId="77777777" w:rsidR="00A32555" w:rsidRPr="00A64E0B" w:rsidRDefault="00A32555" w:rsidP="00F62081">
      <w:pPr>
        <w:spacing w:after="0" w:line="240" w:lineRule="auto"/>
        <w:jc w:val="both"/>
        <w:rPr>
          <w:rFonts w:cstheme="minorHAnsi"/>
        </w:rPr>
      </w:pPr>
    </w:p>
    <w:p w14:paraId="48D8ACFB" w14:textId="70650DB6" w:rsidR="00712D57" w:rsidRDefault="00D136F3" w:rsidP="00E5096A">
      <w:pPr>
        <w:pStyle w:val="Heading2"/>
      </w:pPr>
      <w:bookmarkStart w:id="104" w:name="_Toc141442832"/>
      <w:r w:rsidRPr="00A64E0B">
        <w:t>5.7 Alte cerințe de eligibilitate a proiectului</w:t>
      </w:r>
      <w:bookmarkEnd w:id="104"/>
      <w:r w:rsidRPr="00A64E0B">
        <w:t xml:space="preserve"> </w:t>
      </w:r>
    </w:p>
    <w:p w14:paraId="47C35680" w14:textId="77777777" w:rsidR="00162A60" w:rsidRDefault="00162A60" w:rsidP="00162A60"/>
    <w:p w14:paraId="0BEF3060" w14:textId="3AD2E5B6" w:rsidR="00162A60" w:rsidRPr="001C3EF5" w:rsidRDefault="00162A60" w:rsidP="001C3EF5">
      <w:pPr>
        <w:rPr>
          <w:i/>
          <w:iCs/>
        </w:rPr>
      </w:pPr>
      <w:r w:rsidRPr="001C3EF5">
        <w:rPr>
          <w:i/>
          <w:iCs/>
        </w:rPr>
        <w:t>Nu se aplică.</w:t>
      </w:r>
    </w:p>
    <w:p w14:paraId="57624A08" w14:textId="77777777" w:rsidR="00BF6496" w:rsidRPr="00A64E0B" w:rsidRDefault="00D136F3" w:rsidP="00C5068A">
      <w:pPr>
        <w:pStyle w:val="Heading1"/>
        <w:numPr>
          <w:ilvl w:val="0"/>
          <w:numId w:val="57"/>
        </w:numPr>
      </w:pPr>
      <w:bookmarkStart w:id="105" w:name="_Toc141442833"/>
      <w:bookmarkStart w:id="106" w:name="_Hlk134544406"/>
      <w:bookmarkEnd w:id="102"/>
      <w:r w:rsidRPr="00A64E0B">
        <w:t>INDICATORI DE ETAPĂ</w:t>
      </w:r>
      <w:bookmarkEnd w:id="105"/>
      <w:r w:rsidRPr="00A64E0B">
        <w:t xml:space="preserve">  </w:t>
      </w:r>
      <w:r w:rsidRPr="00A64E0B">
        <w:tab/>
      </w:r>
    </w:p>
    <w:p w14:paraId="582369DF" w14:textId="77777777" w:rsidR="00F73CAC" w:rsidRPr="00A64E0B" w:rsidRDefault="00F73CAC" w:rsidP="00F73CAC">
      <w:pPr>
        <w:rPr>
          <w:rFonts w:cstheme="minorHAnsi"/>
          <w:highlight w:val="yellow"/>
        </w:rPr>
      </w:pPr>
    </w:p>
    <w:p w14:paraId="287F356C" w14:textId="4AA0662A" w:rsidR="00F73CAC" w:rsidRPr="00A64E0B" w:rsidRDefault="00F73CAC" w:rsidP="001550C9">
      <w:pPr>
        <w:spacing w:after="0" w:line="240" w:lineRule="auto"/>
        <w:jc w:val="both"/>
        <w:rPr>
          <w:rFonts w:cstheme="minorHAnsi"/>
        </w:rPr>
      </w:pPr>
      <w:r w:rsidRPr="00A64E0B">
        <w:rPr>
          <w:rFonts w:cstheme="minorHAnsi"/>
        </w:rP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28F4820" w14:textId="77777777" w:rsidR="00F73CAC" w:rsidRPr="00A64E0B" w:rsidRDefault="00F73CAC" w:rsidP="001550C9">
      <w:pPr>
        <w:jc w:val="both"/>
        <w:rPr>
          <w:rStyle w:val="salnbdy"/>
          <w:rFonts w:cstheme="minorHAnsi"/>
          <w:color w:val="000000"/>
          <w:sz w:val="23"/>
          <w:szCs w:val="23"/>
          <w:bdr w:val="none" w:sz="0" w:space="0" w:color="auto" w:frame="1"/>
          <w:shd w:val="clear" w:color="auto" w:fill="FFFFFF"/>
        </w:rPr>
      </w:pPr>
    </w:p>
    <w:p w14:paraId="0B2CCACA" w14:textId="40ED80D2" w:rsidR="00F73CAC" w:rsidRPr="00A64E0B" w:rsidRDefault="001550C9" w:rsidP="001550C9">
      <w:pPr>
        <w:jc w:val="both"/>
        <w:rPr>
          <w:rStyle w:val="salnbdy"/>
          <w:rFonts w:cstheme="minorHAnsi"/>
          <w:b/>
          <w:bCs/>
          <w:color w:val="0070C0"/>
          <w:sz w:val="23"/>
          <w:szCs w:val="23"/>
          <w:bdr w:val="none" w:sz="0" w:space="0" w:color="auto" w:frame="1"/>
          <w:shd w:val="clear" w:color="auto" w:fill="FFFFFF"/>
        </w:rPr>
      </w:pPr>
      <w:r w:rsidRPr="007F1801">
        <w:rPr>
          <w:rStyle w:val="salnbdy"/>
          <w:rFonts w:cstheme="minorHAnsi"/>
          <w:bdr w:val="none" w:sz="0" w:space="0" w:color="auto" w:frame="1"/>
        </w:rPr>
        <w:t>Indicatorii de etapă, precum și valorile țintelor finale ale indicatorilor de realizare și de rezultat care trebuie atinse ca urmare a implementării proiectului sunt cuprinși în planul de monitorizare. Pentru detalii cu privire la conținutul acestuia a se vedea</w:t>
      </w:r>
      <w:r w:rsidRPr="00A64E0B">
        <w:rPr>
          <w:rStyle w:val="salnbdy"/>
          <w:rFonts w:cstheme="minorHAnsi"/>
          <w:color w:val="000000"/>
          <w:sz w:val="23"/>
          <w:szCs w:val="23"/>
          <w:bdr w:val="none" w:sz="0" w:space="0" w:color="auto" w:frame="1"/>
          <w:shd w:val="clear" w:color="auto" w:fill="FFFFFF"/>
        </w:rPr>
        <w:t xml:space="preserve"> </w:t>
      </w:r>
      <w:r w:rsidRPr="00A64E0B">
        <w:rPr>
          <w:rStyle w:val="salnbdy"/>
          <w:rFonts w:cstheme="minorHAnsi"/>
          <w:b/>
          <w:bCs/>
          <w:color w:val="0070C0"/>
          <w:sz w:val="23"/>
          <w:szCs w:val="23"/>
          <w:bdr w:val="none" w:sz="0" w:space="0" w:color="auto" w:frame="1"/>
          <w:shd w:val="clear" w:color="auto" w:fill="FFFFFF"/>
        </w:rPr>
        <w:t xml:space="preserve">secțiunea 8.9.3 la prezentul ghid. </w:t>
      </w:r>
    </w:p>
    <w:p w14:paraId="22532FD4" w14:textId="4F6053C9" w:rsidR="00F73CAC" w:rsidRPr="00A64E0B" w:rsidRDefault="001550C9" w:rsidP="001550C9">
      <w:pPr>
        <w:jc w:val="both"/>
        <w:rPr>
          <w:rStyle w:val="salnbdy"/>
          <w:rFonts w:cstheme="minorHAnsi"/>
          <w:bdr w:val="none" w:sz="0" w:space="0" w:color="auto" w:frame="1"/>
        </w:rPr>
      </w:pPr>
      <w:r w:rsidRPr="00A64E0B">
        <w:rPr>
          <w:rStyle w:val="salnbdy"/>
          <w:rFonts w:cstheme="minorHAnsi"/>
          <w:bdr w:val="none" w:sz="0" w:space="0" w:color="auto" w:frame="1"/>
        </w:rPr>
        <w:lastRenderedPageBreak/>
        <w:t xml:space="preserve">Pentru orientările </w:t>
      </w:r>
      <w:r w:rsidR="00F73CAC" w:rsidRPr="00A64E0B">
        <w:rPr>
          <w:rStyle w:val="salnbdy"/>
          <w:rFonts w:cstheme="minorHAnsi"/>
          <w:bdr w:val="none" w:sz="0" w:space="0" w:color="auto" w:frame="1"/>
        </w:rPr>
        <w:t>privind stabilirea indicatorilor de etapă</w:t>
      </w:r>
      <w:r w:rsidRPr="00A64E0B">
        <w:rPr>
          <w:rStyle w:val="salnbdy"/>
          <w:rFonts w:cstheme="minorHAnsi"/>
          <w:bdr w:val="none" w:sz="0" w:space="0" w:color="auto" w:frame="1"/>
        </w:rPr>
        <w:t xml:space="preserve">, pentru detalierea </w:t>
      </w:r>
      <w:r w:rsidR="00F73CAC" w:rsidRPr="00A64E0B">
        <w:rPr>
          <w:rStyle w:val="salnbdy"/>
          <w:rFonts w:cstheme="minorHAnsi"/>
          <w:bdr w:val="none" w:sz="0" w:space="0" w:color="auto" w:frame="1"/>
        </w:rPr>
        <w:t>criteriil</w:t>
      </w:r>
      <w:r w:rsidRPr="00A64E0B">
        <w:rPr>
          <w:rStyle w:val="salnbdy"/>
          <w:rFonts w:cstheme="minorHAnsi"/>
          <w:bdr w:val="none" w:sz="0" w:space="0" w:color="auto" w:frame="1"/>
        </w:rPr>
        <w:t>or</w:t>
      </w:r>
      <w:r w:rsidR="00F73CAC" w:rsidRPr="00A64E0B">
        <w:rPr>
          <w:rStyle w:val="salnbdy"/>
          <w:rFonts w:cstheme="minorHAnsi"/>
          <w:bdr w:val="none" w:sz="0" w:space="0" w:color="auto" w:frame="1"/>
        </w:rPr>
        <w:t xml:space="preserve"> și documentel</w:t>
      </w:r>
      <w:r w:rsidRPr="00A64E0B">
        <w:rPr>
          <w:rStyle w:val="salnbdy"/>
          <w:rFonts w:cstheme="minorHAnsi"/>
          <w:bdr w:val="none" w:sz="0" w:space="0" w:color="auto" w:frame="1"/>
        </w:rPr>
        <w:t>or</w:t>
      </w:r>
      <w:r w:rsidR="00F73CAC" w:rsidRPr="00A64E0B">
        <w:rPr>
          <w:rStyle w:val="salnbdy"/>
          <w:rFonts w:cstheme="minorHAnsi"/>
          <w:bdr w:val="none" w:sz="0" w:space="0" w:color="auto" w:frame="1"/>
        </w:rPr>
        <w:t xml:space="preserve"> prin care se poate demonstra realizarea acestora în etapa de implementare a proiectului</w:t>
      </w:r>
      <w:r w:rsidRPr="00A64E0B">
        <w:rPr>
          <w:rStyle w:val="salnbdy"/>
          <w:rFonts w:cstheme="minorHAnsi"/>
          <w:bdr w:val="none" w:sz="0" w:space="0" w:color="auto" w:frame="1"/>
        </w:rPr>
        <w:t xml:space="preserve"> </w:t>
      </w:r>
      <w:r w:rsidR="007E22BB">
        <w:rPr>
          <w:rStyle w:val="salnbdy"/>
          <w:rFonts w:cstheme="minorHAnsi"/>
          <w:bdr w:val="none" w:sz="0" w:space="0" w:color="auto" w:frame="1"/>
        </w:rPr>
        <w:t>(a se vedea Anexa 2.8 Planul de monitorizare a proiectului)</w:t>
      </w:r>
      <w:r w:rsidR="007E22BB" w:rsidRPr="00A64E0B">
        <w:rPr>
          <w:rStyle w:val="salnbdy"/>
          <w:rFonts w:cstheme="minorHAnsi"/>
          <w:bdr w:val="none" w:sz="0" w:space="0" w:color="auto" w:frame="1"/>
        </w:rPr>
        <w:t xml:space="preserve"> </w:t>
      </w:r>
      <w:r w:rsidRPr="00A64E0B">
        <w:rPr>
          <w:rStyle w:val="salnbdy"/>
          <w:rFonts w:cstheme="minorHAnsi"/>
          <w:bdr w:val="none" w:sz="0" w:space="0" w:color="auto" w:frame="1"/>
        </w:rPr>
        <w:t xml:space="preserve">se vor avea în vedere prevederile </w:t>
      </w:r>
      <w:r w:rsidRPr="00A64E0B">
        <w:rPr>
          <w:rStyle w:val="salnbdy"/>
          <w:rFonts w:cstheme="minorHAnsi"/>
          <w:highlight w:val="yellow"/>
          <w:bdr w:val="none" w:sz="0" w:space="0" w:color="auto" w:frame="1"/>
        </w:rPr>
        <w:t>art. 14, alin. 5 din OUG 23/2023)</w:t>
      </w:r>
      <w:r w:rsidR="007E22BB">
        <w:rPr>
          <w:rStyle w:val="salnbdy"/>
          <w:rFonts w:cstheme="minorHAnsi"/>
          <w:bdr w:val="none" w:sz="0" w:space="0" w:color="auto" w:frame="1"/>
        </w:rPr>
        <w:t>.</w:t>
      </w:r>
      <w:r w:rsidR="000B7D6B">
        <w:rPr>
          <w:rStyle w:val="salnbdy"/>
          <w:rFonts w:cstheme="minorHAnsi"/>
          <w:bdr w:val="none" w:sz="0" w:space="0" w:color="auto" w:frame="1"/>
        </w:rPr>
        <w:t xml:space="preserve"> Indicatorii de etapă vor fi definiți de AM la momentul semnării actului adițional.</w:t>
      </w:r>
    </w:p>
    <w:bookmarkEnd w:id="106"/>
    <w:p w14:paraId="31DBAEB9" w14:textId="77777777" w:rsidR="00F73CAC" w:rsidRPr="00A64E0B" w:rsidRDefault="00F73CAC" w:rsidP="00F73CAC">
      <w:pPr>
        <w:rPr>
          <w:rFonts w:cstheme="minorHAnsi"/>
          <w:color w:val="000000"/>
          <w:sz w:val="23"/>
          <w:szCs w:val="23"/>
          <w:shd w:val="clear" w:color="auto" w:fill="FFFFFF"/>
        </w:rPr>
      </w:pPr>
    </w:p>
    <w:p w14:paraId="6FF3B48A" w14:textId="05A2F374" w:rsidR="00D136F3" w:rsidRPr="00A64E0B" w:rsidRDefault="00D136F3" w:rsidP="00C5068A">
      <w:pPr>
        <w:pStyle w:val="Heading1"/>
        <w:numPr>
          <w:ilvl w:val="0"/>
          <w:numId w:val="57"/>
        </w:numPr>
      </w:pPr>
      <w:bookmarkStart w:id="107" w:name="_Toc141442834"/>
      <w:bookmarkStart w:id="108" w:name="_Hlk134544420"/>
      <w:r w:rsidRPr="00A64E0B">
        <w:t>COMPLETAREA CERERILOR DE FINANȚARE</w:t>
      </w:r>
      <w:bookmarkEnd w:id="107"/>
      <w:r w:rsidRPr="00A64E0B">
        <w:t xml:space="preserve"> </w:t>
      </w:r>
      <w:r w:rsidRPr="00A64E0B">
        <w:tab/>
      </w:r>
    </w:p>
    <w:p w14:paraId="7362158E" w14:textId="77777777" w:rsidR="00D136F3" w:rsidRDefault="00D136F3" w:rsidP="00D136F3">
      <w:pPr>
        <w:jc w:val="both"/>
        <w:rPr>
          <w:rFonts w:cstheme="minorHAnsi"/>
        </w:rPr>
      </w:pPr>
    </w:p>
    <w:p w14:paraId="10B5D874" w14:textId="25CA0287" w:rsidR="009D05B2" w:rsidRPr="00A64E0B" w:rsidRDefault="009D05B2" w:rsidP="00D136F3">
      <w:pPr>
        <w:jc w:val="both"/>
        <w:rPr>
          <w:rFonts w:cstheme="minorHAnsi"/>
        </w:rPr>
      </w:pPr>
      <w:r w:rsidRPr="009D05B2">
        <w:rPr>
          <w:rFonts w:cstheme="minorHAnsi"/>
        </w:rPr>
        <w:t>Pentru proiecte</w:t>
      </w:r>
      <w:r>
        <w:rPr>
          <w:rFonts w:cstheme="minorHAnsi"/>
        </w:rPr>
        <w:t xml:space="preserve">le </w:t>
      </w:r>
      <w:r w:rsidRPr="009D05B2">
        <w:rPr>
          <w:rFonts w:cstheme="minorHAnsi"/>
        </w:rPr>
        <w:t xml:space="preserve"> </w:t>
      </w:r>
      <w:r w:rsidR="00781100">
        <w:rPr>
          <w:rFonts w:cstheme="minorHAnsi"/>
        </w:rPr>
        <w:t xml:space="preserve">depuse în cadrul prezentului apel </w:t>
      </w:r>
      <w:r w:rsidRPr="009D05B2">
        <w:rPr>
          <w:rFonts w:cstheme="minorHAnsi"/>
        </w:rPr>
        <w:t xml:space="preserve">se va completa modelul de cerere de finanțare din </w:t>
      </w:r>
      <w:r w:rsidRPr="001C3EF5">
        <w:rPr>
          <w:rFonts w:cstheme="minorHAnsi"/>
          <w:b/>
          <w:bCs/>
          <w:color w:val="0070C0"/>
        </w:rPr>
        <w:t>anexa 2 la prezentul ghid.</w:t>
      </w:r>
    </w:p>
    <w:p w14:paraId="14E1E4E5" w14:textId="77777777" w:rsidR="00D136F3" w:rsidRPr="00A64E0B" w:rsidRDefault="00D136F3" w:rsidP="00D136F3">
      <w:pPr>
        <w:spacing w:after="0" w:line="240" w:lineRule="auto"/>
        <w:jc w:val="both"/>
        <w:rPr>
          <w:rFonts w:cstheme="minorHAnsi"/>
        </w:rPr>
      </w:pPr>
      <w:r w:rsidRPr="00A64E0B">
        <w:rPr>
          <w:rFonts w:cstheme="minorHAnsi"/>
        </w:rPr>
        <w:t>Pentru unele din anexele la cererea de finanțare, acest ghid conține modele standard (ex. declarația unică) sau anexe/modele recomandate/orientative.</w:t>
      </w:r>
    </w:p>
    <w:p w14:paraId="3916E5DB" w14:textId="77777777" w:rsidR="00D136F3" w:rsidRPr="00A64E0B" w:rsidRDefault="00D136F3" w:rsidP="00D136F3">
      <w:pPr>
        <w:spacing w:after="0" w:line="240" w:lineRule="auto"/>
        <w:jc w:val="both"/>
        <w:rPr>
          <w:rFonts w:cstheme="minorHAnsi"/>
        </w:rPr>
      </w:pPr>
    </w:p>
    <w:p w14:paraId="3E7CD308" w14:textId="77777777" w:rsidR="00D136F3" w:rsidRPr="00A64E0B" w:rsidRDefault="00D136F3" w:rsidP="00D136F3">
      <w:pPr>
        <w:spacing w:after="0" w:line="240" w:lineRule="auto"/>
        <w:jc w:val="both"/>
        <w:rPr>
          <w:rFonts w:cstheme="minorHAnsi"/>
        </w:rPr>
      </w:pPr>
      <w:r w:rsidRPr="00A64E0B">
        <w:rPr>
          <w:rFonts w:cstheme="minorHAnsi"/>
        </w:rPr>
        <w:t xml:space="preserve">Celelalte documente vor fi scanate, salvate în format pdf, semnate digital și încărcate în sistemul informatic MySMIS, la completarea cererii de finanțare sau la contractare în conformitate cu cele menționate în cadrul prezentului capitol. </w:t>
      </w:r>
    </w:p>
    <w:p w14:paraId="55B8B6E4" w14:textId="77777777" w:rsidR="00D136F3" w:rsidRPr="00A64E0B" w:rsidRDefault="00D136F3" w:rsidP="00D136F3">
      <w:pPr>
        <w:spacing w:after="0" w:line="240" w:lineRule="auto"/>
        <w:jc w:val="both"/>
        <w:rPr>
          <w:rFonts w:cstheme="minorHAnsi"/>
        </w:rPr>
      </w:pPr>
    </w:p>
    <w:p w14:paraId="2A4D32A1" w14:textId="77777777" w:rsidR="00D136F3" w:rsidRPr="00A64E0B" w:rsidRDefault="00D136F3" w:rsidP="00D136F3">
      <w:pPr>
        <w:spacing w:after="0" w:line="240" w:lineRule="auto"/>
        <w:jc w:val="both"/>
        <w:rPr>
          <w:rFonts w:cstheme="minorHAnsi"/>
        </w:rPr>
      </w:pPr>
      <w:r w:rsidRPr="00A64E0B">
        <w:rPr>
          <w:rFonts w:cstheme="minorHAnsi"/>
        </w:rPr>
        <w:t>Declaraţiile în nume propriu solicitate a fi anexate la cererea de finanţare vor fi semnate numai de către reprezentantul legal al solicitantului cu semnătură electronică extinsă, certificată în conformitate cu prevederile legale în vigoare.</w:t>
      </w:r>
    </w:p>
    <w:p w14:paraId="6E9C103E" w14:textId="77777777" w:rsidR="00D136F3" w:rsidRPr="00A64E0B" w:rsidRDefault="00D136F3" w:rsidP="00D136F3">
      <w:pPr>
        <w:spacing w:after="0" w:line="240" w:lineRule="auto"/>
        <w:jc w:val="both"/>
        <w:rPr>
          <w:rFonts w:cstheme="minorHAnsi"/>
        </w:rPr>
      </w:pPr>
    </w:p>
    <w:p w14:paraId="74281ED8" w14:textId="77777777" w:rsidR="00D136F3" w:rsidRPr="00A64E0B" w:rsidRDefault="00D136F3" w:rsidP="00D136F3">
      <w:pPr>
        <w:spacing w:after="0" w:line="240" w:lineRule="auto"/>
        <w:jc w:val="both"/>
        <w:rPr>
          <w:rFonts w:cstheme="minorHAnsi"/>
        </w:rPr>
      </w:pPr>
      <w:r w:rsidRPr="00A64E0B">
        <w:rPr>
          <w:rFonts w:cstheme="minorHAnsi"/>
        </w:rPr>
        <w:t>Documentele încărcate în aplicația MySMIS,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42343C47" w14:textId="77777777" w:rsidR="00D136F3" w:rsidRPr="00A64E0B" w:rsidRDefault="00D136F3" w:rsidP="00D136F3">
      <w:pPr>
        <w:spacing w:after="0" w:line="240" w:lineRule="auto"/>
        <w:jc w:val="both"/>
        <w:rPr>
          <w:rFonts w:cstheme="minorHAnsi"/>
        </w:rPr>
      </w:pPr>
    </w:p>
    <w:p w14:paraId="68F95AB7" w14:textId="77777777" w:rsidR="00D136F3" w:rsidRPr="00A64E0B" w:rsidRDefault="00D136F3" w:rsidP="00D136F3">
      <w:pPr>
        <w:spacing w:after="0" w:line="240" w:lineRule="auto"/>
        <w:jc w:val="both"/>
        <w:rPr>
          <w:rFonts w:cstheme="minorHAnsi"/>
        </w:rPr>
      </w:pPr>
      <w:r w:rsidRPr="00A64E0B">
        <w:rPr>
          <w:rFonts w:cstheme="minorHAnsi"/>
        </w:rPr>
        <w:t xml:space="preserve">Cererea de finanțare cuprinde atât anexe care sunt obligatorii, anexe care sunt obligatorii în anumite situații specifice (menționate), cât și anexe facultative/opționale (de ex. documentele care atestă un anumit grad de maturitate al proiectului). </w:t>
      </w:r>
    </w:p>
    <w:p w14:paraId="411A000A" w14:textId="77777777" w:rsidR="00D136F3" w:rsidRPr="00A64E0B" w:rsidRDefault="00D136F3" w:rsidP="00D136F3">
      <w:pPr>
        <w:spacing w:after="0" w:line="240" w:lineRule="auto"/>
        <w:jc w:val="both"/>
        <w:rPr>
          <w:rFonts w:cstheme="minorHAnsi"/>
        </w:rPr>
      </w:pPr>
    </w:p>
    <w:p w14:paraId="1D804625" w14:textId="36496310" w:rsidR="00D136F3" w:rsidRPr="00A64E0B" w:rsidRDefault="00D136F3" w:rsidP="00D136F3">
      <w:pPr>
        <w:spacing w:after="0" w:line="240" w:lineRule="auto"/>
        <w:jc w:val="both"/>
        <w:rPr>
          <w:rFonts w:cstheme="minorHAnsi"/>
        </w:rPr>
      </w:pPr>
      <w:r w:rsidRPr="00A64E0B">
        <w:rPr>
          <w:rFonts w:cstheme="minorHAnsi"/>
        </w:rPr>
        <w:t>De asemenea, unele anexe sunt solicitate la momentul depunerii cererii de finanțare, în mod obligatoriu sau opțional (</w:t>
      </w:r>
      <w:r w:rsidRPr="00A64E0B">
        <w:rPr>
          <w:rFonts w:cstheme="minorHAnsi"/>
          <w:b/>
          <w:bCs/>
          <w:color w:val="0070C0"/>
        </w:rPr>
        <w:t xml:space="preserve">secțiunea </w:t>
      </w:r>
      <w:r w:rsidR="00C32EC2" w:rsidRPr="00A64E0B">
        <w:rPr>
          <w:rFonts w:cstheme="minorHAnsi"/>
          <w:b/>
          <w:bCs/>
          <w:color w:val="0070C0"/>
        </w:rPr>
        <w:t>7</w:t>
      </w:r>
      <w:r w:rsidRPr="00A64E0B">
        <w:rPr>
          <w:rFonts w:cstheme="minorHAnsi"/>
          <w:b/>
          <w:bCs/>
          <w:color w:val="0070C0"/>
        </w:rPr>
        <w:t>.</w:t>
      </w:r>
      <w:r w:rsidR="00C32EC2" w:rsidRPr="00A64E0B">
        <w:rPr>
          <w:rFonts w:cstheme="minorHAnsi"/>
          <w:b/>
          <w:bCs/>
          <w:color w:val="0070C0"/>
        </w:rPr>
        <w:t>4</w:t>
      </w:r>
      <w:r w:rsidRPr="00A64E0B">
        <w:rPr>
          <w:rFonts w:cstheme="minorHAnsi"/>
          <w:b/>
          <w:bCs/>
          <w:color w:val="0070C0"/>
        </w:rPr>
        <w:t xml:space="preserve"> la prezentul ghid</w:t>
      </w:r>
      <w:r w:rsidRPr="00A64E0B">
        <w:rPr>
          <w:rFonts w:cstheme="minorHAnsi"/>
        </w:rPr>
        <w:t>), iar altele în etapa contractuală (</w:t>
      </w:r>
      <w:r w:rsidRPr="00A64E0B">
        <w:rPr>
          <w:rFonts w:cstheme="minorHAnsi"/>
          <w:b/>
          <w:bCs/>
          <w:color w:val="0070C0"/>
        </w:rPr>
        <w:t xml:space="preserve">secțiunea </w:t>
      </w:r>
      <w:r w:rsidR="00C32EC2" w:rsidRPr="00A64E0B">
        <w:rPr>
          <w:rFonts w:cstheme="minorHAnsi"/>
          <w:b/>
          <w:bCs/>
          <w:color w:val="0070C0"/>
        </w:rPr>
        <w:t>7</w:t>
      </w:r>
      <w:r w:rsidRPr="00A64E0B">
        <w:rPr>
          <w:rFonts w:cstheme="minorHAnsi"/>
          <w:b/>
          <w:bCs/>
          <w:color w:val="0070C0"/>
        </w:rPr>
        <w:t>.</w:t>
      </w:r>
      <w:r w:rsidR="00C32EC2" w:rsidRPr="00A64E0B">
        <w:rPr>
          <w:rFonts w:cstheme="minorHAnsi"/>
          <w:b/>
          <w:bCs/>
          <w:color w:val="0070C0"/>
        </w:rPr>
        <w:t>6</w:t>
      </w:r>
      <w:r w:rsidRPr="00A64E0B">
        <w:rPr>
          <w:rFonts w:cstheme="minorHAnsi"/>
          <w:b/>
          <w:bCs/>
          <w:color w:val="0070C0"/>
        </w:rPr>
        <w:t xml:space="preserve"> la prezentul ghid</w:t>
      </w:r>
      <w:r w:rsidRPr="00A64E0B">
        <w:rPr>
          <w:rFonts w:cstheme="minorHAnsi"/>
        </w:rPr>
        <w:t>).</w:t>
      </w:r>
    </w:p>
    <w:p w14:paraId="5D0FA9FE" w14:textId="77777777" w:rsidR="00D136F3" w:rsidRPr="00A64E0B" w:rsidRDefault="00D136F3" w:rsidP="00D136F3">
      <w:pPr>
        <w:spacing w:after="0" w:line="240" w:lineRule="auto"/>
        <w:jc w:val="both"/>
        <w:rPr>
          <w:rFonts w:cstheme="minorHAnsi"/>
        </w:rPr>
      </w:pPr>
    </w:p>
    <w:p w14:paraId="3CF96A16" w14:textId="77777777" w:rsidR="00D136F3" w:rsidRPr="00A64E0B" w:rsidRDefault="00D136F3" w:rsidP="00D136F3">
      <w:pPr>
        <w:spacing w:after="0" w:line="240" w:lineRule="auto"/>
        <w:jc w:val="both"/>
        <w:rPr>
          <w:rFonts w:cstheme="minorHAnsi"/>
        </w:rPr>
      </w:pPr>
      <w:r w:rsidRPr="00A64E0B">
        <w:rPr>
          <w:rFonts w:cstheme="minorHAnsi"/>
        </w:rPr>
        <w:t>În cazul în care solicitantul consideră că poate explica o anumită situație și prin alte documente, acesta le poate anexa la cererea de finanțare, însă acest aspect nu presupune lipsa documentelor obligatorii solicitate.</w:t>
      </w:r>
    </w:p>
    <w:p w14:paraId="4767AEA6" w14:textId="77777777" w:rsidR="00D136F3" w:rsidRPr="00A64E0B" w:rsidRDefault="00D136F3" w:rsidP="00D136F3">
      <w:pPr>
        <w:spacing w:after="0" w:line="240" w:lineRule="auto"/>
        <w:jc w:val="both"/>
        <w:rPr>
          <w:rFonts w:cstheme="minorHAnsi"/>
        </w:rPr>
      </w:pPr>
    </w:p>
    <w:p w14:paraId="6FA3FC48" w14:textId="77777777" w:rsidR="00D136F3" w:rsidRPr="00A64E0B" w:rsidRDefault="00D136F3" w:rsidP="00D136F3">
      <w:pPr>
        <w:autoSpaceDE w:val="0"/>
        <w:autoSpaceDN w:val="0"/>
        <w:adjustRightInd w:val="0"/>
        <w:spacing w:after="0" w:line="240" w:lineRule="auto"/>
        <w:jc w:val="both"/>
        <w:rPr>
          <w:rFonts w:cstheme="minorHAnsi"/>
        </w:rPr>
      </w:pPr>
      <w:r w:rsidRPr="00A64E0B">
        <w:rPr>
          <w:rFonts w:cstheme="minorHAnsi"/>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112382B" w14:textId="77777777" w:rsidR="00D136F3" w:rsidRPr="00A64E0B" w:rsidRDefault="00D136F3" w:rsidP="00D136F3">
      <w:pPr>
        <w:spacing w:after="0" w:line="240" w:lineRule="auto"/>
        <w:jc w:val="both"/>
        <w:rPr>
          <w:rFonts w:cstheme="minorHAnsi"/>
          <w:b/>
          <w:bCs/>
        </w:rPr>
      </w:pPr>
    </w:p>
    <w:p w14:paraId="1481BA30" w14:textId="6C1B560B" w:rsidR="00D136F3" w:rsidRPr="00A64E0B" w:rsidRDefault="00BF6496" w:rsidP="00E5096A">
      <w:pPr>
        <w:pStyle w:val="Heading2"/>
      </w:pPr>
      <w:bookmarkStart w:id="109" w:name="_Toc141442835"/>
      <w:bookmarkStart w:id="110" w:name="_Hlk134544529"/>
      <w:bookmarkEnd w:id="108"/>
      <w:r w:rsidRPr="00A64E0B">
        <w:t>7</w:t>
      </w:r>
      <w:r w:rsidR="00D136F3" w:rsidRPr="00A64E0B">
        <w:t>.1.</w:t>
      </w:r>
      <w:r w:rsidR="00D136F3" w:rsidRPr="00A64E0B">
        <w:tab/>
        <w:t>Completarea formularului cererii</w:t>
      </w:r>
      <w:bookmarkEnd w:id="109"/>
      <w:r w:rsidR="00D136F3" w:rsidRPr="00A64E0B">
        <w:tab/>
      </w:r>
    </w:p>
    <w:p w14:paraId="4FD07D95" w14:textId="77777777" w:rsidR="00D136F3" w:rsidRPr="00A64E0B" w:rsidRDefault="00D136F3" w:rsidP="00D136F3">
      <w:pPr>
        <w:spacing w:after="0"/>
        <w:jc w:val="both"/>
        <w:rPr>
          <w:rFonts w:cstheme="minorHAnsi"/>
        </w:rPr>
      </w:pPr>
    </w:p>
    <w:p w14:paraId="3B70468E" w14:textId="2C1287D8" w:rsidR="00237514" w:rsidRDefault="00D136F3" w:rsidP="00CA401A">
      <w:pPr>
        <w:spacing w:after="0" w:line="240" w:lineRule="auto"/>
        <w:jc w:val="both"/>
        <w:rPr>
          <w:rFonts w:cstheme="minorHAnsi"/>
        </w:rPr>
      </w:pPr>
      <w:bookmarkStart w:id="111" w:name="_Hlk133413904"/>
      <w:bookmarkStart w:id="112" w:name="_Hlk133409147"/>
      <w:r w:rsidRPr="00A64E0B">
        <w:rPr>
          <w:rFonts w:cstheme="minorHAnsi"/>
        </w:rPr>
        <w:t xml:space="preserve">Formatul cererii de finanțare </w:t>
      </w:r>
      <w:r w:rsidR="001267BE" w:rsidRPr="001267BE">
        <w:rPr>
          <w:rFonts w:cstheme="minorHAnsi"/>
        </w:rPr>
        <w:t xml:space="preserve">MYSMIS2021/SMIS2021+ </w:t>
      </w:r>
      <w:r w:rsidRPr="00A64E0B">
        <w:rPr>
          <w:rFonts w:cstheme="minorHAnsi"/>
        </w:rPr>
        <w:t xml:space="preserve"> cuprinde toate informațiile necesare pentru completarea corectă și completă a aplicației. Secțiunile cererii de finantare se completează exclusiv în aplicația electronică </w:t>
      </w:r>
      <w:r w:rsidR="001267BE" w:rsidRPr="001267BE">
        <w:rPr>
          <w:rFonts w:cstheme="minorHAnsi"/>
        </w:rPr>
        <w:t xml:space="preserve">MYSMIS2021/SMIS2021+ </w:t>
      </w:r>
      <w:r w:rsidRPr="00A64E0B">
        <w:rPr>
          <w:rFonts w:cstheme="minorHAnsi"/>
        </w:rPr>
        <w:t xml:space="preserve">. </w:t>
      </w:r>
    </w:p>
    <w:p w14:paraId="0C6E952C" w14:textId="1A6BAD4E" w:rsidR="00D136F3" w:rsidRPr="00237514" w:rsidRDefault="00D136F3" w:rsidP="00CA401A">
      <w:pPr>
        <w:spacing w:after="0" w:line="240" w:lineRule="auto"/>
        <w:jc w:val="both"/>
        <w:rPr>
          <w:rFonts w:cstheme="minorHAnsi"/>
        </w:rPr>
      </w:pPr>
      <w:r w:rsidRPr="00237514">
        <w:rPr>
          <w:rFonts w:cstheme="minorHAnsi"/>
        </w:rPr>
        <w:lastRenderedPageBreak/>
        <w:t xml:space="preserve">Cererea de finanțare va respecta modelul-cadru aprobat prin </w:t>
      </w:r>
      <w:r w:rsidR="00CA401A" w:rsidRPr="00237514">
        <w:rPr>
          <w:rFonts w:cstheme="minorHAnsi"/>
        </w:rPr>
        <w:t>Ordinul MIPE nr . 1777/2023 pentru aprobarea conținutului/modelului/formatului/structurii cadru pentru documentele prevăzute la art. 4. alin (1) teza întâi, art. 6 alin. (1) și (3), art 7 alin. (1)</w:t>
      </w:r>
      <w:r w:rsidR="00781100">
        <w:rPr>
          <w:rFonts w:cstheme="minorHAnsi"/>
        </w:rPr>
        <w:t>.</w:t>
      </w:r>
      <w:r w:rsidR="00CA401A" w:rsidRPr="00237514">
        <w:rPr>
          <w:rFonts w:cstheme="minorHAnsi"/>
        </w:rPr>
        <w:t xml:space="preserve"> Art. 17 alin. (2) din OUG 23/2023 privind instituirea unor măsuri de simplificare și digitalizare pentru gestionarea fondurilor europene aferente Politicii de coeziune 2021—2027</w:t>
      </w:r>
      <w:r w:rsidRPr="00237514">
        <w:rPr>
          <w:rFonts w:cstheme="minorHAnsi"/>
        </w:rPr>
        <w:t xml:space="preserve"> și care reprezintă </w:t>
      </w:r>
      <w:r w:rsidRPr="00237514">
        <w:rPr>
          <w:rFonts w:cstheme="minorHAnsi"/>
          <w:b/>
          <w:bCs/>
          <w:color w:val="0070C0"/>
        </w:rPr>
        <w:t>Anexa 2 la prezentul ghid</w:t>
      </w:r>
      <w:r w:rsidR="001267BE">
        <w:rPr>
          <w:rFonts w:cstheme="minorHAnsi"/>
        </w:rPr>
        <w:t>.</w:t>
      </w:r>
    </w:p>
    <w:p w14:paraId="095D7CE0" w14:textId="77777777" w:rsidR="00D136F3" w:rsidRPr="00237514" w:rsidRDefault="00D136F3" w:rsidP="00D136F3">
      <w:pPr>
        <w:spacing w:after="0" w:line="240" w:lineRule="auto"/>
        <w:jc w:val="both"/>
        <w:rPr>
          <w:rFonts w:cstheme="minorHAnsi"/>
        </w:rPr>
      </w:pPr>
    </w:p>
    <w:p w14:paraId="628C4037" w14:textId="77777777" w:rsidR="00D136F3" w:rsidRPr="00237514" w:rsidRDefault="00D136F3" w:rsidP="00D136F3">
      <w:pPr>
        <w:spacing w:after="0" w:line="240" w:lineRule="auto"/>
        <w:jc w:val="both"/>
        <w:rPr>
          <w:rFonts w:cstheme="minorHAnsi"/>
        </w:rPr>
      </w:pPr>
      <w:r w:rsidRPr="00237514">
        <w:rPr>
          <w:rFonts w:cstheme="minorHAnsi"/>
        </w:rPr>
        <w:t>Certificarea aplicaţiei va fi semnată numai de către reprezentantul legal al solicitantului cu semnătură electronică extinsă, certificată în conformitate cu prevederile legale în vigoare.</w:t>
      </w:r>
    </w:p>
    <w:p w14:paraId="39886994" w14:textId="77777777" w:rsidR="00D136F3" w:rsidRPr="00237514" w:rsidRDefault="00D136F3" w:rsidP="00D136F3">
      <w:pPr>
        <w:spacing w:after="0" w:line="240" w:lineRule="auto"/>
        <w:jc w:val="both"/>
        <w:rPr>
          <w:rFonts w:cstheme="minorHAnsi"/>
          <w:color w:val="0070C0"/>
        </w:rPr>
      </w:pPr>
    </w:p>
    <w:p w14:paraId="41472650" w14:textId="77777777" w:rsidR="00D136F3" w:rsidRPr="00A64E0B" w:rsidRDefault="00D136F3" w:rsidP="00D136F3">
      <w:pPr>
        <w:spacing w:after="0" w:line="240" w:lineRule="auto"/>
        <w:jc w:val="both"/>
        <w:rPr>
          <w:rFonts w:cstheme="minorHAnsi"/>
          <w:color w:val="0070C0"/>
        </w:rPr>
      </w:pPr>
      <w:r w:rsidRPr="00237514">
        <w:rPr>
          <w:rFonts w:cstheme="minorHAnsi"/>
        </w:rPr>
        <w:t>Solicitantul are obligația de a completa cererea de finanțare cu toate informațiile necesare și de a anexa toate documentele justificative, documentele-suport și anexele prevăzute în prezentul ghid, necesare pentru etapa de evaluare tehnico- 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bookmarkEnd w:id="111"/>
    <w:p w14:paraId="619592D8" w14:textId="77777777" w:rsidR="00D136F3" w:rsidRPr="00A64E0B" w:rsidRDefault="00D136F3" w:rsidP="00D136F3">
      <w:pPr>
        <w:spacing w:after="0" w:line="240" w:lineRule="auto"/>
        <w:jc w:val="both"/>
        <w:rPr>
          <w:rFonts w:cstheme="minorHAnsi"/>
        </w:rPr>
      </w:pPr>
    </w:p>
    <w:p w14:paraId="422F42C2" w14:textId="77777777" w:rsidR="00D136F3" w:rsidRPr="00237514" w:rsidRDefault="00D136F3" w:rsidP="00D136F3">
      <w:pPr>
        <w:spacing w:after="0"/>
        <w:jc w:val="both"/>
        <w:rPr>
          <w:rFonts w:cstheme="minorHAnsi"/>
        </w:rPr>
      </w:pPr>
      <w:r w:rsidRPr="00A64E0B">
        <w:rPr>
          <w:rFonts w:cstheme="minorHAnsi"/>
        </w:rPr>
        <w:t xml:space="preserve">În acest sens, cererea de finanțare detaliază informațiile generale privind solicitantul, scopul și obiectivele proiectului, încadrarea proiectului în obiectivul priorității și a obiectivului specific, activitățile proiectului și a </w:t>
      </w:r>
      <w:r w:rsidRPr="00237514">
        <w:rPr>
          <w:rFonts w:cstheme="minorHAnsi"/>
        </w:rPr>
        <w:t xml:space="preserve">cheltuielilor aferente și nu în ultimul rând, impactul asupra grupurilor țintă și sustenabilitatea proiectului. </w:t>
      </w:r>
      <w:bookmarkStart w:id="113" w:name="_Hlk133413916"/>
      <w:r w:rsidRPr="00237514">
        <w:rPr>
          <w:rFonts w:cstheme="minorHAnsi"/>
        </w:rPr>
        <w:t>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bookmarkEnd w:id="113"/>
    </w:p>
    <w:bookmarkEnd w:id="112"/>
    <w:p w14:paraId="47C660CA" w14:textId="77777777" w:rsidR="001267BE" w:rsidRPr="00237514" w:rsidRDefault="001267BE" w:rsidP="00D136F3">
      <w:pPr>
        <w:spacing w:after="0" w:line="240" w:lineRule="auto"/>
        <w:jc w:val="both"/>
        <w:rPr>
          <w:rFonts w:cstheme="minorHAnsi"/>
        </w:rPr>
      </w:pPr>
    </w:p>
    <w:p w14:paraId="4AE988E5" w14:textId="24E5C16C" w:rsidR="00237514" w:rsidRPr="00237514" w:rsidRDefault="00D136F3" w:rsidP="00D136F3">
      <w:pPr>
        <w:spacing w:after="0" w:line="240" w:lineRule="auto"/>
        <w:jc w:val="both"/>
        <w:rPr>
          <w:rFonts w:cstheme="minorHAnsi"/>
        </w:rPr>
      </w:pPr>
      <w:bookmarkStart w:id="114" w:name="_Hlk133409170"/>
      <w:bookmarkStart w:id="115" w:name="_Hlk133413928"/>
      <w:r w:rsidRPr="00237514">
        <w:rPr>
          <w:rFonts w:cstheme="minorHAnsi"/>
        </w:rPr>
        <w:t xml:space="preserve">La cererea de finanțare solicitantul, declarația unică prin care solicitantul confirmă îndeplinirea condițiilor de eligibilitate și a cerințelor de conformitate administrativă. Formatul și structura-cadru a declarației unice reprezintă </w:t>
      </w:r>
      <w:r w:rsidRPr="00237514">
        <w:rPr>
          <w:rFonts w:cstheme="minorHAnsi"/>
          <w:b/>
          <w:bCs/>
          <w:color w:val="0070C0"/>
        </w:rPr>
        <w:t>Anexa 2.3 la prezentul ghid.</w:t>
      </w:r>
      <w:r w:rsidRPr="00237514">
        <w:rPr>
          <w:rFonts w:cstheme="minorHAnsi"/>
        </w:rPr>
        <w:t xml:space="preserve"> În situația în care, proiectul este propus pentru</w:t>
      </w:r>
      <w:r w:rsidR="00FE0B60">
        <w:rPr>
          <w:rFonts w:cstheme="minorHAnsi"/>
        </w:rPr>
        <w:t xml:space="preserve"> incheierea actului aditional</w:t>
      </w:r>
      <w:r w:rsidRPr="00237514">
        <w:rPr>
          <w:rFonts w:cstheme="minorHAnsi"/>
        </w:rPr>
        <w:t xml:space="preserve">, solicitantul trebuie să facă dovada îndeplinirii condițiilor de eligibilitate prevăzute de prezentul ghid și asumate prin declarația unică, în etapa de </w:t>
      </w:r>
      <w:r w:rsidR="00781100">
        <w:rPr>
          <w:rFonts w:cstheme="minorHAnsi"/>
        </w:rPr>
        <w:t>î</w:t>
      </w:r>
      <w:r w:rsidR="00FE0B60">
        <w:rPr>
          <w:rFonts w:cstheme="minorHAnsi"/>
        </w:rPr>
        <w:t>ncheiere</w:t>
      </w:r>
      <w:r w:rsidR="00781100">
        <w:rPr>
          <w:rFonts w:cstheme="minorHAnsi"/>
        </w:rPr>
        <w:t xml:space="preserve"> a </w:t>
      </w:r>
      <w:r w:rsidR="00FE0B60">
        <w:rPr>
          <w:rFonts w:cstheme="minorHAnsi"/>
        </w:rPr>
        <w:t>act</w:t>
      </w:r>
      <w:r w:rsidR="00781100">
        <w:rPr>
          <w:rFonts w:cstheme="minorHAnsi"/>
        </w:rPr>
        <w:t>ului</w:t>
      </w:r>
      <w:r w:rsidR="00FE0B60">
        <w:rPr>
          <w:rFonts w:cstheme="minorHAnsi"/>
        </w:rPr>
        <w:t xml:space="preserve"> adi</w:t>
      </w:r>
      <w:r w:rsidR="00781100">
        <w:rPr>
          <w:rFonts w:cstheme="minorHAnsi"/>
        </w:rPr>
        <w:t>ț</w:t>
      </w:r>
      <w:r w:rsidR="00FE0B60">
        <w:rPr>
          <w:rFonts w:cstheme="minorHAnsi"/>
        </w:rPr>
        <w:t>ional</w:t>
      </w:r>
      <w:r w:rsidRPr="00237514">
        <w:rPr>
          <w:rFonts w:cstheme="minorHAnsi"/>
        </w:rPr>
        <w:t xml:space="preserve">, prin documente justificative, </w:t>
      </w:r>
      <w:r w:rsidRPr="001267BE">
        <w:rPr>
          <w:rFonts w:cstheme="minorHAnsi"/>
        </w:rPr>
        <w:t>sub sancțiunea respingerii cererii de finanțare</w:t>
      </w:r>
      <w:r w:rsidR="00781100" w:rsidRPr="001267BE">
        <w:rPr>
          <w:rFonts w:cstheme="minorHAnsi"/>
        </w:rPr>
        <w:t xml:space="preserve"> prin PDD</w:t>
      </w:r>
      <w:r w:rsidRPr="001267BE">
        <w:rPr>
          <w:rFonts w:cstheme="minorHAnsi"/>
        </w:rPr>
        <w:t>.</w:t>
      </w:r>
      <w:r w:rsidRPr="00237514">
        <w:rPr>
          <w:rFonts w:cstheme="minorHAnsi"/>
        </w:rPr>
        <w:t xml:space="preserve"> </w:t>
      </w:r>
    </w:p>
    <w:p w14:paraId="0A5A4163" w14:textId="77777777" w:rsidR="00237514" w:rsidRPr="00237514" w:rsidRDefault="00237514" w:rsidP="00D136F3">
      <w:pPr>
        <w:spacing w:after="0" w:line="240" w:lineRule="auto"/>
        <w:jc w:val="both"/>
        <w:rPr>
          <w:rFonts w:cstheme="minorHAnsi"/>
          <w:highlight w:val="lightGray"/>
        </w:rPr>
      </w:pPr>
    </w:p>
    <w:p w14:paraId="2DBC4669" w14:textId="37030818" w:rsidR="00D136F3" w:rsidRPr="001C3EF5" w:rsidRDefault="00D136F3" w:rsidP="00D136F3">
      <w:pPr>
        <w:spacing w:after="0" w:line="240" w:lineRule="auto"/>
        <w:jc w:val="both"/>
        <w:rPr>
          <w:rFonts w:cstheme="minorHAnsi"/>
        </w:rPr>
      </w:pPr>
      <w:r w:rsidRPr="001C3EF5">
        <w:rPr>
          <w:rFonts w:cstheme="minorHAnsi"/>
        </w:rPr>
        <w:t>Aplicația MySMIS2021/SMIS2021+ generează declarația unică care este completată de solicitant și se semnează cu semnătură electronică extinsă de către reprezentantul legal al acestuia sau împuternicitul acestuia.</w:t>
      </w:r>
    </w:p>
    <w:p w14:paraId="2AE5EDA8" w14:textId="77777777" w:rsidR="00D136F3" w:rsidRPr="001C3EF5" w:rsidRDefault="00D136F3" w:rsidP="00D136F3">
      <w:pPr>
        <w:spacing w:after="0" w:line="240" w:lineRule="auto"/>
        <w:jc w:val="both"/>
        <w:rPr>
          <w:rFonts w:cstheme="minorHAnsi"/>
        </w:rPr>
      </w:pPr>
    </w:p>
    <w:p w14:paraId="6978D32E" w14:textId="5B3FE755" w:rsidR="00D136F3" w:rsidRPr="00A64E0B" w:rsidRDefault="00BF6496" w:rsidP="00515B01">
      <w:pPr>
        <w:pStyle w:val="Heading2"/>
      </w:pPr>
      <w:bookmarkStart w:id="116" w:name="_Toc141442836"/>
      <w:bookmarkEnd w:id="114"/>
      <w:bookmarkEnd w:id="115"/>
      <w:r w:rsidRPr="00515B01">
        <w:t>7.2</w:t>
      </w:r>
      <w:r w:rsidR="00D136F3" w:rsidRPr="00515B01">
        <w:tab/>
        <w:t>Limba utilizată în completarea cererii de finanțare</w:t>
      </w:r>
      <w:bookmarkEnd w:id="116"/>
    </w:p>
    <w:p w14:paraId="5B4A7DD3" w14:textId="77777777" w:rsidR="00D136F3" w:rsidRPr="00A64E0B" w:rsidRDefault="00D136F3" w:rsidP="00D136F3">
      <w:pPr>
        <w:spacing w:after="0"/>
        <w:rPr>
          <w:rFonts w:cstheme="minorHAnsi"/>
        </w:rPr>
      </w:pPr>
    </w:p>
    <w:p w14:paraId="53C9F9FE" w14:textId="3070AAE5" w:rsidR="00D136F3" w:rsidRPr="00A64E0B" w:rsidRDefault="00D136F3" w:rsidP="00D136F3">
      <w:pPr>
        <w:spacing w:after="0" w:line="240" w:lineRule="auto"/>
        <w:jc w:val="both"/>
        <w:rPr>
          <w:rFonts w:cstheme="minorHAnsi"/>
        </w:rPr>
      </w:pPr>
      <w:r w:rsidRPr="00A64E0B">
        <w:rPr>
          <w:rFonts w:cstheme="minorHAnsi"/>
        </w:rPr>
        <w:t>Cererile de finanțare trebuie să fie tehno-redactate în limba română. Nu sunt acceptate cereri de finanțare completate de mână sau redactate în altă limbă</w:t>
      </w:r>
      <w:r w:rsidR="0060626E">
        <w:rPr>
          <w:rFonts w:cstheme="minorHAnsi"/>
        </w:rPr>
        <w:t>.</w:t>
      </w:r>
    </w:p>
    <w:p w14:paraId="06886629" w14:textId="77777777" w:rsidR="00D136F3" w:rsidRPr="00A64E0B" w:rsidRDefault="00D136F3" w:rsidP="00D136F3">
      <w:pPr>
        <w:spacing w:after="0" w:line="240" w:lineRule="auto"/>
        <w:jc w:val="both"/>
        <w:rPr>
          <w:rFonts w:cstheme="minorHAnsi"/>
        </w:rPr>
      </w:pPr>
    </w:p>
    <w:p w14:paraId="39C3E10D" w14:textId="77777777" w:rsidR="00D136F3" w:rsidRPr="00A64E0B" w:rsidRDefault="00D136F3" w:rsidP="00D136F3">
      <w:pPr>
        <w:spacing w:after="0" w:line="240" w:lineRule="auto"/>
        <w:jc w:val="both"/>
        <w:rPr>
          <w:rFonts w:cstheme="minorHAnsi"/>
        </w:rPr>
      </w:pPr>
      <w:r w:rsidRPr="00A64E0B">
        <w:rPr>
          <w:rFonts w:cstheme="minorHAnsi"/>
        </w:rPr>
        <w:t>Completarea cererii de finanțare într-un mod clar şi coerent va înlesni procesul de evaluare a acesteia.</w:t>
      </w:r>
    </w:p>
    <w:p w14:paraId="2A9D855E" w14:textId="77777777" w:rsidR="00D136F3" w:rsidRPr="00A64E0B" w:rsidRDefault="00D136F3" w:rsidP="00D136F3">
      <w:pPr>
        <w:spacing w:after="0"/>
        <w:ind w:firstLine="708"/>
        <w:rPr>
          <w:rFonts w:cstheme="minorHAnsi"/>
          <w:i/>
        </w:rPr>
      </w:pPr>
    </w:p>
    <w:p w14:paraId="78123239" w14:textId="5C673FA4" w:rsidR="00D136F3" w:rsidRPr="00515B01" w:rsidRDefault="00BF6496" w:rsidP="00515B01">
      <w:pPr>
        <w:pStyle w:val="Heading2"/>
      </w:pPr>
      <w:bookmarkStart w:id="117" w:name="_Toc141442837"/>
      <w:r w:rsidRPr="00515B01">
        <w:t>7.3</w:t>
      </w:r>
      <w:r w:rsidR="00D136F3" w:rsidRPr="00515B01">
        <w:tab/>
      </w:r>
      <w:r w:rsidRPr="00515B01">
        <w:t xml:space="preserve">Metodologia de </w:t>
      </w:r>
      <w:r w:rsidR="00D136F3" w:rsidRPr="00515B01">
        <w:t>justificare</w:t>
      </w:r>
      <w:r w:rsidRPr="00515B01">
        <w:t xml:space="preserve"> și detaliere </w:t>
      </w:r>
      <w:r w:rsidR="00D136F3" w:rsidRPr="00515B01">
        <w:t>a bugetului cererii de finanțare</w:t>
      </w:r>
      <w:bookmarkEnd w:id="117"/>
    </w:p>
    <w:p w14:paraId="6D1DB50F" w14:textId="77777777" w:rsidR="00D136F3" w:rsidRPr="00A64E0B" w:rsidRDefault="00D136F3" w:rsidP="00D136F3">
      <w:pPr>
        <w:spacing w:after="0"/>
        <w:rPr>
          <w:rFonts w:cstheme="minorHAnsi"/>
        </w:rPr>
      </w:pPr>
    </w:p>
    <w:p w14:paraId="27B7E022" w14:textId="77777777" w:rsidR="00D136F3" w:rsidRPr="00A64E0B" w:rsidRDefault="00D136F3" w:rsidP="00D136F3">
      <w:pPr>
        <w:spacing w:after="0" w:line="264" w:lineRule="auto"/>
        <w:jc w:val="both"/>
        <w:rPr>
          <w:rFonts w:cstheme="minorHAnsi"/>
        </w:rPr>
      </w:pPr>
      <w:r w:rsidRPr="00A64E0B">
        <w:rPr>
          <w:rFonts w:cstheme="minorHAnsi"/>
        </w:rPr>
        <w:lastRenderedPageBreak/>
        <w:t>Completarea bugetului cererii de finanțare se va face conform prevederilor prezentului ghid, inclusiv a anexelor la acesta.</w:t>
      </w:r>
    </w:p>
    <w:p w14:paraId="541E508B" w14:textId="77777777" w:rsidR="00D136F3" w:rsidRPr="00A64E0B" w:rsidRDefault="00D136F3" w:rsidP="00D136F3">
      <w:pPr>
        <w:spacing w:after="0" w:line="264" w:lineRule="auto"/>
        <w:jc w:val="both"/>
        <w:rPr>
          <w:rFonts w:cstheme="minorHAnsi"/>
        </w:rPr>
      </w:pPr>
    </w:p>
    <w:p w14:paraId="2A04B652" w14:textId="77777777" w:rsidR="00D136F3" w:rsidRPr="00A64E0B" w:rsidRDefault="00D136F3" w:rsidP="00D136F3">
      <w:pPr>
        <w:spacing w:after="0" w:line="264" w:lineRule="auto"/>
        <w:jc w:val="both"/>
        <w:rPr>
          <w:rFonts w:cstheme="minorHAnsi"/>
        </w:rPr>
      </w:pPr>
      <w:r w:rsidRPr="00A64E0B">
        <w:rPr>
          <w:rFonts w:cstheme="minorHAnsi"/>
        </w:rPr>
        <w:t>Corectitudinea, coerența documentelor și informațiilor financiare, precum și justificarea acestora este esențială în procesul de evaluare și selecție.</w:t>
      </w:r>
    </w:p>
    <w:p w14:paraId="11D328C1" w14:textId="77777777" w:rsidR="00D136F3" w:rsidRPr="00A64E0B" w:rsidRDefault="00D136F3" w:rsidP="00D136F3">
      <w:pPr>
        <w:spacing w:after="0" w:line="264" w:lineRule="auto"/>
        <w:jc w:val="both"/>
        <w:rPr>
          <w:rFonts w:cstheme="minorHAnsi"/>
        </w:rPr>
      </w:pPr>
    </w:p>
    <w:p w14:paraId="6CCF3A18" w14:textId="77777777" w:rsidR="00D136F3" w:rsidRPr="00A64E0B" w:rsidRDefault="00D136F3" w:rsidP="00D136F3">
      <w:pPr>
        <w:spacing w:after="0" w:line="264" w:lineRule="auto"/>
        <w:jc w:val="both"/>
        <w:rPr>
          <w:rFonts w:cstheme="minorHAnsi"/>
          <w:b/>
          <w:bCs/>
          <w:iCs/>
          <w:color w:val="FF0000"/>
        </w:rPr>
      </w:pPr>
      <w:r w:rsidRPr="00A64E0B">
        <w:rPr>
          <w:rFonts w:cstheme="minorHAnsi"/>
          <w:b/>
          <w:bCs/>
          <w:iCs/>
          <w:color w:val="FF0000"/>
        </w:rPr>
        <w:t>Atenție!</w:t>
      </w:r>
    </w:p>
    <w:p w14:paraId="64F49D95" w14:textId="77777777" w:rsidR="00D136F3" w:rsidRPr="00A64E0B" w:rsidRDefault="00D136F3" w:rsidP="00D136F3">
      <w:pPr>
        <w:spacing w:after="0" w:line="240" w:lineRule="auto"/>
        <w:jc w:val="both"/>
        <w:rPr>
          <w:rFonts w:cstheme="minorHAnsi"/>
        </w:rPr>
      </w:pPr>
      <w:r w:rsidRPr="00A64E0B">
        <w:rPr>
          <w:rFonts w:cstheme="minorHAnsi"/>
        </w:rPr>
        <w:t>Solicitantul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174E4881" w14:textId="77777777" w:rsidR="00D136F3" w:rsidRPr="00A64E0B" w:rsidRDefault="00D136F3" w:rsidP="00D136F3">
      <w:pPr>
        <w:spacing w:after="0" w:line="240" w:lineRule="auto"/>
        <w:jc w:val="both"/>
        <w:rPr>
          <w:rFonts w:cstheme="minorHAnsi"/>
        </w:rPr>
      </w:pPr>
    </w:p>
    <w:p w14:paraId="31403B81" w14:textId="77777777" w:rsidR="00D136F3" w:rsidRPr="00A64E0B" w:rsidRDefault="00D136F3" w:rsidP="00D136F3">
      <w:pPr>
        <w:spacing w:after="0" w:line="240" w:lineRule="auto"/>
        <w:jc w:val="both"/>
        <w:rPr>
          <w:rFonts w:cstheme="minorHAnsi"/>
        </w:rPr>
      </w:pPr>
      <w:r w:rsidRPr="00A64E0B">
        <w:rPr>
          <w:rFonts w:cstheme="minorHAns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8379803" w14:textId="77777777" w:rsidR="00D136F3" w:rsidRPr="00A64E0B" w:rsidRDefault="00D136F3" w:rsidP="00D136F3">
      <w:pPr>
        <w:spacing w:after="0" w:line="264" w:lineRule="auto"/>
        <w:jc w:val="both"/>
        <w:rPr>
          <w:rFonts w:cstheme="minorHAnsi"/>
        </w:rPr>
      </w:pPr>
    </w:p>
    <w:p w14:paraId="57CF5DE4" w14:textId="77777777" w:rsidR="00D136F3" w:rsidRPr="00A64E0B" w:rsidRDefault="00D136F3" w:rsidP="00D136F3">
      <w:pPr>
        <w:spacing w:after="0" w:line="264" w:lineRule="auto"/>
        <w:jc w:val="both"/>
        <w:rPr>
          <w:rFonts w:cstheme="minorHAnsi"/>
          <w:b/>
          <w:bCs/>
          <w:color w:val="FF0000"/>
        </w:rPr>
      </w:pPr>
      <w:r w:rsidRPr="00A64E0B">
        <w:rPr>
          <w:rFonts w:cstheme="minorHAnsi"/>
          <w:b/>
          <w:bCs/>
          <w:color w:val="FF0000"/>
        </w:rPr>
        <w:t>Atenție!</w:t>
      </w:r>
    </w:p>
    <w:p w14:paraId="2EEF8A9C" w14:textId="5F86FF94" w:rsidR="00D136F3" w:rsidRPr="00A64E0B" w:rsidRDefault="00D136F3" w:rsidP="00D136F3">
      <w:pPr>
        <w:spacing w:after="0" w:line="240" w:lineRule="auto"/>
        <w:jc w:val="both"/>
        <w:rPr>
          <w:rFonts w:cstheme="minorHAnsi"/>
        </w:rPr>
      </w:pPr>
      <w:r w:rsidRPr="00A64E0B">
        <w:rPr>
          <w:rFonts w:cstheme="minorHAnsi"/>
        </w:rPr>
        <w:t>Bugetul proiectului este cuprins în cererea de finanțare și are conținutul minim prezentat în a</w:t>
      </w:r>
      <w:r w:rsidRPr="00A64E0B">
        <w:rPr>
          <w:rFonts w:cstheme="minorHAnsi"/>
          <w:b/>
          <w:bCs/>
          <w:color w:val="0070C0"/>
        </w:rPr>
        <w:t>nexa nr. 2.1 la prezentul ghid</w:t>
      </w:r>
      <w:r w:rsidRPr="00A64E0B">
        <w:rPr>
          <w:rFonts w:cstheme="minorHAnsi"/>
        </w:rPr>
        <w:t xml:space="preserve"> și se generează în cadrul aplicației MySMIS2021/SMIS2021</w:t>
      </w:r>
      <w:r w:rsidR="008E0B2C">
        <w:rPr>
          <w:rFonts w:cstheme="minorHAnsi"/>
        </w:rPr>
        <w:t>+</w:t>
      </w:r>
      <w:r w:rsidRPr="00A64E0B">
        <w:rPr>
          <w:rFonts w:cstheme="minorHAnsi"/>
        </w:rPr>
        <w:t>.</w:t>
      </w:r>
      <w:r w:rsidR="006C3D57">
        <w:rPr>
          <w:rFonts w:cstheme="minorHAnsi"/>
        </w:rPr>
        <w:t xml:space="preserve"> </w:t>
      </w:r>
      <w:r w:rsidRPr="00A64E0B">
        <w:rPr>
          <w:rFonts w:cstheme="minorHAnsi"/>
        </w:rPr>
        <w:t xml:space="preserve">Bugetul cererii de finanțare va fi corelat cu informațiile cuprinse în cadrul </w:t>
      </w:r>
      <w:r w:rsidR="001267BE">
        <w:rPr>
          <w:rFonts w:cstheme="minorHAnsi"/>
        </w:rPr>
        <w:t>SF/</w:t>
      </w:r>
      <w:r w:rsidRPr="00A64E0B">
        <w:rPr>
          <w:rFonts w:cstheme="minorHAnsi"/>
        </w:rPr>
        <w:t>devizelor anexate la cererea de finanțare</w:t>
      </w:r>
      <w:r w:rsidR="0039379D">
        <w:rPr>
          <w:rFonts w:cstheme="minorHAnsi"/>
        </w:rPr>
        <w:t>,</w:t>
      </w:r>
      <w:r w:rsidR="00D7633A">
        <w:rPr>
          <w:rFonts w:cstheme="minorHAnsi"/>
        </w:rPr>
        <w:t xml:space="preserve"> </w:t>
      </w:r>
      <w:r w:rsidR="0039379D" w:rsidRPr="0039379D">
        <w:rPr>
          <w:rFonts w:cstheme="minorHAnsi"/>
        </w:rPr>
        <w:t>precum și cu planul de achizitii</w:t>
      </w:r>
      <w:r w:rsidRPr="00A64E0B">
        <w:rPr>
          <w:rFonts w:cstheme="minorHAnsi"/>
        </w:rPr>
        <w:t xml:space="preserve"> (pentru corelarea informațiilor a se vedea </w:t>
      </w:r>
      <w:r w:rsidRPr="00A64E0B">
        <w:rPr>
          <w:rFonts w:cstheme="minorHAnsi"/>
          <w:b/>
          <w:bCs/>
          <w:color w:val="0070C0"/>
        </w:rPr>
        <w:t>anexa 2.2 la prezentul ghid</w:t>
      </w:r>
      <w:r w:rsidRPr="00A64E0B">
        <w:rPr>
          <w:rFonts w:cstheme="minorHAnsi"/>
        </w:rPr>
        <w:t xml:space="preserve">).  Devizele sunt întocmite în conformitate cu prevederile HG 907/2016, cu modificările si completările ulterioare. </w:t>
      </w:r>
    </w:p>
    <w:p w14:paraId="36A547C2" w14:textId="77777777" w:rsidR="00D136F3" w:rsidRPr="00A64E0B" w:rsidRDefault="00D136F3" w:rsidP="00D136F3">
      <w:pPr>
        <w:spacing w:after="0" w:line="240" w:lineRule="auto"/>
        <w:jc w:val="both"/>
        <w:rPr>
          <w:rFonts w:cstheme="minorHAnsi"/>
        </w:rPr>
      </w:pPr>
    </w:p>
    <w:p w14:paraId="7DBEA315" w14:textId="4DFBF595" w:rsidR="00D136F3" w:rsidRPr="00A64E0B" w:rsidRDefault="00D136F3" w:rsidP="00D136F3">
      <w:pPr>
        <w:spacing w:after="0" w:line="240" w:lineRule="auto"/>
        <w:jc w:val="both"/>
        <w:rPr>
          <w:rFonts w:cstheme="minorHAnsi"/>
        </w:rPr>
      </w:pPr>
      <w:r w:rsidRPr="00A64E0B">
        <w:rPr>
          <w:rFonts w:cstheme="minorHAnsi"/>
        </w:rPr>
        <w:t xml:space="preserve">La întocmirea bugetului, solicitantul va avea în vedere că valorile pe care se fundamentează bugetul trebuie să respecte prevederile art. 5 lit. </w:t>
      </w:r>
      <w:r w:rsidR="008E0B2C" w:rsidRPr="00A64E0B">
        <w:rPr>
          <w:rFonts w:cstheme="minorHAnsi"/>
        </w:rPr>
        <w:t>D</w:t>
      </w:r>
      <w:r w:rsidRPr="00A64E0B">
        <w:rPr>
          <w:rFonts w:cstheme="minorHAnsi"/>
        </w:rPr>
        <w:t xml:space="preserve">)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 </w:t>
      </w:r>
    </w:p>
    <w:p w14:paraId="15835305" w14:textId="77777777" w:rsidR="00D136F3" w:rsidRPr="00A64E0B" w:rsidRDefault="00D136F3" w:rsidP="00D136F3">
      <w:pPr>
        <w:spacing w:after="0" w:line="240" w:lineRule="auto"/>
        <w:jc w:val="both"/>
        <w:rPr>
          <w:rFonts w:cstheme="minorHAnsi"/>
        </w:rPr>
      </w:pPr>
    </w:p>
    <w:p w14:paraId="31C66933" w14:textId="77777777" w:rsidR="00D136F3" w:rsidRPr="00A64E0B" w:rsidRDefault="00D136F3" w:rsidP="00D136F3">
      <w:pPr>
        <w:spacing w:after="0" w:line="240" w:lineRule="auto"/>
        <w:jc w:val="both"/>
        <w:rPr>
          <w:rFonts w:cstheme="minorHAnsi"/>
        </w:rPr>
      </w:pPr>
      <w:r w:rsidRPr="00A64E0B">
        <w:rPr>
          <w:rFonts w:cstheme="minorHAnsi"/>
        </w:rPr>
        <w:t>În plus, se va lua în calcul contribuţia proprie a solicitantului la realizarea proiectului, care reprezintă diferenţa dintre valoarea totală a proiectului şi valoarea finanţării nerambursabile/rambursabile acordate.</w:t>
      </w:r>
    </w:p>
    <w:p w14:paraId="23BE9642" w14:textId="77777777" w:rsidR="00D136F3" w:rsidRPr="00A64E0B" w:rsidRDefault="00D136F3" w:rsidP="00D136F3">
      <w:pPr>
        <w:spacing w:after="0" w:line="240" w:lineRule="auto"/>
        <w:ind w:firstLine="708"/>
        <w:jc w:val="both"/>
        <w:rPr>
          <w:rFonts w:cstheme="minorHAnsi"/>
        </w:rPr>
      </w:pPr>
    </w:p>
    <w:p w14:paraId="61971573" w14:textId="77777777" w:rsidR="00D136F3" w:rsidRDefault="00D136F3" w:rsidP="00D136F3">
      <w:pPr>
        <w:spacing w:after="0" w:line="240" w:lineRule="auto"/>
        <w:jc w:val="both"/>
        <w:rPr>
          <w:rFonts w:cstheme="minorHAnsi"/>
        </w:rPr>
      </w:pPr>
      <w:r w:rsidRPr="00A64E0B">
        <w:rPr>
          <w:rFonts w:cstheme="minorHAnsi"/>
        </w:rPr>
        <w:t xml:space="preserve">Solicitantul se angajează sa asigure necesarul de cofinantare proprie, precum si necesarul de finanțare pentru acoperirea cheltuielilor neeligibile. (a se vedea </w:t>
      </w:r>
      <w:r w:rsidRPr="00A64E0B">
        <w:rPr>
          <w:rFonts w:cstheme="minorHAnsi"/>
          <w:b/>
          <w:bCs/>
          <w:color w:val="0070C0"/>
        </w:rPr>
        <w:t>Anexa 2.3 la prezentul ghid</w:t>
      </w:r>
      <w:r w:rsidRPr="00A64E0B">
        <w:rPr>
          <w:rFonts w:cstheme="minorHAnsi"/>
        </w:rPr>
        <w:t>).</w:t>
      </w:r>
    </w:p>
    <w:p w14:paraId="3055D3B7" w14:textId="77777777" w:rsidR="00037E58" w:rsidRDefault="00037E58" w:rsidP="00D136F3">
      <w:pPr>
        <w:spacing w:after="0" w:line="240" w:lineRule="auto"/>
        <w:jc w:val="both"/>
        <w:rPr>
          <w:rFonts w:cstheme="minorHAnsi"/>
        </w:rPr>
      </w:pPr>
    </w:p>
    <w:p w14:paraId="15D63482" w14:textId="4F9CDC86" w:rsidR="00A13020" w:rsidRPr="00A64E0B" w:rsidRDefault="00037E58" w:rsidP="00D136F3">
      <w:pPr>
        <w:spacing w:after="0" w:line="240" w:lineRule="auto"/>
        <w:jc w:val="both"/>
        <w:rPr>
          <w:rFonts w:cstheme="minorHAnsi"/>
        </w:rPr>
      </w:pPr>
      <w:r w:rsidRPr="00037E58">
        <w:rPr>
          <w:rFonts w:cstheme="minorHAnsi"/>
        </w:rPr>
        <w:t xml:space="preserve">Pentru cofinanțarea de 6% asigurată de Operatorul Regional (Non Funding Gap), precum și pentru toate cheltuielile neeligibile ale proiectului se va completa si anexa </w:t>
      </w:r>
      <w:r>
        <w:rPr>
          <w:rFonts w:cstheme="minorHAnsi"/>
        </w:rPr>
        <w:t>2.9</w:t>
      </w:r>
      <w:r w:rsidRPr="00037E58">
        <w:rPr>
          <w:rFonts w:cstheme="minorHAnsi"/>
        </w:rPr>
        <w:t xml:space="preserve"> Declarație de angajament</w:t>
      </w:r>
      <w:r>
        <w:rPr>
          <w:rFonts w:cstheme="minorHAnsi"/>
        </w:rPr>
        <w:t>.</w:t>
      </w:r>
    </w:p>
    <w:p w14:paraId="7C1ED4CF" w14:textId="77777777" w:rsidR="00D136F3" w:rsidRPr="00A64E0B" w:rsidRDefault="00D136F3" w:rsidP="00D136F3">
      <w:pPr>
        <w:spacing w:after="0" w:line="240" w:lineRule="auto"/>
        <w:jc w:val="both"/>
        <w:rPr>
          <w:rFonts w:cstheme="minorHAnsi"/>
        </w:rPr>
      </w:pPr>
    </w:p>
    <w:p w14:paraId="211A6B4A" w14:textId="01918B81" w:rsidR="00D136F3" w:rsidRPr="00A64E0B" w:rsidRDefault="00BF6496" w:rsidP="00E5096A">
      <w:pPr>
        <w:pStyle w:val="Heading2"/>
      </w:pPr>
      <w:bookmarkStart w:id="118" w:name="_Toc141442838"/>
      <w:bookmarkStart w:id="119" w:name="_Hlk134544615"/>
      <w:bookmarkEnd w:id="110"/>
      <w:r w:rsidRPr="00A64E0B">
        <w:t>7.4</w:t>
      </w:r>
      <w:r w:rsidR="00D136F3" w:rsidRPr="00A64E0B">
        <w:t>.</w:t>
      </w:r>
      <w:r w:rsidR="00D136F3" w:rsidRPr="00A64E0B">
        <w:tab/>
        <w:t>Anexele</w:t>
      </w:r>
      <w:r w:rsidRPr="00A64E0B">
        <w:t xml:space="preserve"> și documente</w:t>
      </w:r>
      <w:r w:rsidR="00D136F3" w:rsidRPr="00A64E0B">
        <w:t xml:space="preserve"> obligatorii la depunerea cererii</w:t>
      </w:r>
      <w:bookmarkEnd w:id="118"/>
      <w:r w:rsidR="00D136F3" w:rsidRPr="00A64E0B">
        <w:t xml:space="preserve"> </w:t>
      </w:r>
    </w:p>
    <w:bookmarkEnd w:id="119"/>
    <w:p w14:paraId="0D92B0C8" w14:textId="77777777" w:rsidR="00D136F3" w:rsidRPr="00A64E0B" w:rsidRDefault="00D136F3" w:rsidP="00D136F3">
      <w:pPr>
        <w:spacing w:after="0"/>
        <w:jc w:val="both"/>
        <w:rPr>
          <w:rFonts w:cstheme="minorHAnsi"/>
        </w:rPr>
      </w:pPr>
    </w:p>
    <w:p w14:paraId="4F94934A" w14:textId="5DDC3930" w:rsidR="00D136F3" w:rsidRDefault="00D136F3" w:rsidP="00D136F3">
      <w:pPr>
        <w:spacing w:after="0"/>
        <w:jc w:val="both"/>
        <w:rPr>
          <w:rFonts w:cstheme="minorHAnsi"/>
        </w:rPr>
      </w:pPr>
      <w:r w:rsidRPr="00A64E0B">
        <w:rPr>
          <w:rFonts w:cstheme="minorHAnsi"/>
        </w:rPr>
        <w:t>La depunerea cererii de finanțare se vor anexa doar documentele justificative, documente suport și anexele obligatorii specificate în cadrul prezentei secțiuni</w:t>
      </w:r>
      <w:r w:rsidR="001267BE">
        <w:rPr>
          <w:rFonts w:cstheme="minorHAnsi"/>
        </w:rPr>
        <w:t>.</w:t>
      </w:r>
    </w:p>
    <w:p w14:paraId="381A052F" w14:textId="77777777" w:rsidR="008E0B2C" w:rsidRPr="00A64E0B" w:rsidRDefault="008E0B2C" w:rsidP="00D136F3">
      <w:pPr>
        <w:spacing w:after="0"/>
        <w:jc w:val="both"/>
        <w:rPr>
          <w:rFonts w:cstheme="minorHAnsi"/>
        </w:rPr>
      </w:pPr>
    </w:p>
    <w:p w14:paraId="18B64ECE" w14:textId="6CDDC041" w:rsidR="00115350" w:rsidRDefault="0060626E" w:rsidP="00D136F3">
      <w:pPr>
        <w:spacing w:after="0"/>
        <w:jc w:val="both"/>
        <w:rPr>
          <w:rFonts w:cstheme="minorHAnsi"/>
          <w:b/>
          <w:bCs/>
          <w:color w:val="0070C0"/>
        </w:rPr>
      </w:pPr>
      <w:r w:rsidRPr="001C3EF5">
        <w:rPr>
          <w:rFonts w:cstheme="minorHAnsi"/>
          <w:b/>
          <w:bCs/>
          <w:color w:val="0070C0"/>
        </w:rPr>
        <w:t>Documente solicitate la depunerea cererii de finanțare</w:t>
      </w:r>
      <w:r w:rsidR="008E0B2C">
        <w:rPr>
          <w:rFonts w:cstheme="minorHAnsi"/>
          <w:b/>
          <w:bCs/>
          <w:color w:val="0070C0"/>
        </w:rPr>
        <w:t xml:space="preserve"> </w:t>
      </w:r>
      <w:r w:rsidR="008E0B2C" w:rsidRPr="008E0B2C">
        <w:rPr>
          <w:rFonts w:cstheme="minorHAnsi"/>
          <w:b/>
          <w:bCs/>
          <w:color w:val="0070C0"/>
        </w:rPr>
        <w:t>în cadrul aplicației MySMIS2021/SMIS2021</w:t>
      </w:r>
      <w:r w:rsidR="008E0B2C">
        <w:rPr>
          <w:rFonts w:cstheme="minorHAnsi"/>
          <w:b/>
          <w:bCs/>
          <w:color w:val="0070C0"/>
        </w:rPr>
        <w:t>+</w:t>
      </w:r>
    </w:p>
    <w:p w14:paraId="1CF7BD04" w14:textId="77777777" w:rsidR="00956CC7" w:rsidRPr="001C3EF5" w:rsidRDefault="00956CC7" w:rsidP="00D136F3">
      <w:pPr>
        <w:spacing w:after="0"/>
        <w:jc w:val="both"/>
        <w:rPr>
          <w:rFonts w:cstheme="minorHAnsi"/>
          <w:b/>
          <w:bCs/>
          <w:color w:val="0070C0"/>
        </w:rPr>
      </w:pPr>
    </w:p>
    <w:p w14:paraId="0E39447B" w14:textId="1AB5774F" w:rsidR="001976CF" w:rsidRDefault="001976CF" w:rsidP="001C3EF5">
      <w:pPr>
        <w:pStyle w:val="ListParagraph"/>
        <w:numPr>
          <w:ilvl w:val="0"/>
          <w:numId w:val="83"/>
        </w:numPr>
        <w:spacing w:after="0"/>
        <w:jc w:val="both"/>
        <w:rPr>
          <w:rFonts w:cstheme="minorHAnsi"/>
        </w:rPr>
      </w:pPr>
      <w:r w:rsidRPr="001267BE">
        <w:rPr>
          <w:rFonts w:cstheme="minorHAnsi"/>
        </w:rPr>
        <w:t xml:space="preserve">Documentele </w:t>
      </w:r>
      <w:r w:rsidR="001267BE">
        <w:rPr>
          <w:rFonts w:cstheme="minorHAnsi"/>
        </w:rPr>
        <w:t>care au stat la baza semnării c</w:t>
      </w:r>
      <w:r w:rsidRPr="001267BE">
        <w:rPr>
          <w:rFonts w:cstheme="minorHAnsi"/>
        </w:rPr>
        <w:t>ontractul</w:t>
      </w:r>
      <w:r w:rsidR="001267BE">
        <w:rPr>
          <w:rFonts w:cstheme="minorHAnsi"/>
        </w:rPr>
        <w:t>ui</w:t>
      </w:r>
      <w:r w:rsidRPr="001267BE">
        <w:rPr>
          <w:rFonts w:cstheme="minorHAnsi"/>
        </w:rPr>
        <w:t xml:space="preserve"> de finanțare</w:t>
      </w:r>
      <w:r>
        <w:rPr>
          <w:rFonts w:cstheme="minorHAnsi"/>
        </w:rPr>
        <w:t xml:space="preserve"> </w:t>
      </w:r>
      <w:r w:rsidR="00E95651" w:rsidRPr="00E95651">
        <w:rPr>
          <w:rFonts w:cstheme="minorHAnsi"/>
        </w:rPr>
        <w:t>finanțare semnat conform prevederilor art. I din OUG 109/2022, cu modificările și completările ulterioare</w:t>
      </w:r>
    </w:p>
    <w:p w14:paraId="4D7D52CB" w14:textId="77777777" w:rsidR="003C6702" w:rsidRDefault="003C6702" w:rsidP="00ED6415">
      <w:pPr>
        <w:pStyle w:val="ListParagraph"/>
        <w:spacing w:after="0"/>
        <w:jc w:val="both"/>
        <w:rPr>
          <w:rFonts w:cstheme="minorHAnsi"/>
        </w:rPr>
      </w:pPr>
    </w:p>
    <w:p w14:paraId="49220735" w14:textId="689DF127" w:rsidR="0060626E" w:rsidRPr="008E0B2C" w:rsidRDefault="0060626E" w:rsidP="001C3EF5">
      <w:pPr>
        <w:pStyle w:val="ListParagraph"/>
        <w:numPr>
          <w:ilvl w:val="0"/>
          <w:numId w:val="83"/>
        </w:numPr>
        <w:spacing w:after="0"/>
        <w:jc w:val="both"/>
        <w:rPr>
          <w:rFonts w:cstheme="minorHAnsi"/>
        </w:rPr>
      </w:pPr>
      <w:r w:rsidRPr="008E0B2C">
        <w:rPr>
          <w:rFonts w:cstheme="minorHAnsi"/>
        </w:rPr>
        <w:t>Documente privind identificarea reprezentantului legal  al solicitantului</w:t>
      </w:r>
    </w:p>
    <w:p w14:paraId="397B66BA" w14:textId="77777777" w:rsidR="0060626E" w:rsidRPr="0060626E" w:rsidRDefault="0060626E" w:rsidP="0060626E">
      <w:pPr>
        <w:spacing w:after="0"/>
        <w:jc w:val="both"/>
        <w:rPr>
          <w:rFonts w:cstheme="minorHAnsi"/>
        </w:rPr>
      </w:pPr>
    </w:p>
    <w:p w14:paraId="4E20CBAE" w14:textId="77777777" w:rsidR="0060626E" w:rsidRPr="0060626E" w:rsidRDefault="0060626E" w:rsidP="001C3EF5">
      <w:pPr>
        <w:pStyle w:val="ListParagraph"/>
        <w:spacing w:after="0"/>
        <w:jc w:val="both"/>
        <w:rPr>
          <w:rFonts w:cstheme="minorHAnsi"/>
        </w:rPr>
      </w:pPr>
      <w:r w:rsidRPr="0060626E">
        <w:rPr>
          <w:rFonts w:cstheme="minorHAnsi"/>
        </w:rPr>
        <w:t>Pentru reprezentantul legal al solicitantului se va anexa, în mod obligatoriu, la cererea de finanțare, o copie a documentului de identificare.</w:t>
      </w:r>
    </w:p>
    <w:p w14:paraId="5B32B172" w14:textId="77777777" w:rsidR="0060626E" w:rsidRPr="0060626E" w:rsidRDefault="0060626E" w:rsidP="0060626E">
      <w:pPr>
        <w:spacing w:after="0"/>
        <w:jc w:val="both"/>
        <w:rPr>
          <w:rFonts w:cstheme="minorHAnsi"/>
        </w:rPr>
      </w:pPr>
    </w:p>
    <w:p w14:paraId="42CE3715" w14:textId="16BE82AE" w:rsidR="0060626E" w:rsidRPr="0060626E" w:rsidRDefault="0060626E" w:rsidP="001C3EF5">
      <w:pPr>
        <w:pStyle w:val="ListParagraph"/>
        <w:numPr>
          <w:ilvl w:val="0"/>
          <w:numId w:val="83"/>
        </w:numPr>
        <w:spacing w:after="0"/>
        <w:jc w:val="both"/>
        <w:rPr>
          <w:rFonts w:cstheme="minorHAnsi"/>
        </w:rPr>
      </w:pPr>
      <w:r w:rsidRPr="0060626E">
        <w:rPr>
          <w:rFonts w:cstheme="minorHAnsi"/>
        </w:rPr>
        <w:t>Mandatul special/ împuternicirea specială pentru semnarea (digitală) a certificării aplicației  și transmiterea cererii de finanțare prin M</w:t>
      </w:r>
      <w:r w:rsidR="00E95651">
        <w:rPr>
          <w:rFonts w:cstheme="minorHAnsi"/>
        </w:rPr>
        <w:t>y</w:t>
      </w:r>
      <w:r w:rsidRPr="0060626E">
        <w:rPr>
          <w:rFonts w:cstheme="minorHAnsi"/>
        </w:rPr>
        <w:t xml:space="preserve">SMIS  </w:t>
      </w:r>
    </w:p>
    <w:p w14:paraId="7C240435" w14:textId="77777777" w:rsidR="0060626E" w:rsidRPr="0060626E" w:rsidRDefault="0060626E" w:rsidP="0060626E">
      <w:pPr>
        <w:spacing w:after="0"/>
        <w:jc w:val="both"/>
        <w:rPr>
          <w:rFonts w:cstheme="minorHAnsi"/>
        </w:rPr>
      </w:pPr>
    </w:p>
    <w:p w14:paraId="0CC24E75" w14:textId="4E909E03" w:rsidR="0060626E" w:rsidRPr="0060626E" w:rsidRDefault="0060626E" w:rsidP="001C3EF5">
      <w:pPr>
        <w:pStyle w:val="ListParagraph"/>
        <w:spacing w:after="0"/>
        <w:jc w:val="both"/>
        <w:rPr>
          <w:rFonts w:cstheme="minorHAnsi"/>
        </w:rPr>
      </w:pPr>
      <w:r w:rsidRPr="0060626E">
        <w:rPr>
          <w:rFonts w:cstheme="minorHAnsi"/>
        </w:rPr>
        <w:t>Mandatul special/ împuternicire specială pentru semnarea (digitală) a anumitor documente din cererea de finanțare (dacă este cazul). Persoana împuternicită nu poate semna cererea de finanțare la depunerea în MySMIS</w:t>
      </w:r>
      <w:r w:rsidR="00342050">
        <w:rPr>
          <w:rFonts w:cstheme="minorHAnsi"/>
        </w:rPr>
        <w:t>2021</w:t>
      </w:r>
      <w:r w:rsidRPr="0060626E">
        <w:rPr>
          <w:rFonts w:cstheme="minorHAnsi"/>
        </w:rPr>
        <w:t xml:space="preserve">, după cum nici declarațiile date în nume propriu de către reprezentantul legal al solicitantului. </w:t>
      </w:r>
    </w:p>
    <w:p w14:paraId="154892E2" w14:textId="77777777" w:rsidR="0060626E" w:rsidRPr="0060626E" w:rsidRDefault="0060626E" w:rsidP="0060626E">
      <w:pPr>
        <w:spacing w:after="0"/>
        <w:jc w:val="both"/>
        <w:rPr>
          <w:rFonts w:cstheme="minorHAnsi"/>
        </w:rPr>
      </w:pPr>
    </w:p>
    <w:p w14:paraId="3018EFF0" w14:textId="648AE1FE" w:rsidR="0060626E" w:rsidRPr="0060626E" w:rsidRDefault="0060626E" w:rsidP="001C3EF5">
      <w:pPr>
        <w:pStyle w:val="ListParagraph"/>
        <w:numPr>
          <w:ilvl w:val="0"/>
          <w:numId w:val="83"/>
        </w:numPr>
        <w:spacing w:after="0"/>
        <w:jc w:val="both"/>
        <w:rPr>
          <w:rFonts w:cstheme="minorHAnsi"/>
        </w:rPr>
      </w:pPr>
      <w:r w:rsidRPr="0060626E">
        <w:rPr>
          <w:rFonts w:cstheme="minorHAnsi"/>
        </w:rPr>
        <w:t xml:space="preserve">Modificări ale documentelor statutare, dacă este cazul, față de cele depuse la </w:t>
      </w:r>
      <w:r w:rsidR="00781100">
        <w:rPr>
          <w:rFonts w:cstheme="minorHAnsi"/>
        </w:rPr>
        <w:t>contractul de finanțare</w:t>
      </w:r>
      <w:r w:rsidRPr="0060626E">
        <w:rPr>
          <w:rFonts w:cstheme="minorHAnsi"/>
        </w:rPr>
        <w:t>,  după caz</w:t>
      </w:r>
    </w:p>
    <w:p w14:paraId="47B9920B" w14:textId="77777777" w:rsidR="0060626E" w:rsidRPr="0060626E" w:rsidRDefault="0060626E" w:rsidP="0060626E">
      <w:pPr>
        <w:spacing w:after="0"/>
        <w:jc w:val="both"/>
        <w:rPr>
          <w:rFonts w:cstheme="minorHAnsi"/>
        </w:rPr>
      </w:pPr>
    </w:p>
    <w:p w14:paraId="0698DE12" w14:textId="00848A1B" w:rsidR="00E86487" w:rsidRPr="0060626E" w:rsidRDefault="003C6702" w:rsidP="001C3EF5">
      <w:pPr>
        <w:pStyle w:val="ListParagraph"/>
        <w:numPr>
          <w:ilvl w:val="0"/>
          <w:numId w:val="83"/>
        </w:numPr>
        <w:spacing w:after="0"/>
        <w:jc w:val="both"/>
        <w:rPr>
          <w:rFonts w:cstheme="minorHAnsi"/>
        </w:rPr>
      </w:pPr>
      <w:r>
        <w:rPr>
          <w:rFonts w:cstheme="minorHAnsi"/>
        </w:rPr>
        <w:t>D</w:t>
      </w:r>
      <w:r w:rsidR="00781100">
        <w:rPr>
          <w:rFonts w:cstheme="minorHAnsi"/>
        </w:rPr>
        <w:t>ocumentați</w:t>
      </w:r>
      <w:r>
        <w:rPr>
          <w:rFonts w:cstheme="minorHAnsi"/>
        </w:rPr>
        <w:t>a</w:t>
      </w:r>
      <w:r w:rsidR="00781100">
        <w:rPr>
          <w:rFonts w:cstheme="minorHAnsi"/>
        </w:rPr>
        <w:t xml:space="preserve"> </w:t>
      </w:r>
      <w:r w:rsidR="0060626E" w:rsidRPr="0060626E">
        <w:rPr>
          <w:rFonts w:cstheme="minorHAnsi"/>
        </w:rPr>
        <w:t>tehnico-economică</w:t>
      </w:r>
      <w:r w:rsidR="00781100">
        <w:rPr>
          <w:rFonts w:cstheme="minorHAnsi"/>
        </w:rPr>
        <w:t xml:space="preserve"> </w:t>
      </w:r>
      <w:r>
        <w:rPr>
          <w:rFonts w:cstheme="minorHAnsi"/>
        </w:rPr>
        <w:t>completă  (faza SF) conform HG nr. 907/2016, aprobată în cadrul POIM.</w:t>
      </w:r>
    </w:p>
    <w:p w14:paraId="0FD7B85F" w14:textId="7F470E0A" w:rsidR="003C6702" w:rsidRDefault="0060626E" w:rsidP="00ED6415">
      <w:pPr>
        <w:pStyle w:val="ListParagraph"/>
        <w:numPr>
          <w:ilvl w:val="0"/>
          <w:numId w:val="83"/>
        </w:numPr>
        <w:spacing w:after="0"/>
        <w:jc w:val="both"/>
      </w:pPr>
      <w:r w:rsidRPr="003C6702">
        <w:t>Documente care atestă rezonabilitatea costurilor și justificarea cel mai bun cel mai bun raport între cuantumul sprijinului, activitățile desfășurate și îndeplinirea obiectivelor.</w:t>
      </w:r>
    </w:p>
    <w:p w14:paraId="49C68750" w14:textId="71A2DBD0" w:rsidR="003C6702" w:rsidRPr="003C6702" w:rsidRDefault="003C6702" w:rsidP="00ED6415">
      <w:pPr>
        <w:pStyle w:val="ListParagraph"/>
        <w:numPr>
          <w:ilvl w:val="0"/>
          <w:numId w:val="83"/>
        </w:numPr>
        <w:spacing w:after="0"/>
        <w:jc w:val="both"/>
        <w:rPr>
          <w:rFonts w:cstheme="minorHAnsi"/>
        </w:rPr>
      </w:pPr>
      <w:r w:rsidRPr="003C6702">
        <w:rPr>
          <w:rFonts w:cstheme="minorHAnsi"/>
        </w:rPr>
        <w:t>Cerere de finanțare (format major)</w:t>
      </w:r>
    </w:p>
    <w:p w14:paraId="58023896" w14:textId="3D4B4247" w:rsidR="0060626E" w:rsidRDefault="0060626E" w:rsidP="001C3EF5">
      <w:pPr>
        <w:pStyle w:val="ListParagraph"/>
        <w:numPr>
          <w:ilvl w:val="0"/>
          <w:numId w:val="83"/>
        </w:numPr>
        <w:spacing w:after="0"/>
        <w:jc w:val="both"/>
        <w:rPr>
          <w:rFonts w:cstheme="minorHAnsi"/>
        </w:rPr>
      </w:pPr>
      <w:r w:rsidRPr="0060626E">
        <w:rPr>
          <w:rFonts w:cstheme="minorHAnsi"/>
        </w:rPr>
        <w:t xml:space="preserve">Contractele de achiziție publică încheiate și care nu au fost solicitate </w:t>
      </w:r>
      <w:r w:rsidR="00A916F4">
        <w:rPr>
          <w:rFonts w:cstheme="minorHAnsi"/>
        </w:rPr>
        <w:t xml:space="preserve"> la </w:t>
      </w:r>
      <w:r w:rsidRPr="0060626E">
        <w:rPr>
          <w:rFonts w:cstheme="minorHAnsi"/>
        </w:rPr>
        <w:t xml:space="preserve">plată din cadrul </w:t>
      </w:r>
      <w:r w:rsidR="001976CF">
        <w:rPr>
          <w:rFonts w:cstheme="minorHAnsi"/>
        </w:rPr>
        <w:t xml:space="preserve">MIPE </w:t>
      </w:r>
    </w:p>
    <w:p w14:paraId="740D4C12" w14:textId="77777777" w:rsidR="00E95651" w:rsidRPr="00E95651" w:rsidRDefault="00E95651" w:rsidP="00E95651">
      <w:pPr>
        <w:pStyle w:val="ListParagraph"/>
        <w:numPr>
          <w:ilvl w:val="0"/>
          <w:numId w:val="83"/>
        </w:numPr>
        <w:spacing w:after="0"/>
        <w:jc w:val="both"/>
        <w:rPr>
          <w:rFonts w:cstheme="minorHAnsi"/>
        </w:rPr>
      </w:pPr>
      <w:r w:rsidRPr="00E95651">
        <w:rPr>
          <w:rFonts w:cstheme="minorHAnsi"/>
        </w:rPr>
        <w:t>Actul de reglementare unic privind evaluarea impactului asupra mediului (aferent tuturor investițiilor proiectului), în conformitate cu legislaţia naţională și cu reglementările comunitare aplicabile inclusiv Calendarul procedurii EIM elaborat și autentificat de către autoritatea competentă pentru protecția mediului (ACPM), precum și documentele aferente procedurii EIM</w:t>
      </w:r>
    </w:p>
    <w:p w14:paraId="3D2C35B8" w14:textId="77777777" w:rsidR="00E95651" w:rsidRPr="00E95651" w:rsidRDefault="00E95651" w:rsidP="00E9351C">
      <w:pPr>
        <w:pStyle w:val="ListParagraph"/>
        <w:spacing w:after="0"/>
        <w:jc w:val="both"/>
        <w:rPr>
          <w:rFonts w:cstheme="minorHAnsi"/>
        </w:rPr>
      </w:pPr>
      <w:r w:rsidRPr="00E95651">
        <w:rPr>
          <w:rFonts w:cstheme="minorHAnsi"/>
        </w:rPr>
        <w:t>și</w:t>
      </w:r>
    </w:p>
    <w:p w14:paraId="71CF9359" w14:textId="6415A2E4" w:rsidR="00E95651" w:rsidRPr="00E95651" w:rsidRDefault="00E95651" w:rsidP="00E9351C">
      <w:pPr>
        <w:spacing w:after="0"/>
        <w:jc w:val="both"/>
        <w:rPr>
          <w:rFonts w:cstheme="minorHAnsi"/>
        </w:rPr>
      </w:pPr>
      <w:r w:rsidRPr="00E95651">
        <w:rPr>
          <w:rFonts w:cstheme="minorHAnsi"/>
        </w:rPr>
        <w:t>Studiul de Evaluare Adecvată/Declarația autorității responsabile pentru monitorizarea siturilor Natura 2000 (după caz) + Harta cu reprezentarea siturilor Natura 2000 și interferența cu amplasamentele investițiilor proiectului</w:t>
      </w:r>
    </w:p>
    <w:p w14:paraId="47DBC20F" w14:textId="5EB79770" w:rsidR="0060626E" w:rsidRPr="00E9351C" w:rsidRDefault="00E95651" w:rsidP="001C3EF5">
      <w:pPr>
        <w:pStyle w:val="ListParagraph"/>
        <w:numPr>
          <w:ilvl w:val="0"/>
          <w:numId w:val="83"/>
        </w:numPr>
        <w:spacing w:after="0"/>
        <w:jc w:val="both"/>
        <w:rPr>
          <w:rFonts w:cstheme="minorHAnsi"/>
        </w:rPr>
      </w:pPr>
      <w:r w:rsidRPr="00E9351C">
        <w:rPr>
          <w:rFonts w:cstheme="minorHAnsi"/>
        </w:rPr>
        <w:t>Lista de verificare</w:t>
      </w:r>
      <w:r w:rsidR="0060626E" w:rsidRPr="00E9351C">
        <w:rPr>
          <w:rFonts w:cstheme="minorHAnsi"/>
        </w:rPr>
        <w:t xml:space="preserve"> DNSH, inclusiv imunizarea infrastructuri</w:t>
      </w:r>
      <w:r>
        <w:rPr>
          <w:rFonts w:cstheme="minorHAnsi"/>
        </w:rPr>
        <w:t>i</w:t>
      </w:r>
      <w:r w:rsidR="0060626E" w:rsidRPr="00E9351C">
        <w:rPr>
          <w:rFonts w:cstheme="minorHAnsi"/>
        </w:rPr>
        <w:t xml:space="preserve"> proiectului la schimbările climatice</w:t>
      </w:r>
      <w:r w:rsidRPr="00E9351C">
        <w:rPr>
          <w:rFonts w:cstheme="minorHAnsi"/>
        </w:rPr>
        <w:t xml:space="preserve"> </w:t>
      </w:r>
    </w:p>
    <w:p w14:paraId="3FD26FE0" w14:textId="2157C5B4" w:rsidR="00975658" w:rsidRDefault="00E95651" w:rsidP="00E95651">
      <w:pPr>
        <w:pStyle w:val="ListParagraph"/>
        <w:numPr>
          <w:ilvl w:val="0"/>
          <w:numId w:val="83"/>
        </w:numPr>
        <w:spacing w:after="0"/>
        <w:jc w:val="both"/>
        <w:rPr>
          <w:rFonts w:cstheme="minorHAnsi"/>
        </w:rPr>
      </w:pPr>
      <w:r w:rsidRPr="00E95651">
        <w:rPr>
          <w:rFonts w:cstheme="minorHAnsi"/>
        </w:rPr>
        <w:t>Avizul de gospodărirea apelor și, după caz, Studiul de evaluare a impactului asupra corpurilor de apă sau Declarația autorității competente responsabile cu gestionarea apelor (pentru toate investițiile proiectului)</w:t>
      </w:r>
      <w:r w:rsidR="0060626E" w:rsidRPr="00975658">
        <w:rPr>
          <w:rFonts w:cstheme="minorHAnsi"/>
        </w:rPr>
        <w:t xml:space="preserve">Harta indicând zona proiectului și date de geolocalizare </w:t>
      </w:r>
    </w:p>
    <w:p w14:paraId="5B93406B" w14:textId="67A8B70D" w:rsidR="00975658" w:rsidRPr="00975658" w:rsidRDefault="00975658" w:rsidP="00975658">
      <w:pPr>
        <w:pStyle w:val="ListParagraph"/>
        <w:numPr>
          <w:ilvl w:val="0"/>
          <w:numId w:val="83"/>
        </w:numPr>
        <w:spacing w:after="0"/>
        <w:jc w:val="both"/>
        <w:rPr>
          <w:rFonts w:cstheme="minorHAnsi"/>
        </w:rPr>
      </w:pPr>
      <w:r w:rsidRPr="00975658">
        <w:rPr>
          <w:rFonts w:cstheme="minorHAnsi"/>
        </w:rPr>
        <w:t>Autorizaţia/autorizațiile de construire</w:t>
      </w:r>
      <w:r w:rsidR="00E95651" w:rsidRPr="00E95651">
        <w:rPr>
          <w:rFonts w:cstheme="minorHAnsi"/>
        </w:rPr>
        <w:t xml:space="preserve">(dacă este cazul) </w:t>
      </w:r>
      <w:r w:rsidRPr="00975658">
        <w:rPr>
          <w:rFonts w:cstheme="minorHAnsi"/>
        </w:rPr>
        <w:t xml:space="preserve"> în termen de valabilitate pentru obiectiv</w:t>
      </w:r>
      <w:r w:rsidR="00E95651">
        <w:rPr>
          <w:rFonts w:cstheme="minorHAnsi"/>
        </w:rPr>
        <w:t>ele</w:t>
      </w:r>
      <w:r w:rsidRPr="00975658">
        <w:rPr>
          <w:rFonts w:cstheme="minorHAnsi"/>
        </w:rPr>
        <w:t xml:space="preserve"> de investiție </w:t>
      </w:r>
    </w:p>
    <w:p w14:paraId="261CBE00" w14:textId="77777777" w:rsidR="00975658" w:rsidRDefault="00975658" w:rsidP="0060626E">
      <w:pPr>
        <w:pStyle w:val="ListParagraph"/>
        <w:numPr>
          <w:ilvl w:val="0"/>
          <w:numId w:val="83"/>
        </w:numPr>
        <w:spacing w:after="0"/>
        <w:jc w:val="both"/>
        <w:rPr>
          <w:rFonts w:cstheme="minorHAnsi"/>
        </w:rPr>
      </w:pPr>
      <w:r w:rsidRPr="00975658">
        <w:rPr>
          <w:rFonts w:cstheme="minorHAnsi"/>
        </w:rPr>
        <w:t xml:space="preserve">Tabel centralizator cu lista aglomerărilor peste 2.000 de locuitori echivalenți asociate a proiectului </w:t>
      </w:r>
    </w:p>
    <w:p w14:paraId="5212D81B" w14:textId="77777777" w:rsidR="00975658" w:rsidRPr="00975658" w:rsidRDefault="00975658" w:rsidP="00975658">
      <w:pPr>
        <w:pStyle w:val="ListParagraph"/>
        <w:numPr>
          <w:ilvl w:val="0"/>
          <w:numId w:val="83"/>
        </w:numPr>
        <w:rPr>
          <w:rFonts w:cstheme="minorHAnsi"/>
        </w:rPr>
      </w:pPr>
      <w:r w:rsidRPr="00975658">
        <w:rPr>
          <w:rFonts w:cstheme="minorHAnsi"/>
        </w:rPr>
        <w:t>Aviz de conformitate privind strategia ITI, după caz (pentru proiectele din zona ITI)</w:t>
      </w:r>
    </w:p>
    <w:p w14:paraId="0FBE085D" w14:textId="45421527" w:rsidR="00975658" w:rsidRDefault="001976CF" w:rsidP="0060626E">
      <w:pPr>
        <w:pStyle w:val="ListParagraph"/>
        <w:numPr>
          <w:ilvl w:val="0"/>
          <w:numId w:val="83"/>
        </w:numPr>
        <w:spacing w:after="0"/>
        <w:jc w:val="both"/>
        <w:rPr>
          <w:rFonts w:cstheme="minorHAnsi"/>
        </w:rPr>
      </w:pPr>
      <w:r w:rsidRPr="001976CF">
        <w:rPr>
          <w:rFonts w:cstheme="minorHAnsi"/>
        </w:rPr>
        <w:t xml:space="preserve">HCJ (după caz)/HCL-uri </w:t>
      </w:r>
      <w:r w:rsidR="0060626E" w:rsidRPr="00975658">
        <w:rPr>
          <w:rFonts w:cstheme="minorHAnsi"/>
        </w:rPr>
        <w:t>(cheltuieli eligibile şi neeligibile și eventuale cheltuieli neprevăzute) și Scrisori de intenţie de la bănci comerciale/de investiţii privind interesul acestora de a cofinanţa proiectul, dacă este cazul.</w:t>
      </w:r>
    </w:p>
    <w:p w14:paraId="06AC1851" w14:textId="77777777" w:rsidR="00975658" w:rsidRDefault="0060626E" w:rsidP="00EB1B75">
      <w:pPr>
        <w:pStyle w:val="ListParagraph"/>
        <w:numPr>
          <w:ilvl w:val="0"/>
          <w:numId w:val="83"/>
        </w:numPr>
        <w:spacing w:after="0"/>
        <w:jc w:val="both"/>
        <w:rPr>
          <w:rFonts w:cstheme="minorHAnsi"/>
        </w:rPr>
      </w:pPr>
      <w:r w:rsidRPr="00975658">
        <w:rPr>
          <w:rFonts w:cstheme="minorHAnsi"/>
        </w:rPr>
        <w:t>Declarația unică</w:t>
      </w:r>
    </w:p>
    <w:p w14:paraId="507A1038" w14:textId="20EC67FE" w:rsidR="00975658" w:rsidRDefault="0060626E" w:rsidP="007724C7">
      <w:pPr>
        <w:pStyle w:val="ListParagraph"/>
        <w:numPr>
          <w:ilvl w:val="0"/>
          <w:numId w:val="83"/>
        </w:numPr>
        <w:spacing w:after="0"/>
        <w:jc w:val="both"/>
        <w:rPr>
          <w:rFonts w:cstheme="minorHAnsi"/>
        </w:rPr>
      </w:pPr>
      <w:r w:rsidRPr="00975658">
        <w:rPr>
          <w:rFonts w:cstheme="minorHAnsi"/>
        </w:rPr>
        <w:t xml:space="preserve">Declarație privind eligibilitatea TVA </w:t>
      </w:r>
      <w:r w:rsidR="002D7F0C">
        <w:rPr>
          <w:rFonts w:cstheme="minorHAnsi"/>
        </w:rPr>
        <w:t>(</w:t>
      </w:r>
      <w:r w:rsidRPr="00975658">
        <w:rPr>
          <w:rFonts w:cstheme="minorHAnsi"/>
        </w:rPr>
        <w:t>dacă este cazul</w:t>
      </w:r>
      <w:r w:rsidR="002D7F0C">
        <w:rPr>
          <w:rFonts w:cstheme="minorHAnsi"/>
        </w:rPr>
        <w:t>)</w:t>
      </w:r>
    </w:p>
    <w:p w14:paraId="7DB6330A" w14:textId="18D7E2D8" w:rsidR="002D7F0C" w:rsidRDefault="002D7F0C" w:rsidP="007724C7">
      <w:pPr>
        <w:pStyle w:val="ListParagraph"/>
        <w:numPr>
          <w:ilvl w:val="0"/>
          <w:numId w:val="83"/>
        </w:numPr>
        <w:spacing w:after="0"/>
        <w:jc w:val="both"/>
        <w:rPr>
          <w:rFonts w:cstheme="minorHAnsi"/>
        </w:rPr>
      </w:pPr>
      <w:r w:rsidRPr="002D7F0C">
        <w:rPr>
          <w:rFonts w:cstheme="minorHAnsi"/>
        </w:rPr>
        <w:t>Declaratie de angajament care sa specifice cofinantarea proiectului (6%) reprezentand contributia OR</w:t>
      </w:r>
    </w:p>
    <w:p w14:paraId="21BC72F6" w14:textId="793152A0" w:rsidR="005F2FEF" w:rsidRPr="005F2FEF" w:rsidRDefault="005F2FEF" w:rsidP="005F2FEF">
      <w:pPr>
        <w:pStyle w:val="ListParagraph"/>
        <w:numPr>
          <w:ilvl w:val="0"/>
          <w:numId w:val="83"/>
        </w:numPr>
        <w:rPr>
          <w:rFonts w:cstheme="minorHAnsi"/>
        </w:rPr>
      </w:pPr>
      <w:r w:rsidRPr="005F2FEF">
        <w:rPr>
          <w:rFonts w:cstheme="minorHAnsi"/>
        </w:rPr>
        <w:lastRenderedPageBreak/>
        <w:t xml:space="preserve">Decizia privind </w:t>
      </w:r>
      <w:r>
        <w:rPr>
          <w:rFonts w:cstheme="minorHAnsi"/>
        </w:rPr>
        <w:t>modificarea</w:t>
      </w:r>
      <w:r w:rsidRPr="005F2FEF">
        <w:rPr>
          <w:rFonts w:cstheme="minorHAnsi"/>
        </w:rPr>
        <w:t xml:space="preserve"> componenței UIP </w:t>
      </w:r>
      <w:r>
        <w:rPr>
          <w:rFonts w:cstheme="minorHAnsi"/>
        </w:rPr>
        <w:t>(dacă este cazul)</w:t>
      </w:r>
    </w:p>
    <w:p w14:paraId="2B033AC1" w14:textId="285E2C47" w:rsidR="00975658" w:rsidRPr="00ED6415" w:rsidRDefault="0060626E" w:rsidP="005B5E5D">
      <w:pPr>
        <w:pStyle w:val="ListParagraph"/>
        <w:numPr>
          <w:ilvl w:val="0"/>
          <w:numId w:val="83"/>
        </w:numPr>
        <w:spacing w:after="0"/>
        <w:jc w:val="both"/>
        <w:rPr>
          <w:rFonts w:cstheme="minorHAnsi"/>
          <w:highlight w:val="yellow"/>
        </w:rPr>
      </w:pPr>
      <w:r w:rsidRPr="00E9351C">
        <w:rPr>
          <w:rFonts w:cstheme="minorHAnsi"/>
        </w:rPr>
        <w:t>R</w:t>
      </w:r>
      <w:r w:rsidRPr="00ED6415">
        <w:rPr>
          <w:rFonts w:cstheme="minorHAnsi"/>
        </w:rPr>
        <w:t>aportul de verificare, cu aviz favorabil pentru toate condițiile verificate, realizat de către JBEI PASSA</w:t>
      </w:r>
    </w:p>
    <w:p w14:paraId="16587AB0" w14:textId="66ED9F0A" w:rsidR="00115350" w:rsidRPr="00C26BB3" w:rsidRDefault="0060626E" w:rsidP="00C26BB3">
      <w:pPr>
        <w:pStyle w:val="ListParagraph"/>
        <w:numPr>
          <w:ilvl w:val="0"/>
          <w:numId w:val="83"/>
        </w:numPr>
        <w:spacing w:after="0"/>
        <w:jc w:val="both"/>
        <w:rPr>
          <w:rFonts w:cstheme="minorHAnsi"/>
        </w:rPr>
      </w:pPr>
      <w:r w:rsidRPr="00C26BB3">
        <w:rPr>
          <w:rFonts w:cstheme="minorHAnsi"/>
        </w:rPr>
        <w:t>Alte documente explicative necesare pentru susținerea anumitor elemente din proiect, dacă este cazul</w:t>
      </w:r>
    </w:p>
    <w:p w14:paraId="4ABB57F8" w14:textId="04D420A1" w:rsidR="00757997" w:rsidRPr="00757997" w:rsidRDefault="00757997" w:rsidP="00D136F3">
      <w:pPr>
        <w:rPr>
          <w:rFonts w:cstheme="minorHAnsi"/>
          <w:color w:val="FF0000"/>
        </w:rPr>
      </w:pPr>
      <w:r w:rsidRPr="00757997">
        <w:rPr>
          <w:rFonts w:cstheme="minorHAnsi"/>
          <w:color w:val="FF0000"/>
        </w:rPr>
        <w:t>Atenție!</w:t>
      </w:r>
    </w:p>
    <w:p w14:paraId="1320EF5C" w14:textId="78CA9C09" w:rsidR="00757997" w:rsidRPr="001C3EF5" w:rsidRDefault="00757997" w:rsidP="00757997">
      <w:pPr>
        <w:jc w:val="both"/>
        <w:rPr>
          <w:rFonts w:cstheme="minorHAnsi"/>
          <w:b/>
          <w:bCs/>
          <w:iCs/>
        </w:rPr>
      </w:pPr>
      <w:r w:rsidRPr="001C3EF5">
        <w:rPr>
          <w:rFonts w:cstheme="minorHAnsi"/>
          <w:iCs/>
        </w:rPr>
        <w:t>Prin excepție față de cele mai sus menționate, la depunerea cererii de finanţare nu se solicită depunerea avizelor, acordurilor, certificatelor, autorizaţiilor sau a altor documente care au stat la baza emiterii autorizaţiei de construire sau aprobării documentaţiilor tehnico-economice care însoţesc cererea de finanţare, în condiţiile în care acestea au fost aprobate potrivit competenţelor stabilite prin </w:t>
      </w:r>
      <w:r>
        <w:fldChar w:fldCharType="begin"/>
      </w:r>
      <w:r>
        <w:instrText>HYPERLINK "https://lege5.ro/Gratuit/geydsnjzgu/legea-nr-500-2002-privind-finantele-publice?pid=511805161&amp;d=2023-05-14" \l "p-511805161" \t "_blank"</w:instrText>
      </w:r>
      <w:r>
        <w:fldChar w:fldCharType="separate"/>
      </w:r>
      <w:r w:rsidRPr="001C3EF5">
        <w:rPr>
          <w:rFonts w:cstheme="minorHAnsi"/>
          <w:iCs/>
        </w:rPr>
        <w:t>art. 42</w:t>
      </w:r>
      <w:r>
        <w:rPr>
          <w:rFonts w:cstheme="minorHAnsi"/>
          <w:iCs/>
        </w:rPr>
        <w:fldChar w:fldCharType="end"/>
      </w:r>
      <w:r w:rsidRPr="001C3EF5">
        <w:rPr>
          <w:rFonts w:cstheme="minorHAnsi"/>
          <w:iCs/>
        </w:rPr>
        <w:t> din Legea nr. 500/2002 privind finanţele publice, cu modificările şi completările ulterioare, şi </w:t>
      </w:r>
      <w:r>
        <w:fldChar w:fldCharType="begin"/>
      </w:r>
      <w:r>
        <w:instrText>HYPERLINK "https://lege5.ro/Gratuit/ha3tgnjw/legea-nr-273-2006-privind-finantele-publice-locale?pid=29476036&amp;d=2023-05-14" \l "p-29476036" \t "_blank"</w:instrText>
      </w:r>
      <w:r>
        <w:fldChar w:fldCharType="separate"/>
      </w:r>
      <w:r w:rsidRPr="001C3EF5">
        <w:rPr>
          <w:rFonts w:cstheme="minorHAnsi"/>
          <w:iCs/>
        </w:rPr>
        <w:t>art. 44</w:t>
      </w:r>
      <w:r>
        <w:rPr>
          <w:rFonts w:cstheme="minorHAnsi"/>
          <w:iCs/>
        </w:rPr>
        <w:fldChar w:fldCharType="end"/>
      </w:r>
      <w:r w:rsidRPr="001C3EF5">
        <w:rPr>
          <w:rFonts w:cstheme="minorHAnsi"/>
          <w:iCs/>
        </w:rPr>
        <w:t xml:space="preserve"> din Legea nr. 273/2006 privind finanţele publice locale, cu modificările şi completările ulterioare. </w:t>
      </w:r>
      <w:r w:rsidRPr="001C3EF5">
        <w:rPr>
          <w:rFonts w:cstheme="minorHAnsi"/>
          <w:b/>
          <w:bCs/>
          <w:iCs/>
        </w:rPr>
        <w:t>În măsura în care acestea cuprind recomandări, punerea lor în aplicare este responsabilitatea exclusivă a beneficiarului pe întreaga perioadă de implementare şi monitorizare a proiectului.</w:t>
      </w:r>
    </w:p>
    <w:p w14:paraId="7F18BE27" w14:textId="1C40211D" w:rsidR="00BF6496" w:rsidRPr="00A64E0B" w:rsidRDefault="00BF6496" w:rsidP="00E5096A">
      <w:pPr>
        <w:pStyle w:val="Heading2"/>
      </w:pPr>
      <w:bookmarkStart w:id="120" w:name="_Toc141442839"/>
      <w:bookmarkStart w:id="121" w:name="_Hlk134544636"/>
      <w:r w:rsidRPr="00A64E0B">
        <w:t>7.5 Aspecte administrative privind depunerea cererii de finanțare</w:t>
      </w:r>
      <w:bookmarkEnd w:id="120"/>
    </w:p>
    <w:p w14:paraId="213294A3" w14:textId="77777777" w:rsidR="00BF6496" w:rsidRPr="00A64E0B" w:rsidRDefault="00BF6496" w:rsidP="00BF6496">
      <w:pPr>
        <w:rPr>
          <w:rFonts w:cstheme="minorHAnsi"/>
        </w:rPr>
      </w:pPr>
    </w:p>
    <w:p w14:paraId="458855BB" w14:textId="4063369F" w:rsidR="00A43CAD" w:rsidRPr="00A64E0B" w:rsidRDefault="00A43CAD" w:rsidP="00661571">
      <w:pPr>
        <w:jc w:val="both"/>
        <w:rPr>
          <w:rFonts w:cstheme="minorHAnsi"/>
        </w:rPr>
      </w:pPr>
      <w:r w:rsidRPr="00A64E0B">
        <w:rPr>
          <w:rFonts w:cstheme="minorHAnsi"/>
        </w:rPr>
        <w:t>Pentru depunerea cereriilor de finanțare prin platforma MYSMIS</w:t>
      </w:r>
      <w:r w:rsidR="00342050">
        <w:rPr>
          <w:rFonts w:cstheme="minorHAnsi"/>
        </w:rPr>
        <w:t>2021</w:t>
      </w:r>
      <w:r w:rsidRPr="00A64E0B">
        <w:rPr>
          <w:rFonts w:cstheme="minorHAnsi"/>
        </w:rPr>
        <w:t xml:space="preserve">,  în conformitate cu prevederile prezentului ghid, solicitantul va avea în vedere crearea unui cont de front office în cadrul aplicației respective. În acest sens, </w:t>
      </w:r>
      <w:r w:rsidR="00D21827" w:rsidRPr="00A64E0B">
        <w:rPr>
          <w:rFonts w:cstheme="minorHAnsi"/>
        </w:rPr>
        <w:t xml:space="preserve">se vor avea în vedere instrucțiunile publicate la adresa </w:t>
      </w:r>
      <w:r>
        <w:fldChar w:fldCharType="begin"/>
      </w:r>
      <w:r>
        <w:instrText>HYPERLINK "https://mfe.gov.ro/my-smis/"</w:instrText>
      </w:r>
      <w:r>
        <w:fldChar w:fldCharType="separate"/>
      </w:r>
      <w:r w:rsidR="00D21827" w:rsidRPr="00A64E0B">
        <w:rPr>
          <w:rStyle w:val="Hyperlink"/>
          <w:rFonts w:cstheme="minorHAnsi"/>
        </w:rPr>
        <w:t>https://mfe.gov.ro/my-smis/</w:t>
      </w:r>
      <w:r>
        <w:rPr>
          <w:rStyle w:val="Hyperlink"/>
          <w:rFonts w:cstheme="minorHAnsi"/>
        </w:rPr>
        <w:fldChar w:fldCharType="end"/>
      </w:r>
      <w:r w:rsidR="00D21827" w:rsidRPr="00A64E0B">
        <w:rPr>
          <w:rFonts w:cstheme="minorHAnsi"/>
        </w:rPr>
        <w:t xml:space="preserve"> </w:t>
      </w:r>
    </w:p>
    <w:p w14:paraId="45D1DCEA" w14:textId="0E539105" w:rsidR="00A43CAD" w:rsidRPr="00A64E0B" w:rsidRDefault="00D21827" w:rsidP="00661571">
      <w:pPr>
        <w:jc w:val="both"/>
        <w:rPr>
          <w:rFonts w:cstheme="minorHAnsi"/>
        </w:rPr>
      </w:pPr>
      <w:r w:rsidRPr="00A64E0B">
        <w:rPr>
          <w:rFonts w:cstheme="minorHAnsi"/>
        </w:rPr>
        <w:t xml:space="preserve">Cererile de finanțare vor fi completate în conformitate cu instrucțiunile menționate în </w:t>
      </w:r>
      <w:r w:rsidRPr="00A64E0B">
        <w:rPr>
          <w:rFonts w:cstheme="minorHAnsi"/>
          <w:b/>
          <w:bCs/>
          <w:color w:val="0070C0"/>
        </w:rPr>
        <w:t>Anexa 2 la prezentul ghid</w:t>
      </w:r>
      <w:r w:rsidRPr="00A64E0B">
        <w:rPr>
          <w:rFonts w:cstheme="minorHAnsi"/>
        </w:rPr>
        <w:t xml:space="preserve"> și vor avea anexate toate documentele obligatorii solicitate la depunerea cererii de finanțare.</w:t>
      </w:r>
      <w:r w:rsidR="00661571" w:rsidRPr="00A64E0B">
        <w:rPr>
          <w:rFonts w:cstheme="minorHAnsi"/>
        </w:rPr>
        <w:t xml:space="preserve"> De asemenea</w:t>
      </w:r>
      <w:r w:rsidR="000134FD">
        <w:rPr>
          <w:rFonts w:cstheme="minorHAnsi"/>
        </w:rPr>
        <w:t>,</w:t>
      </w:r>
      <w:r w:rsidR="00661571" w:rsidRPr="00A64E0B">
        <w:rPr>
          <w:rFonts w:cstheme="minorHAnsi"/>
        </w:rPr>
        <w:t xml:space="preserve"> a se vedea prevederile prezentului capitol cu privire la completarea cererii de finanțare.</w:t>
      </w:r>
    </w:p>
    <w:p w14:paraId="6D150A0E" w14:textId="69E2BB54" w:rsidR="00A43CAD" w:rsidRPr="00A64E0B" w:rsidRDefault="00A43CAD" w:rsidP="00661571">
      <w:pPr>
        <w:jc w:val="both"/>
        <w:rPr>
          <w:rFonts w:cstheme="minorHAnsi"/>
        </w:rPr>
      </w:pPr>
      <w:r w:rsidRPr="00A64E0B">
        <w:rPr>
          <w:rFonts w:cstheme="minorHAnsi"/>
        </w:rPr>
        <w:t>Conformarea cu toate cerinţele specifice formulate în ghidul solicitantului</w:t>
      </w:r>
      <w:r w:rsidR="00D21827" w:rsidRPr="00A64E0B">
        <w:rPr>
          <w:rFonts w:cstheme="minorHAnsi"/>
        </w:rPr>
        <w:t xml:space="preserve"> va avea în vedere următoarele aspecte:</w:t>
      </w:r>
    </w:p>
    <w:p w14:paraId="5B2FB7D7" w14:textId="77777777" w:rsidR="00A43CAD" w:rsidRPr="00A64E0B" w:rsidRDefault="00A43CAD" w:rsidP="00C5068A">
      <w:pPr>
        <w:pStyle w:val="ListParagraph"/>
        <w:numPr>
          <w:ilvl w:val="0"/>
          <w:numId w:val="64"/>
        </w:numPr>
        <w:jc w:val="both"/>
        <w:rPr>
          <w:rFonts w:cstheme="minorHAnsi"/>
          <w:iCs/>
        </w:rPr>
      </w:pPr>
      <w:r w:rsidRPr="00A64E0B">
        <w:rPr>
          <w:rFonts w:cstheme="minorHAnsi"/>
        </w:rPr>
        <w:t xml:space="preserve">existenţa şi forma cererii de finanţare şi a anexelor, </w:t>
      </w:r>
    </w:p>
    <w:p w14:paraId="50AC9D94" w14:textId="77777777" w:rsidR="00A43CAD" w:rsidRPr="00A64E0B" w:rsidRDefault="00A43CAD" w:rsidP="00C5068A">
      <w:pPr>
        <w:pStyle w:val="ListParagraph"/>
        <w:numPr>
          <w:ilvl w:val="0"/>
          <w:numId w:val="64"/>
        </w:numPr>
        <w:jc w:val="both"/>
        <w:rPr>
          <w:rFonts w:cstheme="minorHAnsi"/>
          <w:iCs/>
        </w:rPr>
      </w:pPr>
      <w:r w:rsidRPr="00A64E0B">
        <w:rPr>
          <w:rFonts w:cstheme="minorHAnsi"/>
          <w:iCs/>
        </w:rPr>
        <w:t xml:space="preserve">încărcarea corespunzătoare a documentelor solicitate prin ghidul solicitantului, respectarea formei  și continutului acestora, inclusiv asigurarea asumării corespunzătoare și a </w:t>
      </w:r>
      <w:r w:rsidRPr="00A64E0B">
        <w:rPr>
          <w:rFonts w:cstheme="minorHAnsi"/>
        </w:rPr>
        <w:t>valabilității documentelor</w:t>
      </w:r>
      <w:r w:rsidRPr="00A64E0B">
        <w:rPr>
          <w:rFonts w:cstheme="minorHAnsi"/>
          <w:iCs/>
        </w:rPr>
        <w:t xml:space="preserve">. </w:t>
      </w:r>
    </w:p>
    <w:p w14:paraId="092614E1" w14:textId="77777777" w:rsidR="00A43CAD" w:rsidRPr="00A64E0B" w:rsidRDefault="00A43CAD" w:rsidP="00C5068A">
      <w:pPr>
        <w:pStyle w:val="ListParagraph"/>
        <w:numPr>
          <w:ilvl w:val="0"/>
          <w:numId w:val="64"/>
        </w:numPr>
        <w:jc w:val="both"/>
        <w:rPr>
          <w:rFonts w:cstheme="minorHAnsi"/>
          <w:iCs/>
        </w:rPr>
      </w:pPr>
      <w:r w:rsidRPr="00A64E0B">
        <w:rPr>
          <w:rFonts w:cstheme="minorHAnsi"/>
        </w:rPr>
        <w:t>Alte aspecte administrative trebuie să fie conforme cu prevederile din Ghidul solicitantului</w:t>
      </w:r>
    </w:p>
    <w:p w14:paraId="14FBB49D" w14:textId="77777777" w:rsidR="00A43CAD" w:rsidRPr="00A64E0B" w:rsidRDefault="00A43CAD" w:rsidP="00661571">
      <w:pPr>
        <w:jc w:val="both"/>
        <w:rPr>
          <w:rFonts w:cstheme="minorHAnsi"/>
          <w:b/>
          <w:bCs/>
          <w:iCs/>
          <w:color w:val="FF0000"/>
        </w:rPr>
      </w:pPr>
      <w:r w:rsidRPr="00A64E0B">
        <w:rPr>
          <w:rFonts w:cstheme="minorHAnsi"/>
          <w:b/>
          <w:bCs/>
          <w:iCs/>
          <w:color w:val="FF0000"/>
        </w:rPr>
        <w:t>Nota!</w:t>
      </w:r>
    </w:p>
    <w:p w14:paraId="766F9873" w14:textId="1DE5B1CC" w:rsidR="00A43CAD" w:rsidRPr="00A64E0B" w:rsidRDefault="00A43CAD" w:rsidP="00661571">
      <w:pPr>
        <w:jc w:val="both"/>
        <w:rPr>
          <w:rFonts w:cstheme="minorHAnsi"/>
        </w:rPr>
      </w:pPr>
      <w:r w:rsidRPr="00A64E0B">
        <w:rPr>
          <w:rFonts w:cstheme="minorHAnsi"/>
          <w:iCs/>
        </w:rPr>
        <w:t xml:space="preserve">Criteriile respective se pot verifica pe bază de declarație </w:t>
      </w:r>
      <w:r w:rsidR="00D21827" w:rsidRPr="00A64E0B">
        <w:rPr>
          <w:rFonts w:cstheme="minorHAnsi"/>
          <w:iCs/>
        </w:rPr>
        <w:t xml:space="preserve">unică și/sau </w:t>
      </w:r>
      <w:r w:rsidRPr="00A64E0B">
        <w:rPr>
          <w:rFonts w:cstheme="minorHAnsi"/>
          <w:iCs/>
        </w:rPr>
        <w:t xml:space="preserve"> prin verificare digitalizată în conformitate cu prevederile </w:t>
      </w:r>
      <w:r w:rsidR="00D21827" w:rsidRPr="00A64E0B">
        <w:rPr>
          <w:rFonts w:cstheme="minorHAnsi"/>
          <w:iCs/>
        </w:rPr>
        <w:t>prezentului ghid.</w:t>
      </w:r>
    </w:p>
    <w:p w14:paraId="237D2546" w14:textId="77777777" w:rsidR="00A43CAD" w:rsidRPr="00A64E0B" w:rsidRDefault="00A43CAD" w:rsidP="00BF6496">
      <w:pPr>
        <w:rPr>
          <w:rFonts w:cstheme="minorHAnsi"/>
        </w:rPr>
      </w:pPr>
    </w:p>
    <w:p w14:paraId="25471B76" w14:textId="7D5B3DC9" w:rsidR="00D136F3" w:rsidRPr="00A64E0B" w:rsidRDefault="00917F24" w:rsidP="00E5096A">
      <w:pPr>
        <w:pStyle w:val="Heading2"/>
      </w:pPr>
      <w:bookmarkStart w:id="122" w:name="_Toc141442840"/>
      <w:r w:rsidRPr="00A64E0B">
        <w:t>7.6</w:t>
      </w:r>
      <w:r w:rsidR="00D136F3" w:rsidRPr="00A64E0B">
        <w:t>.</w:t>
      </w:r>
      <w:r w:rsidR="00D136F3" w:rsidRPr="00A64E0B">
        <w:tab/>
        <w:t>Anexele</w:t>
      </w:r>
      <w:r w:rsidR="00BF6496" w:rsidRPr="00A64E0B">
        <w:t xml:space="preserve"> și documente</w:t>
      </w:r>
      <w:r w:rsidR="00D136F3" w:rsidRPr="00A64E0B">
        <w:t xml:space="preserve"> obligatorii la momentul </w:t>
      </w:r>
      <w:r w:rsidR="006A408D">
        <w:t>semnării actului adițional</w:t>
      </w:r>
      <w:bookmarkEnd w:id="122"/>
      <w:r w:rsidR="00D136F3" w:rsidRPr="00A64E0B">
        <w:tab/>
      </w:r>
    </w:p>
    <w:bookmarkEnd w:id="121"/>
    <w:p w14:paraId="33F552B0" w14:textId="77777777" w:rsidR="00D136F3" w:rsidRPr="00A64E0B" w:rsidRDefault="00D136F3" w:rsidP="00D136F3">
      <w:pPr>
        <w:rPr>
          <w:rFonts w:cstheme="minorHAnsi"/>
          <w:i/>
        </w:rPr>
      </w:pPr>
    </w:p>
    <w:p w14:paraId="736015AE" w14:textId="68D3AA70" w:rsidR="00A656C9" w:rsidRDefault="00956CC7" w:rsidP="00A656C9">
      <w:pPr>
        <w:spacing w:after="0" w:line="240" w:lineRule="auto"/>
        <w:jc w:val="both"/>
        <w:rPr>
          <w:rFonts w:cstheme="minorHAnsi"/>
          <w:iCs/>
        </w:rPr>
      </w:pPr>
      <w:r>
        <w:rPr>
          <w:rFonts w:cstheme="minorHAnsi"/>
          <w:iCs/>
        </w:rPr>
        <w:t xml:space="preserve">Pentru proiectele </w:t>
      </w:r>
      <w:r w:rsidR="00342050">
        <w:rPr>
          <w:rFonts w:cstheme="minorHAnsi"/>
          <w:iCs/>
        </w:rPr>
        <w:t xml:space="preserve">reglementate prin acest ghid </w:t>
      </w:r>
      <w:r>
        <w:rPr>
          <w:rFonts w:cstheme="minorHAnsi"/>
          <w:iCs/>
        </w:rPr>
        <w:t xml:space="preserve">se </w:t>
      </w:r>
      <w:r w:rsidRPr="00956CC7">
        <w:rPr>
          <w:rFonts w:cstheme="minorHAnsi"/>
          <w:iCs/>
        </w:rPr>
        <w:t>încheie acte adiționale la contractele de finanțare pentru a reglementa eventualele modificări ale contractelor de finanțare ca urmare a aprobării programului operațional.</w:t>
      </w:r>
    </w:p>
    <w:p w14:paraId="0A637CE8" w14:textId="77777777" w:rsidR="00956CC7" w:rsidRPr="00A64E0B" w:rsidRDefault="00956CC7" w:rsidP="00A656C9">
      <w:pPr>
        <w:spacing w:after="0" w:line="240" w:lineRule="auto"/>
        <w:jc w:val="both"/>
        <w:rPr>
          <w:rFonts w:cstheme="minorHAnsi"/>
          <w:iCs/>
        </w:rPr>
      </w:pPr>
    </w:p>
    <w:p w14:paraId="5FD45450" w14:textId="0F721D8A" w:rsidR="00D136F3" w:rsidRPr="00A64E0B" w:rsidRDefault="00D136F3" w:rsidP="00A656C9">
      <w:pPr>
        <w:spacing w:after="0" w:line="240" w:lineRule="auto"/>
        <w:jc w:val="both"/>
        <w:rPr>
          <w:rFonts w:cstheme="minorHAnsi"/>
          <w:iCs/>
        </w:rPr>
      </w:pPr>
      <w:r w:rsidRPr="00A64E0B">
        <w:rPr>
          <w:rFonts w:cstheme="minorHAnsi"/>
          <w:iCs/>
        </w:rPr>
        <w:lastRenderedPageBreak/>
        <w:t xml:space="preserve">De asemenea, conform celor de mai jos se solicită transmiterea în etapa de </w:t>
      </w:r>
      <w:r w:rsidR="006A408D">
        <w:rPr>
          <w:rFonts w:cstheme="minorHAnsi"/>
          <w:iCs/>
        </w:rPr>
        <w:t>semnare a actului adițional</w:t>
      </w:r>
      <w:r w:rsidRPr="00A64E0B">
        <w:rPr>
          <w:rFonts w:cstheme="minorHAnsi"/>
          <w:iCs/>
        </w:rPr>
        <w:t>, în termenul maxim prevăzut de prezentul ghid, a următoarelor documente:</w:t>
      </w:r>
    </w:p>
    <w:p w14:paraId="6FB35C8C" w14:textId="01BEB284" w:rsidR="00D136F3" w:rsidRPr="001C3EF5" w:rsidRDefault="000A1ED4" w:rsidP="001C3EF5">
      <w:pPr>
        <w:pStyle w:val="ListParagraph"/>
        <w:numPr>
          <w:ilvl w:val="0"/>
          <w:numId w:val="84"/>
        </w:numPr>
        <w:spacing w:after="0" w:line="240" w:lineRule="auto"/>
        <w:jc w:val="both"/>
        <w:rPr>
          <w:rFonts w:cstheme="minorHAnsi"/>
          <w:iCs/>
        </w:rPr>
      </w:pPr>
      <w:r w:rsidRPr="00956CC7">
        <w:rPr>
          <w:rFonts w:cstheme="minorHAnsi"/>
          <w:iCs/>
        </w:rPr>
        <w:t>Dacă</w:t>
      </w:r>
      <w:r w:rsidRPr="001C3EF5" w:rsidDel="000A1ED4">
        <w:rPr>
          <w:rFonts w:cstheme="minorHAnsi"/>
          <w:iCs/>
        </w:rPr>
        <w:t xml:space="preserve"> </w:t>
      </w:r>
      <w:r w:rsidR="00D136F3" w:rsidRPr="001C3EF5">
        <w:rPr>
          <w:rFonts w:cstheme="minorHAnsi"/>
          <w:iCs/>
        </w:rPr>
        <w:t xml:space="preserve">cererile de finanțare implică realizarea de lucrări cu autorizație de contruire, se va depune acest document, în termen de valabilitate și emis pentru obiectivele de investiție corespunzătoare ale proiectului. </w:t>
      </w:r>
    </w:p>
    <w:p w14:paraId="4EF25EBE" w14:textId="77777777" w:rsidR="00D136F3" w:rsidRPr="00A64E0B" w:rsidRDefault="00D136F3" w:rsidP="00D136F3">
      <w:pPr>
        <w:rPr>
          <w:rFonts w:cstheme="minorHAnsi"/>
          <w:b/>
          <w:bCs/>
          <w:iCs/>
          <w:color w:val="FF0000"/>
        </w:rPr>
      </w:pPr>
      <w:r w:rsidRPr="00A64E0B">
        <w:rPr>
          <w:rFonts w:cstheme="minorHAnsi"/>
          <w:b/>
          <w:bCs/>
          <w:iCs/>
          <w:color w:val="FF0000"/>
        </w:rPr>
        <w:t>Atenție!</w:t>
      </w:r>
    </w:p>
    <w:p w14:paraId="432990D7" w14:textId="27E3E7EA" w:rsidR="00D136F3" w:rsidRDefault="00757997" w:rsidP="00113C23">
      <w:pPr>
        <w:spacing w:after="0" w:line="240" w:lineRule="auto"/>
        <w:jc w:val="both"/>
        <w:rPr>
          <w:rFonts w:cstheme="minorHAnsi"/>
          <w:iCs/>
        </w:rPr>
      </w:pPr>
      <w:r w:rsidRPr="001C3EF5">
        <w:rPr>
          <w:rFonts w:cstheme="minorHAnsi"/>
          <w:iCs/>
        </w:rPr>
        <w:t>Dacă împreună cu cererea de finanţare se depune autorizaţia de construire valabilă la data depunerii cererii de finanţare, emisă pentru solicitant</w:t>
      </w:r>
      <w:r w:rsidR="000A1ED4">
        <w:rPr>
          <w:rFonts w:cstheme="minorHAnsi"/>
          <w:iCs/>
        </w:rPr>
        <w:t xml:space="preserve"> </w:t>
      </w:r>
      <w:r w:rsidRPr="001C3EF5">
        <w:rPr>
          <w:rFonts w:cstheme="minorHAnsi"/>
          <w:iCs/>
        </w:rPr>
        <w:t xml:space="preserve">pentru obiectivul de investiţii vizat de cererea de finanţare, nu este necesară şi nu se solicită depunerea avizelor, acordurilor, certificatelor, autorizaţiilor sau a altor documente, inclusiv cele privind regimul de proprietate/dreptul real principal asupra imobilelor, infrastructurilor sau obiectivelor, care au stat la baza emiterii acesteia. </w:t>
      </w:r>
      <w:r w:rsidR="000A1ED4">
        <w:rPr>
          <w:rFonts w:cstheme="minorHAnsi"/>
          <w:iCs/>
        </w:rPr>
        <w:t>S</w:t>
      </w:r>
      <w:r w:rsidRPr="001C3EF5">
        <w:rPr>
          <w:rFonts w:cstheme="minorHAnsi"/>
          <w:iCs/>
        </w:rPr>
        <w:t>olicitantul are obligaţia să asigure valabilitatea autorizaţiei</w:t>
      </w:r>
      <w:r w:rsidR="006A408D">
        <w:rPr>
          <w:rFonts w:cstheme="minorHAnsi"/>
          <w:iCs/>
        </w:rPr>
        <w:t>/autorizațiilor</w:t>
      </w:r>
      <w:r w:rsidRPr="001C3EF5">
        <w:rPr>
          <w:rFonts w:cstheme="minorHAnsi"/>
          <w:iCs/>
        </w:rPr>
        <w:t xml:space="preserve"> de construire şi corespondenţa cu obiectivul finanţat şi la semnarea </w:t>
      </w:r>
      <w:r w:rsidR="000A1ED4">
        <w:rPr>
          <w:rFonts w:cstheme="minorHAnsi"/>
          <w:iCs/>
        </w:rPr>
        <w:t>actului adi</w:t>
      </w:r>
      <w:r w:rsidR="006A408D">
        <w:rPr>
          <w:rFonts w:cstheme="minorHAnsi"/>
          <w:iCs/>
        </w:rPr>
        <w:t>ț</w:t>
      </w:r>
      <w:r w:rsidR="000A1ED4">
        <w:rPr>
          <w:rFonts w:cstheme="minorHAnsi"/>
          <w:iCs/>
        </w:rPr>
        <w:t xml:space="preserve">ional la </w:t>
      </w:r>
      <w:r w:rsidRPr="001C3EF5">
        <w:rPr>
          <w:rFonts w:cstheme="minorHAnsi"/>
          <w:iCs/>
        </w:rPr>
        <w:t>contractul de finanţare, după caz.</w:t>
      </w:r>
      <w:r w:rsidRPr="00757997">
        <w:rPr>
          <w:rFonts w:cstheme="minorHAnsi"/>
          <w:iCs/>
        </w:rPr>
        <w:t xml:space="preserve"> </w:t>
      </w:r>
    </w:p>
    <w:p w14:paraId="460316CE" w14:textId="77777777" w:rsidR="00BD3A5B" w:rsidRDefault="00BD3A5B" w:rsidP="00113C23">
      <w:pPr>
        <w:spacing w:after="0" w:line="240" w:lineRule="auto"/>
        <w:jc w:val="both"/>
        <w:rPr>
          <w:rFonts w:cstheme="minorHAnsi"/>
          <w:iCs/>
        </w:rPr>
      </w:pPr>
    </w:p>
    <w:p w14:paraId="3B5CCD5B" w14:textId="77777777" w:rsidR="00BD3A5B" w:rsidRDefault="00BD3A5B" w:rsidP="00BD3A5B">
      <w:pPr>
        <w:spacing w:after="0" w:line="240" w:lineRule="auto"/>
        <w:jc w:val="both"/>
        <w:rPr>
          <w:rFonts w:cstheme="minorHAnsi"/>
          <w:iCs/>
        </w:rPr>
      </w:pPr>
      <w:r w:rsidRPr="00A64E0B">
        <w:rPr>
          <w:rFonts w:cstheme="minorHAnsi"/>
          <w:iCs/>
        </w:rPr>
        <w:t>În cazul în care, din cuprinsul autorizației de construire nu rezultă aceste elemente în clar și/sau imobilele pentru pentru care sunt autorizate lucrările de construire, AMPDD își rezervă dreptul de a solicita documentele care demonstrează drepturile reale</w:t>
      </w:r>
      <w:r>
        <w:rPr>
          <w:rFonts w:cstheme="minorHAnsi"/>
          <w:iCs/>
        </w:rPr>
        <w:t xml:space="preserve"> principale</w:t>
      </w:r>
      <w:r w:rsidRPr="00A64E0B">
        <w:rPr>
          <w:rFonts w:cstheme="minorHAnsi"/>
          <w:iCs/>
        </w:rPr>
        <w:t xml:space="preserve"> solicitate în conformitate cu prevederile prezentului ghid.</w:t>
      </w:r>
    </w:p>
    <w:p w14:paraId="45E4B801" w14:textId="77777777" w:rsidR="00113C23" w:rsidRDefault="00113C23" w:rsidP="00113C23">
      <w:pPr>
        <w:spacing w:after="0" w:line="240" w:lineRule="auto"/>
        <w:jc w:val="both"/>
        <w:rPr>
          <w:rFonts w:cstheme="minorHAnsi"/>
          <w:iCs/>
        </w:rPr>
      </w:pPr>
    </w:p>
    <w:p w14:paraId="5D8387E4" w14:textId="77777777" w:rsidR="00D136F3" w:rsidRPr="008E0B2C" w:rsidRDefault="00D136F3" w:rsidP="00D136F3">
      <w:pPr>
        <w:jc w:val="both"/>
        <w:rPr>
          <w:rFonts w:cstheme="minorHAnsi"/>
          <w:iCs/>
        </w:rPr>
      </w:pPr>
      <w:r w:rsidRPr="001C3EF5">
        <w:rPr>
          <w:rFonts w:cstheme="minorHAnsi"/>
          <w:iCs/>
        </w:rPr>
        <w:t>Neclarificarea drepturilor reale/de creanță solicitate prin prezentul ghid, în termenii stabiliți de acesta, conduce la respingerea proiectului de la finanțare/rezilierea contractului de finanțare.</w:t>
      </w:r>
    </w:p>
    <w:p w14:paraId="050E1F06" w14:textId="6541DAE0" w:rsidR="00956CC7" w:rsidRPr="006A408D" w:rsidRDefault="00D136F3" w:rsidP="001C3EF5">
      <w:pPr>
        <w:pStyle w:val="ListParagraph"/>
        <w:numPr>
          <w:ilvl w:val="0"/>
          <w:numId w:val="84"/>
        </w:numPr>
      </w:pPr>
      <w:r w:rsidRPr="00ED6415">
        <w:t>Planul de informare și publicitate</w:t>
      </w:r>
      <w:r w:rsidRPr="006A408D">
        <w:t xml:space="preserve"> </w:t>
      </w:r>
    </w:p>
    <w:p w14:paraId="61DBE878" w14:textId="27232E7E" w:rsidR="00956CC7" w:rsidRPr="001C3EF5" w:rsidRDefault="00D136F3" w:rsidP="001C3EF5">
      <w:pPr>
        <w:pStyle w:val="ListParagraph"/>
        <w:numPr>
          <w:ilvl w:val="0"/>
          <w:numId w:val="84"/>
        </w:numPr>
      </w:pPr>
      <w:r w:rsidRPr="001C3EF5">
        <w:t>Planul de monitorizare al proiectului</w:t>
      </w:r>
    </w:p>
    <w:p w14:paraId="15802751" w14:textId="5F9E0BE4" w:rsidR="00956CC7" w:rsidRPr="001C3EF5" w:rsidRDefault="00D136F3" w:rsidP="001C3EF5">
      <w:pPr>
        <w:pStyle w:val="ListParagraph"/>
        <w:numPr>
          <w:ilvl w:val="0"/>
          <w:numId w:val="84"/>
        </w:numPr>
      </w:pPr>
      <w:r w:rsidRPr="001C3EF5">
        <w:t xml:space="preserve">Graficul de rambursare/plăți </w:t>
      </w:r>
    </w:p>
    <w:p w14:paraId="73E78CC1" w14:textId="4D3B186C" w:rsidR="00D136F3" w:rsidRPr="001C3EF5" w:rsidRDefault="00D136F3" w:rsidP="001C3EF5">
      <w:pPr>
        <w:pStyle w:val="ListParagraph"/>
        <w:numPr>
          <w:ilvl w:val="0"/>
          <w:numId w:val="84"/>
        </w:numPr>
      </w:pPr>
      <w:r w:rsidRPr="001C3EF5">
        <w:t xml:space="preserve">Certificate de atestare fiscală, referitoare la obligațiile de plată la bugetul local și bugetul de stat </w:t>
      </w:r>
    </w:p>
    <w:p w14:paraId="150FC027" w14:textId="77777777" w:rsidR="00D136F3" w:rsidRPr="008E0B2C" w:rsidRDefault="00D136F3" w:rsidP="00D136F3">
      <w:pPr>
        <w:spacing w:after="0"/>
        <w:jc w:val="both"/>
        <w:rPr>
          <w:rFonts w:cstheme="minorHAnsi"/>
          <w:lang w:eastAsia="ro-RO"/>
        </w:rPr>
      </w:pPr>
      <w:r w:rsidRPr="008E0B2C">
        <w:rPr>
          <w:rFonts w:cstheme="minorHAnsi"/>
          <w:lang w:eastAsia="ro-RO"/>
        </w:rPr>
        <w:t>Certificatele de atestare fiscală</w:t>
      </w:r>
      <w:r w:rsidRPr="008E0B2C">
        <w:rPr>
          <w:rFonts w:cstheme="minorHAnsi"/>
        </w:rPr>
        <w:t xml:space="preserve"> </w:t>
      </w:r>
      <w:r w:rsidRPr="008E0B2C">
        <w:rPr>
          <w:rFonts w:cstheme="minorHAnsi"/>
          <w:lang w:eastAsia="ro-RO"/>
        </w:rPr>
        <w:t>referitoare la obligațiile de plată la bugetul local și bugetul de stat trebuie să fie în termenul de valabilitate.</w:t>
      </w:r>
    </w:p>
    <w:p w14:paraId="184B4B59" w14:textId="77777777" w:rsidR="00D136F3" w:rsidRPr="008E0B2C" w:rsidRDefault="00D136F3" w:rsidP="00D136F3">
      <w:pPr>
        <w:spacing w:after="0"/>
        <w:jc w:val="both"/>
        <w:rPr>
          <w:rFonts w:cstheme="minorHAnsi"/>
          <w:lang w:eastAsia="ro-RO"/>
        </w:rPr>
      </w:pPr>
    </w:p>
    <w:p w14:paraId="510CF2EE" w14:textId="1CD460DA" w:rsidR="00956CC7" w:rsidRPr="008E0B2C" w:rsidRDefault="00D136F3" w:rsidP="00D136F3">
      <w:pPr>
        <w:spacing w:after="0"/>
        <w:jc w:val="both"/>
        <w:rPr>
          <w:rFonts w:cstheme="minorHAnsi"/>
          <w:lang w:eastAsia="ro-RO"/>
        </w:rPr>
      </w:pPr>
      <w:r w:rsidRPr="008E0B2C">
        <w:rPr>
          <w:rFonts w:cstheme="minorHAnsi"/>
          <w:lang w:eastAsia="ro-RO"/>
        </w:rPr>
        <w:t>Solicitantul trebuie să fi achitat obligaţiile de plată nete către bugetul de stat și respectiv bugetul local în conformitate cu prevederile legale în vigoare</w:t>
      </w:r>
      <w:r w:rsidR="00F251E0">
        <w:rPr>
          <w:rFonts w:cstheme="minorHAnsi"/>
          <w:lang w:eastAsia="ro-RO"/>
        </w:rPr>
        <w:t>.</w:t>
      </w:r>
    </w:p>
    <w:p w14:paraId="65D915ED" w14:textId="465185D8" w:rsidR="00D136F3" w:rsidRPr="001C3EF5" w:rsidRDefault="00D136F3" w:rsidP="001C3EF5">
      <w:pPr>
        <w:pStyle w:val="ListParagraph"/>
        <w:numPr>
          <w:ilvl w:val="0"/>
          <w:numId w:val="84"/>
        </w:numPr>
        <w:rPr>
          <w:iCs/>
        </w:rPr>
      </w:pPr>
      <w:r w:rsidRPr="001C3EF5">
        <w:rPr>
          <w:iCs/>
        </w:rPr>
        <w:t>Certificatul de cazier fiscal al solicitantului</w:t>
      </w:r>
    </w:p>
    <w:p w14:paraId="542B1D22" w14:textId="77777777" w:rsidR="00D136F3" w:rsidRPr="00A64E0B" w:rsidRDefault="00D136F3" w:rsidP="00D136F3">
      <w:pPr>
        <w:spacing w:after="0"/>
        <w:jc w:val="both"/>
        <w:rPr>
          <w:rFonts w:cstheme="minorHAnsi"/>
          <w:lang w:eastAsia="ro-RO"/>
        </w:rPr>
      </w:pPr>
      <w:r w:rsidRPr="008E0B2C">
        <w:rPr>
          <w:rFonts w:cstheme="minorHAnsi"/>
          <w:lang w:eastAsia="ro-RO"/>
        </w:rPr>
        <w:t>Certificatul de cazier fiscal trebuie să fie în termen de valabilitate, conform prevederilor OG nr. 39/2015</w:t>
      </w:r>
      <w:r w:rsidRPr="008E0B2C">
        <w:rPr>
          <w:rFonts w:cstheme="minorHAnsi"/>
        </w:rPr>
        <w:t xml:space="preserve"> </w:t>
      </w:r>
      <w:r w:rsidRPr="008E0B2C">
        <w:rPr>
          <w:rFonts w:cstheme="minorHAnsi"/>
          <w:lang w:eastAsia="ro-RO"/>
        </w:rPr>
        <w:t>privind cazierul fiscal.</w:t>
      </w:r>
    </w:p>
    <w:p w14:paraId="15097ABE" w14:textId="77777777" w:rsidR="00D136F3" w:rsidRPr="00A64E0B" w:rsidRDefault="00D136F3" w:rsidP="00D136F3">
      <w:pPr>
        <w:spacing w:after="0"/>
        <w:jc w:val="both"/>
        <w:rPr>
          <w:rFonts w:cstheme="minorHAnsi"/>
          <w:lang w:eastAsia="ro-RO"/>
        </w:rPr>
      </w:pPr>
    </w:p>
    <w:p w14:paraId="2EB983BC" w14:textId="2230D67E" w:rsidR="00EE7487" w:rsidRDefault="00D136F3" w:rsidP="00ED6415">
      <w:pPr>
        <w:pStyle w:val="ListParagraph"/>
        <w:numPr>
          <w:ilvl w:val="0"/>
          <w:numId w:val="84"/>
        </w:numPr>
        <w:jc w:val="both"/>
        <w:rPr>
          <w:rFonts w:cstheme="minorHAnsi"/>
        </w:rPr>
      </w:pPr>
      <w:r w:rsidRPr="001C3EF5">
        <w:rPr>
          <w:iCs/>
        </w:rPr>
        <w:t>Certificat de cazier judiciar al reprezentantului legal al solicitantului</w:t>
      </w:r>
      <w:r w:rsidR="006A408D">
        <w:rPr>
          <w:iCs/>
        </w:rPr>
        <w:t xml:space="preserve">, </w:t>
      </w:r>
      <w:r w:rsidRPr="001C3EF5">
        <w:rPr>
          <w:iCs/>
        </w:rPr>
        <w:t>conform Legii nr.</w:t>
      </w:r>
      <w:r w:rsidRPr="001C3EF5">
        <w:rPr>
          <w:rFonts w:cstheme="minorHAnsi"/>
          <w:iCs/>
        </w:rPr>
        <w:t xml:space="preserve"> 290/2004 privind cazierul judiciar, republicată, cu modificǎrile şi completǎrile ulterioare </w:t>
      </w:r>
    </w:p>
    <w:p w14:paraId="59CE3374" w14:textId="46A16CA6" w:rsidR="00D136F3" w:rsidRPr="001C3EF5" w:rsidRDefault="00D136F3" w:rsidP="00ED6415">
      <w:pPr>
        <w:pStyle w:val="ListParagraph"/>
        <w:numPr>
          <w:ilvl w:val="0"/>
          <w:numId w:val="84"/>
        </w:numPr>
        <w:jc w:val="both"/>
        <w:rPr>
          <w:rFonts w:cstheme="minorHAnsi"/>
        </w:rPr>
      </w:pPr>
      <w:r w:rsidRPr="001C3EF5">
        <w:rPr>
          <w:rFonts w:cstheme="minorHAnsi"/>
          <w:iCs/>
        </w:rPr>
        <w:t xml:space="preserve">Actul de împuternicire pentru semnare </w:t>
      </w:r>
      <w:r w:rsidR="00EE7487">
        <w:rPr>
          <w:rFonts w:cstheme="minorHAnsi"/>
          <w:iCs/>
        </w:rPr>
        <w:t>act aditional</w:t>
      </w:r>
      <w:r w:rsidRPr="001C3EF5">
        <w:rPr>
          <w:rFonts w:cstheme="minorHAnsi"/>
          <w:iCs/>
        </w:rPr>
        <w:t xml:space="preserve"> (este obligatoriu doar în cazul împuternicirii) </w:t>
      </w:r>
    </w:p>
    <w:p w14:paraId="5698C8C0" w14:textId="77777777" w:rsidR="00D136F3" w:rsidRPr="001C3EF5" w:rsidRDefault="00D136F3" w:rsidP="00D136F3">
      <w:pPr>
        <w:spacing w:after="0" w:line="240" w:lineRule="auto"/>
        <w:jc w:val="both"/>
        <w:rPr>
          <w:rFonts w:cstheme="minorHAnsi"/>
          <w:iCs/>
        </w:rPr>
      </w:pPr>
    </w:p>
    <w:p w14:paraId="2310B1B4" w14:textId="77777777" w:rsidR="000134FD" w:rsidRPr="00A64E0B" w:rsidRDefault="000134FD" w:rsidP="000134FD">
      <w:pPr>
        <w:spacing w:after="0"/>
        <w:jc w:val="both"/>
        <w:rPr>
          <w:rFonts w:cstheme="minorHAnsi"/>
          <w:b/>
          <w:bCs/>
          <w:color w:val="FF0000"/>
          <w:lang w:eastAsia="ro-RO"/>
        </w:rPr>
      </w:pPr>
      <w:bookmarkStart w:id="123" w:name="_Hlk135048705"/>
      <w:bookmarkStart w:id="124" w:name="_Hlk133414144"/>
      <w:r w:rsidRPr="00A64E0B">
        <w:rPr>
          <w:rFonts w:cstheme="minorHAnsi"/>
          <w:b/>
          <w:bCs/>
          <w:color w:val="FF0000"/>
          <w:lang w:eastAsia="ro-RO"/>
        </w:rPr>
        <w:t>Atenție!</w:t>
      </w:r>
    </w:p>
    <w:p w14:paraId="527E1CEF" w14:textId="77777777" w:rsidR="000134FD" w:rsidRDefault="000134FD" w:rsidP="000134FD">
      <w:pPr>
        <w:spacing w:after="0"/>
        <w:jc w:val="both"/>
        <w:rPr>
          <w:rFonts w:cstheme="minorHAnsi"/>
          <w:lang w:eastAsia="ro-RO"/>
        </w:rPr>
      </w:pPr>
      <w:r w:rsidRPr="00A64E0B">
        <w:rPr>
          <w:rFonts w:cstheme="minorHAnsi"/>
          <w:lang w:eastAsia="ro-RO"/>
        </w:rPr>
        <w:t>În cazul în care va fi disponibilă facilitatea</w:t>
      </w:r>
      <w:r>
        <w:rPr>
          <w:rFonts w:cstheme="minorHAnsi"/>
          <w:lang w:eastAsia="ro-RO"/>
        </w:rPr>
        <w:t xml:space="preserve"> privind</w:t>
      </w:r>
      <w:r w:rsidRPr="00A64E0B">
        <w:rPr>
          <w:rFonts w:cstheme="minorHAnsi"/>
          <w:lang w:eastAsia="ro-RO"/>
        </w:rPr>
        <w:t xml:space="preserve"> interog</w:t>
      </w:r>
      <w:r>
        <w:rPr>
          <w:rFonts w:cstheme="minorHAnsi"/>
          <w:lang w:eastAsia="ro-RO"/>
        </w:rPr>
        <w:t>area</w:t>
      </w:r>
      <w:r w:rsidRPr="00A64E0B">
        <w:rPr>
          <w:rFonts w:cstheme="minorHAnsi"/>
          <w:lang w:eastAsia="ro-RO"/>
        </w:rPr>
        <w:t xml:space="preserve"> bazelor de date electronice, AMPDD </w:t>
      </w:r>
      <w:r>
        <w:rPr>
          <w:rFonts w:cstheme="minorHAnsi"/>
          <w:lang w:eastAsia="ro-RO"/>
        </w:rPr>
        <w:t xml:space="preserve">nu </w:t>
      </w:r>
      <w:r w:rsidRPr="00A64E0B">
        <w:rPr>
          <w:rFonts w:cstheme="minorHAnsi"/>
          <w:lang w:eastAsia="ro-RO"/>
        </w:rPr>
        <w:t xml:space="preserve">va solicita certificatele de atestare fiscală/judiciar mai sus menționate </w:t>
      </w:r>
      <w:r w:rsidRPr="000134FD">
        <w:rPr>
          <w:rFonts w:cstheme="minorHAnsi"/>
          <w:b/>
          <w:color w:val="0070C0"/>
          <w:lang w:eastAsia="ro-RO"/>
        </w:rPr>
        <w:t>(punctele 6-8)</w:t>
      </w:r>
      <w:r w:rsidRPr="000134FD">
        <w:rPr>
          <w:rFonts w:cstheme="minorHAnsi"/>
          <w:color w:val="0070C0"/>
          <w:lang w:eastAsia="ro-RO"/>
        </w:rPr>
        <w:t xml:space="preserve"> </w:t>
      </w:r>
      <w:r w:rsidRPr="00A64E0B">
        <w:rPr>
          <w:rFonts w:cstheme="minorHAnsi"/>
          <w:lang w:eastAsia="ro-RO"/>
        </w:rPr>
        <w:t>și va realiza verificările conform prevderilor preznetului ghid, solicitantul la finanțare exprimându-și acordul cu privire la aceste aspecte prin transmiterea cererii de finanțare.</w:t>
      </w:r>
    </w:p>
    <w:p w14:paraId="14054B69" w14:textId="77777777" w:rsidR="006A408D" w:rsidRDefault="006A408D" w:rsidP="000134FD">
      <w:pPr>
        <w:spacing w:after="0"/>
        <w:jc w:val="both"/>
        <w:rPr>
          <w:rFonts w:cstheme="minorHAnsi"/>
          <w:lang w:eastAsia="ro-RO"/>
        </w:rPr>
      </w:pPr>
    </w:p>
    <w:p w14:paraId="6A9AA789" w14:textId="47693543" w:rsidR="006A408D" w:rsidRPr="00A64E0B" w:rsidRDefault="006A408D" w:rsidP="000134FD">
      <w:pPr>
        <w:spacing w:after="0"/>
        <w:jc w:val="both"/>
        <w:rPr>
          <w:rFonts w:cstheme="minorHAnsi"/>
          <w:lang w:eastAsia="ro-RO"/>
        </w:rPr>
      </w:pPr>
      <w:r w:rsidRPr="006A408D">
        <w:rPr>
          <w:rFonts w:cstheme="minorHAnsi"/>
          <w:lang w:eastAsia="ro-RO"/>
        </w:rPr>
        <w:lastRenderedPageBreak/>
        <w:t xml:space="preserve">Solicitantul care, în etapa de </w:t>
      </w:r>
      <w:r>
        <w:rPr>
          <w:rFonts w:cstheme="minorHAnsi"/>
          <w:lang w:eastAsia="ro-RO"/>
        </w:rPr>
        <w:t xml:space="preserve">semnare a actului adițional, </w:t>
      </w:r>
      <w:r w:rsidRPr="006A408D">
        <w:rPr>
          <w:rFonts w:cstheme="minorHAnsi"/>
          <w:lang w:eastAsia="ro-RO"/>
        </w:rPr>
        <w:t xml:space="preserve">până la termenul stabilit prin prezentul ghid, după caz, care nu fac dovada îndeplinirii condițiilor de eligibilitate și conformitate conform declarației unice prezentate în etapa de depunere a cererii de finanțare, sunt declarați respinși, iar </w:t>
      </w:r>
      <w:r>
        <w:rPr>
          <w:rFonts w:cstheme="minorHAnsi"/>
          <w:lang w:eastAsia="ro-RO"/>
        </w:rPr>
        <w:t xml:space="preserve">actul adițional la </w:t>
      </w:r>
      <w:r w:rsidRPr="006A408D">
        <w:rPr>
          <w:rFonts w:cstheme="minorHAnsi"/>
          <w:lang w:eastAsia="ro-RO"/>
        </w:rPr>
        <w:t xml:space="preserve">contractul de finanțare nu este semnat,  conform criteriului specific menționat în </w:t>
      </w:r>
      <w:r w:rsidRPr="00ED6415">
        <w:rPr>
          <w:rFonts w:cstheme="minorHAnsi"/>
          <w:b/>
          <w:bCs/>
          <w:color w:val="0070C0"/>
          <w:lang w:eastAsia="ro-RO"/>
        </w:rPr>
        <w:t>capitolul 5</w:t>
      </w:r>
      <w:r w:rsidRPr="006A408D">
        <w:rPr>
          <w:rFonts w:cstheme="minorHAnsi"/>
          <w:lang w:eastAsia="ro-RO"/>
        </w:rPr>
        <w:t xml:space="preserve"> la prezentul ghid.</w:t>
      </w:r>
    </w:p>
    <w:p w14:paraId="75216A9B" w14:textId="77777777" w:rsidR="000134FD" w:rsidRDefault="000134FD" w:rsidP="00D136F3">
      <w:pPr>
        <w:spacing w:after="0" w:line="240" w:lineRule="auto"/>
        <w:jc w:val="both"/>
        <w:rPr>
          <w:rFonts w:cstheme="minorHAnsi"/>
          <w:highlight w:val="cyan"/>
        </w:rPr>
      </w:pPr>
    </w:p>
    <w:p w14:paraId="03E9E25C" w14:textId="18C846FB" w:rsidR="00917F24" w:rsidRPr="00A64E0B" w:rsidRDefault="00917F24" w:rsidP="00E5096A">
      <w:pPr>
        <w:pStyle w:val="Heading2"/>
      </w:pPr>
      <w:bookmarkStart w:id="125" w:name="_Toc141442841"/>
      <w:bookmarkStart w:id="126" w:name="_Hlk134544702"/>
      <w:bookmarkEnd w:id="123"/>
      <w:r w:rsidRPr="00A64E0B">
        <w:t>7.7.</w:t>
      </w:r>
      <w:r w:rsidRPr="00A64E0B">
        <w:tab/>
        <w:t>Renunțarea la cererea de finanțare</w:t>
      </w:r>
      <w:bookmarkEnd w:id="125"/>
      <w:r w:rsidRPr="00A64E0B">
        <w:tab/>
      </w:r>
    </w:p>
    <w:p w14:paraId="3E9D8F7B" w14:textId="77777777" w:rsidR="00917F24" w:rsidRPr="00A64E0B" w:rsidRDefault="00917F24" w:rsidP="00917F24">
      <w:pPr>
        <w:spacing w:after="0" w:line="240" w:lineRule="auto"/>
        <w:jc w:val="both"/>
        <w:rPr>
          <w:rFonts w:cstheme="minorHAnsi"/>
          <w:i/>
        </w:rPr>
      </w:pPr>
    </w:p>
    <w:p w14:paraId="3D963408" w14:textId="5328DF8D" w:rsidR="00917F24" w:rsidRPr="00A64E0B" w:rsidRDefault="00917F24" w:rsidP="00917F24">
      <w:pPr>
        <w:spacing w:after="0" w:line="240" w:lineRule="auto"/>
        <w:jc w:val="both"/>
        <w:rPr>
          <w:rFonts w:cstheme="minorHAnsi"/>
        </w:rPr>
      </w:pPr>
      <w:r w:rsidRPr="00A64E0B">
        <w:rPr>
          <w:rFonts w:cstheme="minorHAnsi"/>
        </w:rPr>
        <w:t xml:space="preserve">În situaţia renunțării la solicitarea finanțării, solicitantul va trebui să completeze, semneze o cerere pe </w:t>
      </w:r>
      <w:r w:rsidR="006A408D">
        <w:rPr>
          <w:rFonts w:cstheme="minorHAnsi"/>
        </w:rPr>
        <w:t xml:space="preserve">care </w:t>
      </w:r>
      <w:r w:rsidRPr="00A64E0B">
        <w:rPr>
          <w:rFonts w:cstheme="minorHAnsi"/>
        </w:rPr>
        <w:t xml:space="preserve">o va transmite prin </w:t>
      </w:r>
      <w:r w:rsidRPr="00A64E0B">
        <w:rPr>
          <w:rFonts w:cstheme="minorHAnsi"/>
          <w:iCs/>
        </w:rPr>
        <w:t>MySMIS2021/SMIS2021+</w:t>
      </w:r>
      <w:r w:rsidRPr="00A64E0B">
        <w:rPr>
          <w:rFonts w:cstheme="minorHAnsi"/>
        </w:rPr>
        <w:t xml:space="preserve">. Renunțarea la cererea de finanțare se va face numai de către reprezentantul legal/ persoana împuternicită al/a solicitantului în mod expres prin mandat special/împuternicire specială. </w:t>
      </w:r>
    </w:p>
    <w:p w14:paraId="4656E249" w14:textId="77777777" w:rsidR="00917F24" w:rsidRPr="00A64E0B" w:rsidRDefault="00917F24" w:rsidP="00917F24">
      <w:pPr>
        <w:spacing w:after="0" w:line="240" w:lineRule="auto"/>
        <w:jc w:val="both"/>
        <w:rPr>
          <w:rFonts w:cstheme="minorHAnsi"/>
        </w:rPr>
      </w:pPr>
    </w:p>
    <w:p w14:paraId="0E33DA06" w14:textId="77777777" w:rsidR="00917F24" w:rsidRPr="00A64E0B" w:rsidRDefault="00917F24" w:rsidP="00917F24">
      <w:pPr>
        <w:spacing w:after="0" w:line="240" w:lineRule="auto"/>
        <w:jc w:val="both"/>
        <w:rPr>
          <w:rFonts w:cstheme="minorHAnsi"/>
        </w:rPr>
      </w:pPr>
      <w:r w:rsidRPr="00A64E0B">
        <w:rPr>
          <w:rFonts w:cstheme="minorHAnsi"/>
        </w:rPr>
        <w:t>Procedura de renunțare la cererea de finanțare depusă, anterior menţionată, se aplică pentru toate etapele procesului de evaluare, selecție și contractare.</w:t>
      </w:r>
    </w:p>
    <w:p w14:paraId="763FC0F0" w14:textId="77777777" w:rsidR="00917F24" w:rsidRPr="00A64E0B" w:rsidRDefault="00917F24" w:rsidP="00917F24">
      <w:pPr>
        <w:pStyle w:val="BodyTextIndent"/>
        <w:spacing w:before="0" w:after="0"/>
        <w:ind w:left="0"/>
        <w:rPr>
          <w:rFonts w:asciiTheme="minorHAnsi" w:hAnsiTheme="minorHAnsi" w:cstheme="minorHAnsi"/>
          <w:sz w:val="22"/>
          <w:szCs w:val="22"/>
        </w:rPr>
      </w:pPr>
    </w:p>
    <w:bookmarkEnd w:id="126"/>
    <w:p w14:paraId="26FCAE93" w14:textId="77777777" w:rsidR="00917F24" w:rsidRPr="00A64E0B" w:rsidRDefault="00917F24" w:rsidP="00D136F3">
      <w:pPr>
        <w:spacing w:after="0" w:line="240" w:lineRule="auto"/>
        <w:jc w:val="both"/>
        <w:rPr>
          <w:rFonts w:cstheme="minorHAnsi"/>
        </w:rPr>
      </w:pPr>
    </w:p>
    <w:p w14:paraId="272BCC88" w14:textId="7B3B24C1" w:rsidR="00D136F3" w:rsidRPr="00A64E0B" w:rsidRDefault="00D136F3" w:rsidP="00C5068A">
      <w:pPr>
        <w:pStyle w:val="Heading1"/>
        <w:numPr>
          <w:ilvl w:val="0"/>
          <w:numId w:val="57"/>
        </w:numPr>
        <w:rPr>
          <w:i/>
        </w:rPr>
      </w:pPr>
      <w:bookmarkStart w:id="127" w:name="_Toc141442842"/>
      <w:bookmarkStart w:id="128" w:name="_Hlk134544782"/>
      <w:bookmarkEnd w:id="124"/>
      <w:r w:rsidRPr="00A64E0B">
        <w:t>PROCESUL DE EVALUARE, SELECȚIE ȘI CONTRACTARE A PROIECTELOR</w:t>
      </w:r>
      <w:bookmarkEnd w:id="127"/>
      <w:r w:rsidRPr="00A64E0B">
        <w:rPr>
          <w:i/>
        </w:rPr>
        <w:t xml:space="preserve"> </w:t>
      </w:r>
      <w:r w:rsidRPr="00A64E0B">
        <w:rPr>
          <w:i/>
        </w:rPr>
        <w:tab/>
      </w:r>
    </w:p>
    <w:p w14:paraId="5652421D" w14:textId="77777777" w:rsidR="00D136F3" w:rsidRPr="00A64E0B" w:rsidRDefault="00D136F3" w:rsidP="00D136F3">
      <w:pPr>
        <w:jc w:val="both"/>
        <w:rPr>
          <w:rFonts w:cstheme="minorHAnsi"/>
          <w:iCs/>
        </w:rPr>
      </w:pPr>
    </w:p>
    <w:p w14:paraId="2CBF4208" w14:textId="61F29DDB" w:rsidR="00D136F3" w:rsidRPr="003D4C89" w:rsidRDefault="00D136F3" w:rsidP="00D136F3">
      <w:pPr>
        <w:jc w:val="both"/>
        <w:rPr>
          <w:rFonts w:cstheme="minorHAnsi"/>
          <w:iCs/>
        </w:rPr>
      </w:pPr>
      <w:bookmarkStart w:id="129" w:name="_Hlk133414179"/>
      <w:r w:rsidRPr="003D4C89">
        <w:rPr>
          <w:rFonts w:cstheme="minorHAnsi"/>
        </w:rPr>
        <w:t>În cazul apelu</w:t>
      </w:r>
      <w:r w:rsidR="00611CC0">
        <w:rPr>
          <w:rFonts w:cstheme="minorHAnsi"/>
        </w:rPr>
        <w:t>lui</w:t>
      </w:r>
      <w:r w:rsidRPr="003D4C89">
        <w:rPr>
          <w:rFonts w:cstheme="minorHAnsi"/>
        </w:rPr>
        <w:t xml:space="preserve"> de proiecte cu termen-limită de depunere, lansat prin prezentul ghid, durata totală a </w:t>
      </w:r>
      <w:r w:rsidRPr="003D4C89">
        <w:rPr>
          <w:rFonts w:cstheme="minorHAnsi"/>
          <w:iCs/>
        </w:rPr>
        <w:t>procesului de evaluare</w:t>
      </w:r>
      <w:r w:rsidR="00611CC0">
        <w:rPr>
          <w:rFonts w:cstheme="minorHAnsi"/>
          <w:iCs/>
        </w:rPr>
        <w:t xml:space="preserve"> și </w:t>
      </w:r>
      <w:r w:rsidRPr="003D4C89">
        <w:rPr>
          <w:rFonts w:cstheme="minorHAnsi"/>
          <w:iCs/>
        </w:rPr>
        <w:t xml:space="preserve"> selecție, </w:t>
      </w:r>
      <w:r w:rsidRPr="003D4C89">
        <w:rPr>
          <w:rFonts w:cstheme="minorHAnsi"/>
        </w:rPr>
        <w:t xml:space="preserve">până la intrarea în vigoare a </w:t>
      </w:r>
      <w:r w:rsidR="00611CC0">
        <w:rPr>
          <w:rFonts w:cstheme="minorHAnsi"/>
        </w:rPr>
        <w:t xml:space="preserve">actului adițional la </w:t>
      </w:r>
      <w:r w:rsidRPr="003D4C89">
        <w:rPr>
          <w:rFonts w:cstheme="minorHAnsi"/>
        </w:rPr>
        <w:t>contractul de finanțare nu poate depăși 180 de zile calendaristice calculate de la închiderea apelului de proiecte.</w:t>
      </w:r>
    </w:p>
    <w:p w14:paraId="4054EB2C" w14:textId="0A7D7341" w:rsidR="00D136F3" w:rsidRPr="003D4C89" w:rsidRDefault="00D136F3" w:rsidP="00D136F3">
      <w:pPr>
        <w:jc w:val="both"/>
        <w:rPr>
          <w:rFonts w:cstheme="minorHAnsi"/>
        </w:rPr>
      </w:pPr>
      <w:r w:rsidRPr="003D4C89">
        <w:rPr>
          <w:rFonts w:cstheme="minorHAnsi"/>
          <w:iCs/>
        </w:rPr>
        <w:t xml:space="preserve">Apelul este adresat exclusiv solicitanților la finanțare </w:t>
      </w:r>
      <w:r w:rsidR="00611CC0">
        <w:rPr>
          <w:rFonts w:cstheme="minorHAnsi"/>
          <w:iCs/>
        </w:rPr>
        <w:t>i</w:t>
      </w:r>
      <w:r w:rsidRPr="003D4C89">
        <w:rPr>
          <w:rFonts w:cstheme="minorHAnsi"/>
          <w:iCs/>
        </w:rPr>
        <w:t xml:space="preserve">dentificați anterior și predefiniți în în cadrul prezentului ghid. </w:t>
      </w:r>
    </w:p>
    <w:p w14:paraId="5CDAA413" w14:textId="77777777" w:rsidR="00D136F3" w:rsidRPr="003D4C89" w:rsidRDefault="00D136F3" w:rsidP="00D136F3">
      <w:pPr>
        <w:rPr>
          <w:rFonts w:cstheme="minorHAnsi"/>
          <w:b/>
          <w:bCs/>
          <w:iCs/>
          <w:color w:val="FF0000"/>
        </w:rPr>
      </w:pPr>
      <w:r w:rsidRPr="003D4C89">
        <w:rPr>
          <w:rFonts w:cstheme="minorHAnsi"/>
          <w:b/>
          <w:bCs/>
          <w:iCs/>
          <w:color w:val="FF0000"/>
        </w:rPr>
        <w:t>Atenție!</w:t>
      </w:r>
    </w:p>
    <w:p w14:paraId="4AD54AB6" w14:textId="29361432" w:rsidR="00D136F3" w:rsidRPr="00A64E0B" w:rsidRDefault="00D136F3" w:rsidP="00D136F3">
      <w:pPr>
        <w:spacing w:after="0" w:line="240" w:lineRule="auto"/>
        <w:jc w:val="both"/>
        <w:rPr>
          <w:rFonts w:cstheme="minorHAnsi"/>
          <w:iCs/>
        </w:rPr>
      </w:pPr>
      <w:r w:rsidRPr="003D4C89">
        <w:rPr>
          <w:rFonts w:cstheme="minorHAnsi"/>
        </w:rPr>
        <w:t>În cazuri excepționale și pentru motive independente de solicitant</w:t>
      </w:r>
      <w:r w:rsidR="00611CC0">
        <w:rPr>
          <w:rFonts w:cstheme="minorHAnsi"/>
        </w:rPr>
        <w:t>,</w:t>
      </w:r>
      <w:r w:rsidRPr="003D4C89">
        <w:rPr>
          <w:rFonts w:cstheme="minorHAnsi"/>
        </w:rPr>
        <w:t xml:space="preserve"> la solicitarea acest</w:t>
      </w:r>
      <w:r w:rsidR="003C6702">
        <w:rPr>
          <w:rFonts w:cstheme="minorHAnsi"/>
        </w:rPr>
        <w:t>uia</w:t>
      </w:r>
      <w:r w:rsidRPr="003D4C89">
        <w:rPr>
          <w:rFonts w:cstheme="minorHAnsi"/>
        </w:rPr>
        <w:t xml:space="preserve">, procesul de </w:t>
      </w:r>
      <w:r w:rsidR="00611CC0" w:rsidRPr="00611CC0">
        <w:rPr>
          <w:rFonts w:cstheme="minorHAnsi"/>
        </w:rPr>
        <w:t>evaluare și  selecție</w:t>
      </w:r>
      <w:r w:rsidR="00611CC0" w:rsidRPr="00611CC0" w:rsidDel="00611CC0">
        <w:rPr>
          <w:rFonts w:cstheme="minorHAnsi"/>
        </w:rPr>
        <w:t xml:space="preserve"> </w:t>
      </w:r>
      <w:r w:rsidRPr="003D4C89">
        <w:rPr>
          <w:rFonts w:cstheme="minorHAnsi"/>
        </w:rPr>
        <w:t>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73A011D7" w14:textId="77777777" w:rsidR="00D136F3" w:rsidRPr="00A64E0B" w:rsidRDefault="00D136F3" w:rsidP="00D136F3">
      <w:pPr>
        <w:rPr>
          <w:rFonts w:cstheme="minorHAnsi"/>
          <w:b/>
          <w:bCs/>
          <w:i/>
        </w:rPr>
      </w:pPr>
      <w:bookmarkStart w:id="130" w:name="_Hlk134544870"/>
      <w:bookmarkEnd w:id="128"/>
      <w:bookmarkEnd w:id="129"/>
    </w:p>
    <w:p w14:paraId="6E476852" w14:textId="31AF1CF2" w:rsidR="000E0B72" w:rsidRPr="00A64E0B" w:rsidRDefault="000E0B72" w:rsidP="00E5096A">
      <w:pPr>
        <w:pStyle w:val="Heading2"/>
      </w:pPr>
      <w:bookmarkStart w:id="131" w:name="_Toc141442843"/>
      <w:r w:rsidRPr="00A64E0B">
        <w:t>8.1 Principalele etape ale procesului de evaluare, selecție și contractare</w:t>
      </w:r>
      <w:bookmarkEnd w:id="131"/>
    </w:p>
    <w:p w14:paraId="677855A9" w14:textId="5E54875A" w:rsidR="00085E6D" w:rsidRPr="00A64E0B" w:rsidRDefault="00085E6D" w:rsidP="00085E6D">
      <w:pPr>
        <w:jc w:val="both"/>
        <w:rPr>
          <w:rFonts w:cstheme="minorHAnsi"/>
        </w:rPr>
      </w:pPr>
      <w:r w:rsidRPr="00A64E0B">
        <w:rPr>
          <w:rFonts w:cstheme="minorHAnsi"/>
        </w:rPr>
        <w:t xml:space="preserve">Principalele etape ale procesului pe care îl parcurge cererea de finanțare de la depunere până la </w:t>
      </w:r>
      <w:r w:rsidR="003952BB">
        <w:rPr>
          <w:rFonts w:cstheme="minorHAnsi"/>
        </w:rPr>
        <w:t>incheierea actului aditional</w:t>
      </w:r>
      <w:r w:rsidRPr="00A64E0B">
        <w:rPr>
          <w:rFonts w:cstheme="minorHAnsi"/>
        </w:rPr>
        <w:t xml:space="preserve"> sunt:</w:t>
      </w:r>
    </w:p>
    <w:p w14:paraId="3C74E528" w14:textId="1B58AAE8" w:rsidR="00085E6D" w:rsidRPr="00A64E0B" w:rsidRDefault="00085E6D" w:rsidP="00C5068A">
      <w:pPr>
        <w:pStyle w:val="ListParagraph"/>
        <w:numPr>
          <w:ilvl w:val="0"/>
          <w:numId w:val="65"/>
        </w:numPr>
        <w:jc w:val="both"/>
        <w:rPr>
          <w:rFonts w:cstheme="minorHAnsi"/>
        </w:rPr>
      </w:pPr>
      <w:r w:rsidRPr="00A64E0B">
        <w:rPr>
          <w:rFonts w:cstheme="minorHAnsi"/>
        </w:rPr>
        <w:t>Conformitate administrativă și eligibilitate</w:t>
      </w:r>
    </w:p>
    <w:p w14:paraId="4CB2F89F" w14:textId="77777777" w:rsidR="003C6702" w:rsidRPr="003C6702" w:rsidRDefault="003C6702" w:rsidP="003C6702">
      <w:pPr>
        <w:pStyle w:val="ListParagraph"/>
        <w:numPr>
          <w:ilvl w:val="0"/>
          <w:numId w:val="65"/>
        </w:numPr>
        <w:rPr>
          <w:rFonts w:cstheme="minorHAnsi"/>
        </w:rPr>
      </w:pPr>
      <w:r w:rsidRPr="003C6702">
        <w:rPr>
          <w:rFonts w:cstheme="minorHAnsi"/>
        </w:rPr>
        <w:t>Compatibilizarea cu condițiile de eligibilitate PDD</w:t>
      </w:r>
    </w:p>
    <w:p w14:paraId="10B2CEA2" w14:textId="27060EB7" w:rsidR="00085E6D" w:rsidRPr="00A64E0B" w:rsidRDefault="00611CC0" w:rsidP="00C5068A">
      <w:pPr>
        <w:pStyle w:val="ListParagraph"/>
        <w:numPr>
          <w:ilvl w:val="0"/>
          <w:numId w:val="65"/>
        </w:numPr>
        <w:jc w:val="both"/>
        <w:rPr>
          <w:rFonts w:cstheme="minorHAnsi"/>
        </w:rPr>
      </w:pPr>
      <w:r>
        <w:rPr>
          <w:rFonts w:cstheme="minorHAnsi"/>
        </w:rPr>
        <w:t>Î</w:t>
      </w:r>
      <w:r w:rsidR="00EE7487">
        <w:rPr>
          <w:rFonts w:cstheme="minorHAnsi"/>
        </w:rPr>
        <w:t>ncheiere act aditional</w:t>
      </w:r>
      <w:r w:rsidR="00085E6D" w:rsidRPr="00A64E0B">
        <w:rPr>
          <w:rFonts w:cstheme="minorHAnsi"/>
        </w:rPr>
        <w:t xml:space="preserve"> </w:t>
      </w:r>
    </w:p>
    <w:p w14:paraId="39A6897D" w14:textId="2E6F46BE" w:rsidR="00085E6D" w:rsidRDefault="00085E6D" w:rsidP="00E5096A">
      <w:pPr>
        <w:jc w:val="both"/>
        <w:rPr>
          <w:rFonts w:cstheme="minorHAnsi"/>
          <w:iCs/>
        </w:rPr>
      </w:pPr>
      <w:r w:rsidRPr="00A64E0B">
        <w:rPr>
          <w:rFonts w:cstheme="minorHAnsi"/>
          <w:iCs/>
        </w:rPr>
        <w:t>În cadrul acestor etape se pot solicita clarificări în condițiile prevăzute de prezentul ghid, la fiecare secțiunea în parte</w:t>
      </w:r>
      <w:r w:rsidR="00EE7487">
        <w:rPr>
          <w:rFonts w:cstheme="minorHAnsi"/>
          <w:iCs/>
        </w:rPr>
        <w:t>.</w:t>
      </w:r>
    </w:p>
    <w:p w14:paraId="1EA15E81" w14:textId="677D8762" w:rsidR="00611CC0" w:rsidRDefault="00611CC0" w:rsidP="00E5096A">
      <w:pPr>
        <w:jc w:val="both"/>
        <w:rPr>
          <w:rFonts w:cstheme="minorHAnsi"/>
          <w:iCs/>
        </w:rPr>
      </w:pPr>
      <w:r w:rsidRPr="00611CC0">
        <w:rPr>
          <w:rFonts w:cstheme="minorHAnsi"/>
          <w:iCs/>
        </w:rPr>
        <w:lastRenderedPageBreak/>
        <w:t xml:space="preserve">Dacă solicitantul finanțării nu răspunde la clarificări, AM are dreptul de a respinge </w:t>
      </w:r>
      <w:r>
        <w:rPr>
          <w:rFonts w:cstheme="minorHAnsi"/>
          <w:iCs/>
        </w:rPr>
        <w:t>cererea de finanțare depusă în cadrul prezentului apel</w:t>
      </w:r>
      <w:r w:rsidRPr="00611CC0">
        <w:rPr>
          <w:rFonts w:cstheme="minorHAnsi"/>
          <w:iCs/>
        </w:rPr>
        <w:t>.</w:t>
      </w:r>
    </w:p>
    <w:p w14:paraId="5ED94A42" w14:textId="17CD4A42" w:rsidR="00D136F3" w:rsidRPr="00A64E0B" w:rsidRDefault="000E0B72" w:rsidP="00E5096A">
      <w:pPr>
        <w:pStyle w:val="Heading2"/>
      </w:pPr>
      <w:bookmarkStart w:id="132" w:name="_Toc141442844"/>
      <w:r w:rsidRPr="00A64E0B">
        <w:t>8.2</w:t>
      </w:r>
      <w:r w:rsidR="00D136F3" w:rsidRPr="00A64E0B">
        <w:t>.</w:t>
      </w:r>
      <w:r w:rsidR="00D136F3" w:rsidRPr="00A64E0B">
        <w:tab/>
        <w:t xml:space="preserve">Conformitate administrativă și eligibilitate </w:t>
      </w:r>
      <w:r w:rsidRPr="00A64E0B">
        <w:t>– DECLARATIE UNICĂ</w:t>
      </w:r>
      <w:bookmarkEnd w:id="132"/>
      <w:r w:rsidR="00D136F3" w:rsidRPr="00A64E0B">
        <w:tab/>
      </w:r>
    </w:p>
    <w:p w14:paraId="5102A835" w14:textId="77777777" w:rsidR="00D136F3" w:rsidRPr="00A64E0B" w:rsidRDefault="00D136F3" w:rsidP="00D136F3">
      <w:pPr>
        <w:rPr>
          <w:rFonts w:cstheme="minorHAnsi"/>
          <w:i/>
        </w:rPr>
      </w:pPr>
    </w:p>
    <w:p w14:paraId="6DFBD81C" w14:textId="77777777" w:rsidR="00D136F3" w:rsidRPr="00A64E0B" w:rsidRDefault="00D136F3" w:rsidP="00D136F3">
      <w:pPr>
        <w:spacing w:after="0" w:line="240" w:lineRule="auto"/>
        <w:jc w:val="both"/>
        <w:rPr>
          <w:rFonts w:cstheme="minorHAnsi"/>
          <w:iCs/>
        </w:rPr>
      </w:pPr>
      <w:r w:rsidRPr="00A64E0B">
        <w:rPr>
          <w:rFonts w:cstheme="minorHAnsi"/>
          <w:iCs/>
        </w:rPr>
        <w:t xml:space="preserve">Ulterior etapei de depunere a cererii de finanțare, AMPDD va realiza o verificare preliminară a documentelor anexate la cererea de finanțare, din perspectiva existenței documentelor/informarțiilor necesare desfășurării etapei de evaluare tehnică și financiară. </w:t>
      </w:r>
    </w:p>
    <w:p w14:paraId="719EA8B9" w14:textId="77777777" w:rsidR="00D136F3" w:rsidRPr="00A64E0B" w:rsidRDefault="00D136F3" w:rsidP="00D136F3">
      <w:pPr>
        <w:spacing w:after="0" w:line="240" w:lineRule="auto"/>
        <w:jc w:val="both"/>
        <w:rPr>
          <w:rFonts w:cstheme="minorHAnsi"/>
          <w:iCs/>
        </w:rPr>
      </w:pPr>
    </w:p>
    <w:p w14:paraId="6EBBB977" w14:textId="77777777" w:rsidR="00D136F3" w:rsidRPr="00A64E0B" w:rsidRDefault="00D136F3" w:rsidP="00D136F3">
      <w:pPr>
        <w:spacing w:after="0" w:line="240" w:lineRule="auto"/>
        <w:jc w:val="both"/>
        <w:rPr>
          <w:rFonts w:cstheme="minorHAnsi"/>
          <w:iCs/>
        </w:rPr>
      </w:pPr>
      <w:r w:rsidRPr="00A64E0B">
        <w:rPr>
          <w:rFonts w:cstheme="minorHAnsi"/>
          <w:iCs/>
        </w:rPr>
        <w:t xml:space="preserve">În  cazul anexării unor documente eronate și/sau incomplete se pot solicita clarificări pentru anexarea documentelor corespunzătoare. </w:t>
      </w:r>
    </w:p>
    <w:p w14:paraId="32C6F89A" w14:textId="77777777" w:rsidR="00D136F3" w:rsidRPr="00A64E0B" w:rsidRDefault="00D136F3" w:rsidP="00D136F3">
      <w:pPr>
        <w:spacing w:after="0" w:line="240" w:lineRule="auto"/>
        <w:jc w:val="both"/>
        <w:rPr>
          <w:rFonts w:cstheme="minorHAnsi"/>
          <w:iCs/>
        </w:rPr>
      </w:pPr>
    </w:p>
    <w:p w14:paraId="152D1EEC" w14:textId="77777777" w:rsidR="00D136F3" w:rsidRPr="00A7463C" w:rsidRDefault="00D136F3" w:rsidP="00D136F3">
      <w:pPr>
        <w:spacing w:after="0" w:line="240" w:lineRule="auto"/>
        <w:jc w:val="both"/>
        <w:rPr>
          <w:rFonts w:cstheme="minorHAnsi"/>
          <w:iCs/>
        </w:rPr>
      </w:pPr>
      <w:bookmarkStart w:id="133" w:name="_Hlk133414230"/>
      <w:r w:rsidRPr="00A7463C">
        <w:rPr>
          <w:rFonts w:cstheme="minorHAnsi"/>
        </w:rPr>
        <w:t>Verificarea conformității administrative este complet digitalizată, respectiv este realizată în mod automat prin sistemul informatic MySMIS2021/SMIS2021+, pe baza declarației unice generate de sistemul informatic MySMIS2021/ SMIS2021+.</w:t>
      </w:r>
    </w:p>
    <w:p w14:paraId="7F080166" w14:textId="77777777" w:rsidR="00D136F3" w:rsidRPr="00A7463C" w:rsidRDefault="00D136F3" w:rsidP="00D136F3">
      <w:pPr>
        <w:spacing w:after="0" w:line="240" w:lineRule="auto"/>
        <w:jc w:val="both"/>
        <w:rPr>
          <w:rFonts w:cstheme="minorHAnsi"/>
          <w:iCs/>
        </w:rPr>
      </w:pPr>
    </w:p>
    <w:p w14:paraId="712A92B3" w14:textId="7DF9ACB4" w:rsidR="00D136F3" w:rsidRPr="00A64E0B" w:rsidRDefault="00D136F3" w:rsidP="00D136F3">
      <w:pPr>
        <w:spacing w:after="0" w:line="240" w:lineRule="auto"/>
        <w:jc w:val="both"/>
        <w:rPr>
          <w:rFonts w:cstheme="minorHAnsi"/>
        </w:rPr>
      </w:pPr>
      <w:r w:rsidRPr="00A7463C">
        <w:rPr>
          <w:rFonts w:cstheme="minorHAnsi"/>
          <w:iCs/>
        </w:rPr>
        <w:t xml:space="preserve">După verificarea digitalizată anterior menționată, </w:t>
      </w:r>
      <w:r w:rsidRPr="00A7463C">
        <w:rPr>
          <w:rFonts w:cstheme="minorHAnsi"/>
        </w:rPr>
        <w:t>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r w:rsidR="00611CC0">
        <w:rPr>
          <w:rFonts w:cstheme="minorHAnsi"/>
        </w:rPr>
        <w:t>,</w:t>
      </w:r>
      <w:r w:rsidR="00611CC0" w:rsidRPr="00611CC0">
        <w:t xml:space="preserve"> </w:t>
      </w:r>
      <w:r w:rsidR="00611CC0" w:rsidRPr="00611CC0">
        <w:rPr>
          <w:rFonts w:cstheme="minorHAnsi"/>
        </w:rPr>
        <w:t>cererea de finanțare depusă în cadrul prezentului apel</w:t>
      </w:r>
      <w:r w:rsidR="00611CC0">
        <w:rPr>
          <w:rFonts w:cstheme="minorHAnsi"/>
        </w:rPr>
        <w:t xml:space="preserve"> fiind respinsă</w:t>
      </w:r>
      <w:r w:rsidRPr="00A7463C">
        <w:rPr>
          <w:rFonts w:cstheme="minorHAnsi"/>
        </w:rPr>
        <w:t>.</w:t>
      </w:r>
    </w:p>
    <w:bookmarkEnd w:id="133"/>
    <w:p w14:paraId="094AC58E" w14:textId="77777777" w:rsidR="00D136F3" w:rsidRPr="00A64E0B" w:rsidRDefault="00D136F3" w:rsidP="00D136F3">
      <w:pPr>
        <w:spacing w:after="0" w:line="240" w:lineRule="auto"/>
        <w:jc w:val="both"/>
        <w:rPr>
          <w:rFonts w:cstheme="minorHAnsi"/>
          <w:iCs/>
        </w:rPr>
      </w:pPr>
    </w:p>
    <w:p w14:paraId="14899B0D" w14:textId="59FAC882" w:rsidR="00D136F3" w:rsidRPr="00A64E0B" w:rsidRDefault="00D136F3" w:rsidP="00D136F3">
      <w:pPr>
        <w:spacing w:after="0" w:line="240" w:lineRule="auto"/>
        <w:jc w:val="both"/>
        <w:rPr>
          <w:rFonts w:cstheme="minorHAnsi"/>
          <w:iCs/>
        </w:rPr>
      </w:pPr>
      <w:r w:rsidRPr="00A64E0B">
        <w:rPr>
          <w:rFonts w:cstheme="minorHAnsi"/>
          <w:iCs/>
        </w:rPr>
        <w:t xml:space="preserve">Lista de verificare preliminară a documentelor anexate la cererea de finanțare reprezinta </w:t>
      </w:r>
      <w:r w:rsidRPr="00A64E0B">
        <w:rPr>
          <w:rFonts w:cstheme="minorHAnsi"/>
          <w:b/>
          <w:bCs/>
          <w:iCs/>
          <w:color w:val="0070C0"/>
        </w:rPr>
        <w:t>Anexa 3, secțiunea 3.1 la prezentul ghid.</w:t>
      </w:r>
      <w:r w:rsidRPr="00A64E0B">
        <w:rPr>
          <w:rFonts w:cstheme="minorHAnsi"/>
          <w:iCs/>
          <w:color w:val="0070C0"/>
        </w:rPr>
        <w:t xml:space="preserve"> </w:t>
      </w:r>
      <w:r w:rsidRPr="00A64E0B">
        <w:rPr>
          <w:rFonts w:cstheme="minorHAnsi"/>
          <w:iCs/>
        </w:rPr>
        <w:t>Aceasta listă are caracter informativ doar pentru ca solicitanții la finanțare să verifice do</w:t>
      </w:r>
      <w:r w:rsidR="00B67FCB">
        <w:rPr>
          <w:rFonts w:cstheme="minorHAnsi"/>
          <w:iCs/>
        </w:rPr>
        <w:t>c</w:t>
      </w:r>
      <w:r w:rsidRPr="00A64E0B">
        <w:rPr>
          <w:rFonts w:cstheme="minorHAnsi"/>
          <w:iCs/>
        </w:rPr>
        <w:t>umentele încarcate în MySMIS2021/SMIS2021+.</w:t>
      </w:r>
    </w:p>
    <w:p w14:paraId="7E0DF99E" w14:textId="77777777" w:rsidR="00D136F3" w:rsidRPr="00A64E0B" w:rsidRDefault="00D136F3" w:rsidP="00D136F3">
      <w:pPr>
        <w:spacing w:after="0" w:line="240" w:lineRule="auto"/>
        <w:jc w:val="both"/>
        <w:rPr>
          <w:rFonts w:cstheme="minorHAnsi"/>
          <w:iCs/>
        </w:rPr>
      </w:pPr>
    </w:p>
    <w:p w14:paraId="792E0F91" w14:textId="7DEFA820" w:rsidR="00D136F3" w:rsidRPr="00A64E0B" w:rsidRDefault="00D136F3" w:rsidP="00D136F3">
      <w:pPr>
        <w:spacing w:after="0" w:line="240" w:lineRule="auto"/>
        <w:jc w:val="both"/>
        <w:rPr>
          <w:rFonts w:cstheme="minorHAnsi"/>
          <w:iCs/>
        </w:rPr>
      </w:pPr>
      <w:r w:rsidRPr="00A64E0B">
        <w:rPr>
          <w:rFonts w:cstheme="minorHAnsi"/>
          <w:iCs/>
        </w:rPr>
        <w:t xml:space="preserve">Verificarea conformității administrative și eligibilității din perspectiva îndeplinirii  condițiilor de eligibilitate se realizează, în etapa de contractare, în urma verificării documentelor transmise de solicitant în termenul maxim aferent acestei etape, prin prin prezentarea de documente cu valoare probantă, specificate în prezentul ghid. De asemenea, </w:t>
      </w:r>
      <w:r w:rsidR="00D6442D" w:rsidRPr="00D6442D">
        <w:rPr>
          <w:rFonts w:cstheme="minorHAnsi"/>
          <w:iCs/>
        </w:rPr>
        <w:t xml:space="preserve">după caz, </w:t>
      </w:r>
      <w:r w:rsidRPr="00A64E0B">
        <w:rPr>
          <w:rFonts w:cstheme="minorHAnsi"/>
          <w:iCs/>
        </w:rPr>
        <w:t>se vor interoga bazele de date ale instituțiilor publice pentru obținerea informațiilor necesare confirmării condițiilor de eligibilitate.</w:t>
      </w:r>
    </w:p>
    <w:p w14:paraId="7718208A" w14:textId="77777777" w:rsidR="00D136F3" w:rsidRPr="00A64E0B" w:rsidRDefault="00D136F3" w:rsidP="00D136F3">
      <w:pPr>
        <w:spacing w:after="0" w:line="240" w:lineRule="auto"/>
        <w:jc w:val="both"/>
        <w:rPr>
          <w:rFonts w:cstheme="minorHAnsi"/>
          <w:iCs/>
        </w:rPr>
      </w:pPr>
    </w:p>
    <w:p w14:paraId="73A53981" w14:textId="6E6372BE" w:rsidR="00D136F3" w:rsidRPr="00A64E0B" w:rsidRDefault="00D136F3" w:rsidP="00D136F3">
      <w:pPr>
        <w:spacing w:after="0" w:line="240" w:lineRule="auto"/>
        <w:jc w:val="both"/>
        <w:rPr>
          <w:rFonts w:cstheme="minorHAnsi"/>
          <w:iCs/>
        </w:rPr>
      </w:pPr>
      <w:r w:rsidRPr="00A64E0B">
        <w:rPr>
          <w:rFonts w:cstheme="minorHAnsi"/>
          <w:iCs/>
        </w:rPr>
        <w:t xml:space="preserve">În cazul în care solicitanții la finanțare, până la termenul stabilit prin prezentul ghid, nu fac dovada îndeplinirii condițiilor de eligibilitate </w:t>
      </w:r>
      <w:r w:rsidR="00E5096A" w:rsidRPr="00A64E0B">
        <w:rPr>
          <w:rFonts w:cstheme="minorHAnsi"/>
          <w:iCs/>
        </w:rPr>
        <w:t xml:space="preserve">și conformitate </w:t>
      </w:r>
      <w:r w:rsidRPr="00A64E0B">
        <w:rPr>
          <w:rFonts w:cstheme="minorHAnsi"/>
          <w:iCs/>
        </w:rPr>
        <w:t>conform declarației unice prezentate la depunerea cererii de finanțare</w:t>
      </w:r>
      <w:r w:rsidRPr="00E86487">
        <w:rPr>
          <w:rFonts w:cstheme="minorHAnsi"/>
          <w:iCs/>
        </w:rPr>
        <w:t xml:space="preserve">, </w:t>
      </w:r>
      <w:r w:rsidRPr="00ED6415">
        <w:rPr>
          <w:rFonts w:cstheme="minorHAnsi"/>
          <w:iCs/>
        </w:rPr>
        <w:t>sunt declarați respinși</w:t>
      </w:r>
      <w:r w:rsidRPr="00A64E0B">
        <w:rPr>
          <w:rFonts w:cstheme="minorHAnsi"/>
          <w:iCs/>
        </w:rPr>
        <w:t xml:space="preserve">, iar </w:t>
      </w:r>
      <w:r w:rsidR="00D6442D">
        <w:rPr>
          <w:rFonts w:cstheme="minorHAnsi"/>
          <w:iCs/>
        </w:rPr>
        <w:t>actul adi</w:t>
      </w:r>
      <w:r w:rsidR="00B67FCB">
        <w:rPr>
          <w:rFonts w:cstheme="minorHAnsi"/>
          <w:iCs/>
        </w:rPr>
        <w:t>ț</w:t>
      </w:r>
      <w:r w:rsidR="00D6442D">
        <w:rPr>
          <w:rFonts w:cstheme="minorHAnsi"/>
          <w:iCs/>
        </w:rPr>
        <w:t xml:space="preserve">ional la </w:t>
      </w:r>
      <w:r w:rsidRPr="00A64E0B">
        <w:rPr>
          <w:rFonts w:cstheme="minorHAnsi"/>
          <w:iCs/>
        </w:rPr>
        <w:t>contractul de finanțare nu va fi semnat.</w:t>
      </w:r>
    </w:p>
    <w:p w14:paraId="249BEEF2" w14:textId="77777777" w:rsidR="00D136F3" w:rsidRPr="00A64E0B" w:rsidRDefault="00D136F3" w:rsidP="00D136F3">
      <w:pPr>
        <w:spacing w:after="0" w:line="240" w:lineRule="auto"/>
        <w:jc w:val="both"/>
        <w:rPr>
          <w:rFonts w:cstheme="minorHAnsi"/>
          <w:iCs/>
        </w:rPr>
      </w:pPr>
    </w:p>
    <w:p w14:paraId="0D2A6EBE" w14:textId="77777777" w:rsidR="00D136F3" w:rsidRPr="00A64E0B" w:rsidRDefault="00D136F3" w:rsidP="00D136F3">
      <w:pPr>
        <w:spacing w:after="0" w:line="240" w:lineRule="auto"/>
        <w:jc w:val="both"/>
        <w:rPr>
          <w:rFonts w:cstheme="minorHAnsi"/>
          <w:iCs/>
        </w:rPr>
      </w:pPr>
      <w:r w:rsidRPr="00A64E0B">
        <w:rPr>
          <w:rFonts w:cstheme="minorHAnsi"/>
          <w:iCs/>
        </w:rPr>
        <w:t>MIPE prin AMPDD sesizează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2FE724AC" w14:textId="77777777" w:rsidR="00D136F3" w:rsidRPr="00A64E0B" w:rsidRDefault="00D136F3" w:rsidP="00D136F3">
      <w:pPr>
        <w:spacing w:after="0" w:line="240" w:lineRule="auto"/>
        <w:jc w:val="both"/>
        <w:rPr>
          <w:rFonts w:cstheme="minorHAnsi"/>
          <w:iCs/>
        </w:rPr>
      </w:pPr>
    </w:p>
    <w:p w14:paraId="5176B66C" w14:textId="56E22569" w:rsidR="00D136F3" w:rsidRPr="00A64E0B" w:rsidRDefault="00E5096A" w:rsidP="00D136F3">
      <w:pPr>
        <w:jc w:val="both"/>
        <w:rPr>
          <w:rFonts w:cstheme="minorHAnsi"/>
          <w:iCs/>
        </w:rPr>
      </w:pPr>
      <w:r w:rsidRPr="00A64E0B">
        <w:rPr>
          <w:rFonts w:cstheme="minorHAnsi"/>
          <w:iCs/>
        </w:rPr>
        <w:t xml:space="preserve">De asemenea, o parte dintre criteriile de eligibilitate și conformitate se vor verifica în etapa de contractare. </w:t>
      </w:r>
      <w:r w:rsidR="00D136F3" w:rsidRPr="00A64E0B">
        <w:rPr>
          <w:rFonts w:cstheme="minorHAnsi"/>
          <w:iCs/>
        </w:rPr>
        <w:t xml:space="preserve">Pentru detalii cu privire la etapa de contractare și verificările asociate acesteia vă rugăm consultați </w:t>
      </w:r>
      <w:r w:rsidR="00D136F3" w:rsidRPr="00A64E0B">
        <w:rPr>
          <w:rFonts w:cstheme="minorHAnsi"/>
          <w:b/>
          <w:bCs/>
          <w:iCs/>
          <w:color w:val="0070C0"/>
        </w:rPr>
        <w:t xml:space="preserve">secțiunea </w:t>
      </w:r>
      <w:r w:rsidR="00A03CE8" w:rsidRPr="00A64E0B">
        <w:rPr>
          <w:rFonts w:cstheme="minorHAnsi"/>
          <w:b/>
          <w:bCs/>
          <w:iCs/>
          <w:color w:val="0070C0"/>
        </w:rPr>
        <w:t>8</w:t>
      </w:r>
      <w:r w:rsidR="00D136F3" w:rsidRPr="00A64E0B">
        <w:rPr>
          <w:rFonts w:cstheme="minorHAnsi"/>
          <w:b/>
          <w:bCs/>
          <w:iCs/>
          <w:color w:val="0070C0"/>
        </w:rPr>
        <w:t>.</w:t>
      </w:r>
      <w:r w:rsidR="00A03CE8" w:rsidRPr="00A64E0B">
        <w:rPr>
          <w:rFonts w:cstheme="minorHAnsi"/>
          <w:b/>
          <w:bCs/>
          <w:iCs/>
          <w:color w:val="0070C0"/>
        </w:rPr>
        <w:t>9</w:t>
      </w:r>
      <w:r w:rsidR="00D136F3" w:rsidRPr="00A64E0B">
        <w:rPr>
          <w:rFonts w:cstheme="minorHAnsi"/>
          <w:b/>
          <w:bCs/>
          <w:iCs/>
          <w:color w:val="0070C0"/>
        </w:rPr>
        <w:t xml:space="preserve"> la prezentul ghid.</w:t>
      </w:r>
    </w:p>
    <w:p w14:paraId="0DE3C1B2" w14:textId="13E80C2E" w:rsidR="000E0B72" w:rsidRDefault="00296FAE" w:rsidP="00E9351C">
      <w:pPr>
        <w:pStyle w:val="Heading2"/>
        <w:ind w:left="360"/>
      </w:pPr>
      <w:bookmarkStart w:id="134" w:name="_Toc141442845"/>
      <w:r>
        <w:t xml:space="preserve">8.3 </w:t>
      </w:r>
      <w:r w:rsidR="000E0B72" w:rsidRPr="00A64E0B">
        <w:t>Etapa de evaluare preliminară – dacă este cazul (specific pentru intervențiile FSE+)</w:t>
      </w:r>
      <w:bookmarkEnd w:id="134"/>
      <w:r w:rsidR="000E0B72" w:rsidRPr="00A64E0B">
        <w:t xml:space="preserve"> </w:t>
      </w:r>
    </w:p>
    <w:p w14:paraId="1C6B150E" w14:textId="041C0847" w:rsidR="00D6442D" w:rsidRDefault="00D6442D" w:rsidP="00D6442D">
      <w:pPr>
        <w:ind w:left="360"/>
      </w:pPr>
    </w:p>
    <w:p w14:paraId="17E89918" w14:textId="6F444DB7" w:rsidR="00D6442D" w:rsidRPr="00D6442D" w:rsidRDefault="00D6442D" w:rsidP="001C3EF5">
      <w:pPr>
        <w:ind w:left="360"/>
      </w:pPr>
      <w:r>
        <w:lastRenderedPageBreak/>
        <w:t>Nu se aplica.</w:t>
      </w:r>
    </w:p>
    <w:p w14:paraId="26C08401" w14:textId="162E9C2C" w:rsidR="00D136F3" w:rsidRPr="00A64E0B" w:rsidRDefault="00E5096A" w:rsidP="00E5096A">
      <w:pPr>
        <w:pStyle w:val="Heading2"/>
      </w:pPr>
      <w:bookmarkStart w:id="135" w:name="_Toc141442846"/>
      <w:r w:rsidRPr="00A64E0B">
        <w:t xml:space="preserve">8.4 </w:t>
      </w:r>
      <w:r w:rsidR="000E0B72" w:rsidRPr="00A64E0B">
        <w:t>Evaluarea tehnică și financiară. Criterii de evaluare tehnică și financiară</w:t>
      </w:r>
      <w:bookmarkEnd w:id="135"/>
    </w:p>
    <w:p w14:paraId="79DE2E1C" w14:textId="77777777" w:rsidR="00E5096A" w:rsidRPr="00A64E0B" w:rsidRDefault="00E5096A" w:rsidP="000E0B72">
      <w:pPr>
        <w:spacing w:after="0" w:line="240" w:lineRule="auto"/>
        <w:jc w:val="both"/>
        <w:rPr>
          <w:rFonts w:cstheme="minorHAnsi"/>
          <w:iCs/>
        </w:rPr>
      </w:pPr>
    </w:p>
    <w:p w14:paraId="2F0485FF" w14:textId="2F3AA9B4" w:rsidR="000E0B72" w:rsidRDefault="000E0B72" w:rsidP="000E0B72">
      <w:pPr>
        <w:spacing w:after="0" w:line="240" w:lineRule="auto"/>
        <w:jc w:val="both"/>
        <w:rPr>
          <w:rFonts w:cstheme="minorHAnsi"/>
          <w:b/>
          <w:bCs/>
          <w:iCs/>
          <w:color w:val="0070C0"/>
        </w:rPr>
      </w:pPr>
      <w:r w:rsidRPr="00A64E0B">
        <w:rPr>
          <w:rFonts w:cstheme="minorHAnsi"/>
          <w:iCs/>
        </w:rPr>
        <w:t xml:space="preserve">Ulterior etapei preliminare digitalizate de verificare a conformității administrative, se demarează etapa de evaluare tehnică și financiară. </w:t>
      </w:r>
      <w:r w:rsidR="003C6702" w:rsidRPr="003C6702">
        <w:rPr>
          <w:rFonts w:cstheme="minorHAnsi"/>
          <w:iCs/>
        </w:rPr>
        <w:t>Având în vedere aceste proiecte au fost evaluate în POIM, evaluarea tehnică și financiară va consta în compatibilizarea cu criteriile de eligibilitate PDD</w:t>
      </w:r>
      <w:r w:rsidRPr="00A64E0B">
        <w:rPr>
          <w:rFonts w:cstheme="minorHAnsi"/>
          <w:iCs/>
        </w:rPr>
        <w:t xml:space="preserve">, prevăzute în </w:t>
      </w:r>
      <w:r w:rsidRPr="00A64E0B">
        <w:rPr>
          <w:rFonts w:cstheme="minorHAnsi"/>
          <w:b/>
          <w:bCs/>
          <w:iCs/>
          <w:color w:val="0070C0"/>
        </w:rPr>
        <w:t>Anexa 4 la prezentul ghid.</w:t>
      </w:r>
    </w:p>
    <w:p w14:paraId="5B954F44" w14:textId="77777777" w:rsidR="000E0B72" w:rsidRPr="00A64E0B" w:rsidRDefault="000E0B72" w:rsidP="000E0B72">
      <w:pPr>
        <w:spacing w:after="0" w:line="240" w:lineRule="auto"/>
        <w:jc w:val="both"/>
        <w:rPr>
          <w:rFonts w:cstheme="minorHAnsi"/>
          <w:b/>
          <w:bCs/>
          <w:iCs/>
          <w:color w:val="0070C0"/>
        </w:rPr>
      </w:pPr>
    </w:p>
    <w:p w14:paraId="7FB47E87" w14:textId="00ABD177" w:rsidR="0022018A" w:rsidRPr="003D4C89" w:rsidRDefault="000E0B72" w:rsidP="008D3D73">
      <w:pPr>
        <w:pStyle w:val="Heading3"/>
      </w:pPr>
      <w:bookmarkStart w:id="136" w:name="_Toc141442847"/>
      <w:bookmarkEnd w:id="130"/>
      <w:r w:rsidRPr="003D4C89">
        <w:t xml:space="preserve">8.4.1 </w:t>
      </w:r>
      <w:r w:rsidR="0022018A" w:rsidRPr="003D4C89">
        <w:t>Criteriile de evaluare tehnică și financiară:</w:t>
      </w:r>
      <w:bookmarkEnd w:id="136"/>
    </w:p>
    <w:p w14:paraId="71756F9B" w14:textId="77777777" w:rsidR="00FA5A60" w:rsidRPr="003D4C89" w:rsidRDefault="00FA5A60" w:rsidP="00FA5A60">
      <w:pPr>
        <w:rPr>
          <w:rFonts w:cstheme="minorHAnsi"/>
        </w:rPr>
      </w:pPr>
      <w:bookmarkStart w:id="137" w:name="_Hlk134544923"/>
    </w:p>
    <w:p w14:paraId="30C672D1" w14:textId="5800D3C6" w:rsidR="0022018A" w:rsidRPr="003D4C89" w:rsidRDefault="0022018A" w:rsidP="00C5068A">
      <w:pPr>
        <w:pStyle w:val="ListParagraph"/>
        <w:numPr>
          <w:ilvl w:val="0"/>
          <w:numId w:val="35"/>
        </w:numPr>
        <w:spacing w:after="0" w:line="240" w:lineRule="auto"/>
        <w:rPr>
          <w:rFonts w:cstheme="minorHAnsi"/>
        </w:rPr>
      </w:pPr>
      <w:bookmarkStart w:id="138" w:name="_Hlk133413850"/>
      <w:r w:rsidRPr="003D4C89">
        <w:rPr>
          <w:rFonts w:cstheme="minorHAnsi"/>
        </w:rPr>
        <w:t>Contribuția la realizarea obiectivelor axei prioritare</w:t>
      </w:r>
      <w:r w:rsidR="000D0A58" w:rsidRPr="003D4C89">
        <w:rPr>
          <w:rFonts w:cstheme="minorHAnsi"/>
        </w:rPr>
        <w:t>, inclusiv c</w:t>
      </w:r>
      <w:r w:rsidRPr="003D4C89">
        <w:rPr>
          <w:rFonts w:cstheme="minorHAnsi"/>
        </w:rPr>
        <w:t>riterii de concentrare strategică în conformitate cu documentele strategice relevante</w:t>
      </w:r>
      <w:r w:rsidR="000D0A58" w:rsidRPr="003D4C89">
        <w:rPr>
          <w:rFonts w:cstheme="minorHAnsi"/>
        </w:rPr>
        <w:t xml:space="preserve"> și c</w:t>
      </w:r>
      <w:r w:rsidRPr="003D4C89">
        <w:rPr>
          <w:rFonts w:cstheme="minorHAnsi"/>
        </w:rPr>
        <w:t>omplementaritatea cu alte investiții realizate prin PNRR/ alte programe cu finanțare europeană/națională</w:t>
      </w:r>
    </w:p>
    <w:p w14:paraId="7705CA79" w14:textId="30717FC4" w:rsidR="00D6442D" w:rsidRPr="00D6442D" w:rsidRDefault="00D6442D" w:rsidP="00D6442D">
      <w:pPr>
        <w:pStyle w:val="ListParagraph"/>
        <w:numPr>
          <w:ilvl w:val="0"/>
          <w:numId w:val="35"/>
        </w:numPr>
        <w:spacing w:after="0" w:line="240" w:lineRule="auto"/>
        <w:rPr>
          <w:rFonts w:cstheme="minorHAnsi"/>
        </w:rPr>
      </w:pPr>
      <w:r w:rsidRPr="00D6442D">
        <w:rPr>
          <w:rFonts w:cstheme="minorHAnsi"/>
        </w:rPr>
        <w:t>Concentrare tematică cu alte documente strategice relevante</w:t>
      </w:r>
    </w:p>
    <w:p w14:paraId="343571E1" w14:textId="00E0BEB8" w:rsidR="00D6442D" w:rsidRPr="00D6442D" w:rsidRDefault="00D6442D" w:rsidP="00D6442D">
      <w:pPr>
        <w:pStyle w:val="ListParagraph"/>
        <w:numPr>
          <w:ilvl w:val="0"/>
          <w:numId w:val="35"/>
        </w:numPr>
        <w:spacing w:after="0" w:line="240" w:lineRule="auto"/>
        <w:rPr>
          <w:rFonts w:cstheme="minorHAnsi"/>
        </w:rPr>
      </w:pPr>
      <w:r w:rsidRPr="00D6442D">
        <w:rPr>
          <w:rFonts w:cstheme="minorHAnsi"/>
        </w:rPr>
        <w:t>Calitatea și maturitatea proiectului, cuprinzând inclusiv subcriterii cu privire la contribuția proiectului la îndeplinirea principiilor privind dezvoltarea durabilă, DNSH, egalitatea de șanse, de gen și nediscriminarea</w:t>
      </w:r>
    </w:p>
    <w:p w14:paraId="4023EE8C" w14:textId="25EA13E6" w:rsidR="00D6442D" w:rsidRDefault="00D6442D" w:rsidP="00D6442D">
      <w:pPr>
        <w:pStyle w:val="ListParagraph"/>
        <w:numPr>
          <w:ilvl w:val="0"/>
          <w:numId w:val="35"/>
        </w:numPr>
        <w:spacing w:after="0" w:line="240" w:lineRule="auto"/>
        <w:rPr>
          <w:rFonts w:cstheme="minorHAnsi"/>
        </w:rPr>
      </w:pPr>
      <w:r w:rsidRPr="00D6442D">
        <w:rPr>
          <w:rFonts w:cstheme="minorHAnsi"/>
        </w:rPr>
        <w:t>Sustenabilitatea proiectului</w:t>
      </w:r>
    </w:p>
    <w:p w14:paraId="7C870747" w14:textId="77777777" w:rsidR="00412BA6" w:rsidRDefault="00412BA6" w:rsidP="00412BA6">
      <w:pPr>
        <w:spacing w:after="0" w:line="240" w:lineRule="auto"/>
        <w:rPr>
          <w:rFonts w:cstheme="minorHAnsi"/>
        </w:rPr>
      </w:pPr>
    </w:p>
    <w:p w14:paraId="4A247E56" w14:textId="0932D764" w:rsidR="00412BA6" w:rsidRDefault="00412BA6" w:rsidP="00412BA6">
      <w:pPr>
        <w:spacing w:after="0" w:line="240" w:lineRule="auto"/>
        <w:jc w:val="both"/>
        <w:rPr>
          <w:rFonts w:cstheme="minorHAnsi"/>
        </w:rPr>
      </w:pPr>
      <w:r>
        <w:rPr>
          <w:rFonts w:cstheme="minorHAnsi"/>
        </w:rPr>
        <w:t>Anterior etapei de contractare a proiectelor a fost realizată etapa de evaluare tehnică și financiară, criteriile cu privire la c</w:t>
      </w:r>
      <w:r w:rsidRPr="00412BA6">
        <w:rPr>
          <w:rFonts w:cstheme="minorHAnsi"/>
        </w:rPr>
        <w:t>alitatea și maturitatea proiectului, cuprinzând inclusiv contribuția proiectului la îndeplinirea principiilor privind dezvoltarea durabilă, egalitatea de șanse, de gen și nediscriminarea</w:t>
      </w:r>
      <w:r>
        <w:rPr>
          <w:rFonts w:cstheme="minorHAnsi"/>
        </w:rPr>
        <w:t>, s</w:t>
      </w:r>
      <w:r w:rsidRPr="00412BA6">
        <w:rPr>
          <w:rFonts w:cstheme="minorHAnsi"/>
        </w:rPr>
        <w:t>ustenabilitatea proiectului</w:t>
      </w:r>
      <w:r>
        <w:rPr>
          <w:rFonts w:cstheme="minorHAnsi"/>
        </w:rPr>
        <w:t xml:space="preserve"> fiind </w:t>
      </w:r>
      <w:r w:rsidR="00DF4C51">
        <w:rPr>
          <w:rFonts w:cstheme="minorHAnsi"/>
        </w:rPr>
        <w:t>deja verificate.</w:t>
      </w:r>
    </w:p>
    <w:p w14:paraId="11E8D675" w14:textId="2C83F979" w:rsidR="00DF4C51" w:rsidRDefault="00DF4C51" w:rsidP="00412BA6">
      <w:pPr>
        <w:spacing w:after="0" w:line="240" w:lineRule="auto"/>
        <w:jc w:val="both"/>
        <w:rPr>
          <w:rFonts w:cstheme="minorHAnsi"/>
        </w:rPr>
      </w:pPr>
      <w:r>
        <w:rPr>
          <w:rFonts w:cstheme="minorHAnsi"/>
        </w:rPr>
        <w:t xml:space="preserve">Conform art. I, alin. (6) din OUG nr. 109/2022 în această etapă proiectele vor fi </w:t>
      </w:r>
      <w:r w:rsidRPr="00DF4C51">
        <w:rPr>
          <w:rFonts w:cstheme="minorHAnsi"/>
        </w:rPr>
        <w:t xml:space="preserve">reevaluate potrivit regulilor de eligibilitate și cadrului legal și procedural aferente </w:t>
      </w:r>
      <w:r>
        <w:rPr>
          <w:rFonts w:cstheme="minorHAnsi"/>
        </w:rPr>
        <w:t xml:space="preserve">PDD </w:t>
      </w:r>
      <w:r w:rsidRPr="00DF4C51">
        <w:rPr>
          <w:rFonts w:cstheme="minorHAnsi"/>
        </w:rPr>
        <w:t>și în conformitate cu prevederile art. 73 din Regulamentul (UE) 2021/1.060, urmând să se încheie acte adiționale la contractele de finanțare pentru a reglementa eventualele modificări ale contractelor de finanțare ca urmare a aprobării programului operațional.</w:t>
      </w:r>
    </w:p>
    <w:p w14:paraId="3943C1F8" w14:textId="77777777" w:rsidR="00DF4C51" w:rsidRPr="00412BA6" w:rsidRDefault="00DF4C51" w:rsidP="00ED6415">
      <w:pPr>
        <w:spacing w:after="0" w:line="240" w:lineRule="auto"/>
        <w:jc w:val="both"/>
        <w:rPr>
          <w:rFonts w:cstheme="minorHAnsi"/>
        </w:rPr>
      </w:pPr>
    </w:p>
    <w:p w14:paraId="5473CE7C" w14:textId="77777777" w:rsidR="00412BA6" w:rsidRDefault="00412BA6" w:rsidP="00ED6415">
      <w:pPr>
        <w:spacing w:after="0" w:line="240" w:lineRule="auto"/>
        <w:jc w:val="both"/>
        <w:rPr>
          <w:rFonts w:cstheme="minorHAnsi"/>
        </w:rPr>
      </w:pPr>
    </w:p>
    <w:p w14:paraId="53658CC1" w14:textId="5BC9D988" w:rsidR="00412BA6" w:rsidRPr="00412BA6" w:rsidRDefault="00412BA6" w:rsidP="00ED6415">
      <w:pPr>
        <w:spacing w:after="0" w:line="240" w:lineRule="auto"/>
        <w:jc w:val="both"/>
        <w:rPr>
          <w:rFonts w:cstheme="minorHAnsi"/>
        </w:rPr>
      </w:pPr>
      <w:r w:rsidRPr="00412BA6">
        <w:rPr>
          <w:rFonts w:cstheme="minorHAnsi"/>
        </w:rPr>
        <w:t>Astfel</w:t>
      </w:r>
      <w:r w:rsidR="00DF4C51">
        <w:rPr>
          <w:rFonts w:cstheme="minorHAnsi"/>
        </w:rPr>
        <w:t xml:space="preserve"> pentru încheierea actului adițional</w:t>
      </w:r>
      <w:r w:rsidRPr="00412BA6">
        <w:rPr>
          <w:rFonts w:cstheme="minorHAnsi"/>
        </w:rPr>
        <w:t xml:space="preserve">, solicitantul va trebui să demonstreze </w:t>
      </w:r>
      <w:r w:rsidR="00DF4C51">
        <w:rPr>
          <w:rFonts w:cstheme="minorHAnsi"/>
        </w:rPr>
        <w:t xml:space="preserve">inclusiv </w:t>
      </w:r>
      <w:r w:rsidRPr="00412BA6">
        <w:rPr>
          <w:rFonts w:cstheme="minorHAnsi"/>
        </w:rPr>
        <w:t>îndeplinirea următoarelor criterii:</w:t>
      </w:r>
    </w:p>
    <w:p w14:paraId="79D5AC70" w14:textId="01E3B141" w:rsidR="00412BA6" w:rsidRPr="00412BA6" w:rsidRDefault="00412BA6" w:rsidP="00ED6415">
      <w:pPr>
        <w:spacing w:after="0" w:line="240" w:lineRule="auto"/>
        <w:jc w:val="both"/>
        <w:rPr>
          <w:rFonts w:cstheme="minorHAnsi"/>
        </w:rPr>
      </w:pPr>
      <w:r w:rsidRPr="00412BA6">
        <w:rPr>
          <w:rFonts w:cstheme="minorHAnsi"/>
        </w:rPr>
        <w:t>-</w:t>
      </w:r>
      <w:r w:rsidRPr="00412BA6">
        <w:rPr>
          <w:rFonts w:cstheme="minorHAnsi"/>
        </w:rPr>
        <w:tab/>
        <w:t>Respectarea condițiilor din art.73 din 1060</w:t>
      </w:r>
      <w:r w:rsidR="00DF4C51">
        <w:rPr>
          <w:rFonts w:cstheme="minorHAnsi"/>
        </w:rPr>
        <w:t>;</w:t>
      </w:r>
    </w:p>
    <w:p w14:paraId="15454D36" w14:textId="02B6D872" w:rsidR="00412BA6" w:rsidRPr="00412BA6" w:rsidRDefault="00412BA6" w:rsidP="00ED6415">
      <w:pPr>
        <w:spacing w:after="0" w:line="240" w:lineRule="auto"/>
        <w:jc w:val="both"/>
        <w:rPr>
          <w:rFonts w:cstheme="minorHAnsi"/>
        </w:rPr>
      </w:pPr>
      <w:r w:rsidRPr="00412BA6">
        <w:rPr>
          <w:rFonts w:cstheme="minorHAnsi"/>
        </w:rPr>
        <w:t>-</w:t>
      </w:r>
      <w:r w:rsidRPr="00412BA6">
        <w:rPr>
          <w:rFonts w:cstheme="minorHAnsi"/>
        </w:rPr>
        <w:tab/>
        <w:t>Respectarea principiului a nu prejudicia mediul în mod semnificativ</w:t>
      </w:r>
      <w:r w:rsidR="00DF4C51">
        <w:rPr>
          <w:rFonts w:cstheme="minorHAnsi"/>
        </w:rPr>
        <w:t>;</w:t>
      </w:r>
    </w:p>
    <w:p w14:paraId="1EAFC24C" w14:textId="73A1D8F6" w:rsidR="00412BA6" w:rsidRPr="00412BA6" w:rsidRDefault="00412BA6" w:rsidP="00ED6415">
      <w:pPr>
        <w:spacing w:after="0" w:line="240" w:lineRule="auto"/>
        <w:jc w:val="both"/>
        <w:rPr>
          <w:rFonts w:cstheme="minorHAnsi"/>
        </w:rPr>
      </w:pPr>
      <w:r w:rsidRPr="00412BA6">
        <w:rPr>
          <w:rFonts w:cstheme="minorHAnsi"/>
        </w:rPr>
        <w:t>-</w:t>
      </w:r>
      <w:r w:rsidRPr="00412BA6">
        <w:rPr>
          <w:rFonts w:cstheme="minorHAnsi"/>
        </w:rPr>
        <w:tab/>
        <w:t>Imunizarea la schimbările climatice</w:t>
      </w:r>
      <w:r w:rsidR="00DF4C51">
        <w:rPr>
          <w:rFonts w:cstheme="minorHAnsi"/>
        </w:rPr>
        <w:t>;</w:t>
      </w:r>
    </w:p>
    <w:p w14:paraId="3AE033E4" w14:textId="7DF4E2C5" w:rsidR="00412BA6" w:rsidRPr="00412BA6" w:rsidRDefault="00412BA6" w:rsidP="00ED6415">
      <w:pPr>
        <w:spacing w:after="0" w:line="240" w:lineRule="auto"/>
        <w:jc w:val="both"/>
        <w:rPr>
          <w:rFonts w:cstheme="minorHAnsi"/>
        </w:rPr>
      </w:pPr>
      <w:r w:rsidRPr="00412BA6">
        <w:rPr>
          <w:rFonts w:cstheme="minorHAnsi"/>
        </w:rPr>
        <w:t>-</w:t>
      </w:r>
      <w:r w:rsidRPr="00412BA6">
        <w:rPr>
          <w:rFonts w:cstheme="minorHAnsi"/>
        </w:rPr>
        <w:tab/>
        <w:t>Încadrarea inv</w:t>
      </w:r>
      <w:r w:rsidR="00C9111C">
        <w:rPr>
          <w:rFonts w:cstheme="minorHAnsi"/>
        </w:rPr>
        <w:t>e</w:t>
      </w:r>
      <w:r w:rsidRPr="00412BA6">
        <w:rPr>
          <w:rFonts w:cstheme="minorHAnsi"/>
        </w:rPr>
        <w:t xml:space="preserve">stițiilor în codurile de intervenție ce au asociate conditia de eficienta energetica în conformitate cu metodologia din </w:t>
      </w:r>
      <w:r w:rsidRPr="00E9351C">
        <w:rPr>
          <w:rFonts w:cstheme="minorHAnsi"/>
          <w:b/>
          <w:bCs/>
          <w:color w:val="0070C0"/>
        </w:rPr>
        <w:t>anexa 1</w:t>
      </w:r>
      <w:r w:rsidR="00C26BB3" w:rsidRPr="00E9351C">
        <w:rPr>
          <w:rFonts w:cstheme="minorHAnsi"/>
          <w:b/>
          <w:bCs/>
          <w:color w:val="0070C0"/>
        </w:rPr>
        <w:t>0</w:t>
      </w:r>
      <w:r w:rsidRPr="00E9351C">
        <w:rPr>
          <w:rFonts w:cstheme="minorHAnsi"/>
          <w:b/>
          <w:bCs/>
          <w:color w:val="0070C0"/>
        </w:rPr>
        <w:t xml:space="preserve"> la</w:t>
      </w:r>
      <w:r w:rsidRPr="00E9351C">
        <w:rPr>
          <w:rFonts w:cstheme="minorHAnsi"/>
          <w:color w:val="0070C0"/>
        </w:rPr>
        <w:t xml:space="preserve"> </w:t>
      </w:r>
      <w:r w:rsidRPr="00E9351C">
        <w:rPr>
          <w:rFonts w:cstheme="minorHAnsi"/>
          <w:b/>
          <w:bCs/>
          <w:color w:val="0070C0"/>
        </w:rPr>
        <w:t>prezentul ghid</w:t>
      </w:r>
      <w:r w:rsidR="00DF4C51" w:rsidRPr="00E9351C">
        <w:rPr>
          <w:rFonts w:cstheme="minorHAnsi"/>
          <w:b/>
          <w:bCs/>
          <w:color w:val="0070C0"/>
        </w:rPr>
        <w:t>.</w:t>
      </w:r>
    </w:p>
    <w:p w14:paraId="26766053" w14:textId="77777777" w:rsidR="00F30F11" w:rsidRDefault="00F30F11" w:rsidP="00F30F11">
      <w:pPr>
        <w:spacing w:after="0" w:line="240" w:lineRule="auto"/>
        <w:rPr>
          <w:rFonts w:cstheme="minorHAnsi"/>
        </w:rPr>
      </w:pPr>
    </w:p>
    <w:bookmarkEnd w:id="137"/>
    <w:bookmarkEnd w:id="138"/>
    <w:p w14:paraId="2329048C" w14:textId="59720EEF" w:rsidR="0022018A" w:rsidRPr="00A64E0B" w:rsidRDefault="0022018A" w:rsidP="0022018A">
      <w:pPr>
        <w:spacing w:after="0" w:line="240" w:lineRule="auto"/>
        <w:rPr>
          <w:rFonts w:cstheme="minorHAnsi"/>
        </w:rPr>
      </w:pPr>
      <w:r w:rsidRPr="00A64E0B">
        <w:rPr>
          <w:rFonts w:cstheme="minorHAnsi"/>
        </w:rPr>
        <w:t xml:space="preserve">Pentru detalierea acestor criterii va rugăm să consultați </w:t>
      </w:r>
      <w:r w:rsidRPr="00A64E0B">
        <w:rPr>
          <w:rFonts w:cstheme="minorHAnsi"/>
          <w:b/>
          <w:bCs/>
          <w:color w:val="0070C0"/>
        </w:rPr>
        <w:t>Anexa 4 la prezentul ghid</w:t>
      </w:r>
      <w:r w:rsidRPr="00A64E0B">
        <w:rPr>
          <w:rFonts w:cstheme="minorHAnsi"/>
          <w:color w:val="0070C0"/>
        </w:rPr>
        <w:t xml:space="preserve"> </w:t>
      </w:r>
    </w:p>
    <w:p w14:paraId="77A023C1" w14:textId="77777777" w:rsidR="0022018A" w:rsidRPr="00A64E0B" w:rsidRDefault="0022018A" w:rsidP="0022018A">
      <w:pPr>
        <w:spacing w:after="0" w:line="240" w:lineRule="auto"/>
        <w:jc w:val="both"/>
        <w:rPr>
          <w:rFonts w:cstheme="minorHAnsi"/>
          <w:color w:val="FF0000"/>
        </w:rPr>
      </w:pPr>
    </w:p>
    <w:p w14:paraId="4D9207B1" w14:textId="56D9E927" w:rsidR="000E0B72" w:rsidRDefault="000E0B72" w:rsidP="00ED6415">
      <w:pPr>
        <w:pStyle w:val="Heading2"/>
        <w:numPr>
          <w:ilvl w:val="1"/>
          <w:numId w:val="84"/>
        </w:numPr>
      </w:pPr>
      <w:bookmarkStart w:id="139" w:name="_Toc141081393"/>
      <w:bookmarkStart w:id="140" w:name="_Toc141081394"/>
      <w:bookmarkStart w:id="141" w:name="_Toc141081395"/>
      <w:bookmarkStart w:id="142" w:name="_Toc141081396"/>
      <w:bookmarkStart w:id="143" w:name="_Toc141081397"/>
      <w:bookmarkStart w:id="144" w:name="_Toc141081398"/>
      <w:bookmarkStart w:id="145" w:name="_Toc141081399"/>
      <w:bookmarkStart w:id="146" w:name="_Toc141081400"/>
      <w:bookmarkStart w:id="147" w:name="_Toc141081401"/>
      <w:bookmarkStart w:id="148" w:name="_Toc141081402"/>
      <w:bookmarkStart w:id="149" w:name="_Toc141081403"/>
      <w:bookmarkStart w:id="150" w:name="_Toc141081404"/>
      <w:bookmarkStart w:id="151" w:name="_Toc141081405"/>
      <w:bookmarkStart w:id="152" w:name="_Toc141081406"/>
      <w:bookmarkStart w:id="153" w:name="_Toc141081407"/>
      <w:bookmarkStart w:id="154" w:name="_Toc141081408"/>
      <w:bookmarkStart w:id="155" w:name="_Toc141081409"/>
      <w:bookmarkStart w:id="156" w:name="_Toc141081410"/>
      <w:bookmarkStart w:id="157" w:name="_Toc141081411"/>
      <w:bookmarkStart w:id="158" w:name="_Toc141081412"/>
      <w:bookmarkStart w:id="159" w:name="_Toc141081413"/>
      <w:bookmarkStart w:id="160" w:name="_Toc141081414"/>
      <w:bookmarkStart w:id="161" w:name="_Toc141081415"/>
      <w:bookmarkStart w:id="162" w:name="_Toc141081416"/>
      <w:bookmarkStart w:id="163" w:name="_Toc141081417"/>
      <w:bookmarkStart w:id="164" w:name="_Toc141081418"/>
      <w:bookmarkStart w:id="165" w:name="_Toc141081419"/>
      <w:bookmarkStart w:id="166" w:name="_Toc141081420"/>
      <w:bookmarkStart w:id="167" w:name="_Toc141081421"/>
      <w:bookmarkStart w:id="168" w:name="_Toc141081422"/>
      <w:bookmarkStart w:id="169" w:name="_Toc141081423"/>
      <w:bookmarkStart w:id="170" w:name="_Toc141081424"/>
      <w:bookmarkStart w:id="171" w:name="_Toc141081425"/>
      <w:bookmarkStart w:id="172" w:name="_Toc141081426"/>
      <w:bookmarkStart w:id="173" w:name="_Toc141081427"/>
      <w:bookmarkStart w:id="174" w:name="_Toc141081428"/>
      <w:bookmarkStart w:id="175" w:name="_Toc141081429"/>
      <w:bookmarkStart w:id="176" w:name="_Toc141081430"/>
      <w:bookmarkStart w:id="177" w:name="_Toc141081431"/>
      <w:bookmarkStart w:id="178" w:name="_Toc141442848"/>
      <w:bookmarkStart w:id="179" w:name="_Hlk13454502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A64E0B">
        <w:t>Aplicarea pragului de calitate</w:t>
      </w:r>
      <w:bookmarkEnd w:id="178"/>
      <w:r w:rsidRPr="00A64E0B">
        <w:t xml:space="preserve"> </w:t>
      </w:r>
    </w:p>
    <w:p w14:paraId="60626D25" w14:textId="2D0854FA" w:rsidR="003C6702" w:rsidRPr="003C6702" w:rsidRDefault="003C6702" w:rsidP="00ED6415">
      <w:r w:rsidRPr="003C6702">
        <w:t>Nu se aplică</w:t>
      </w:r>
    </w:p>
    <w:p w14:paraId="44388C65" w14:textId="33F1F5BC" w:rsidR="000E0B72" w:rsidRDefault="000E0B72" w:rsidP="00C5068A">
      <w:pPr>
        <w:pStyle w:val="Heading2"/>
        <w:numPr>
          <w:ilvl w:val="1"/>
          <w:numId w:val="60"/>
        </w:numPr>
      </w:pPr>
      <w:bookmarkStart w:id="180" w:name="_Toc141081433"/>
      <w:bookmarkStart w:id="181" w:name="_Toc141081434"/>
      <w:bookmarkStart w:id="182" w:name="_Toc141081435"/>
      <w:bookmarkStart w:id="183" w:name="_Toc141081436"/>
      <w:bookmarkStart w:id="184" w:name="_Toc141442849"/>
      <w:bookmarkEnd w:id="180"/>
      <w:bookmarkEnd w:id="181"/>
      <w:bookmarkEnd w:id="182"/>
      <w:bookmarkEnd w:id="183"/>
      <w:r w:rsidRPr="00A64E0B">
        <w:t>Aplicarea pragului de excelență</w:t>
      </w:r>
      <w:bookmarkEnd w:id="184"/>
      <w:r w:rsidRPr="00A64E0B">
        <w:t xml:space="preserve"> </w:t>
      </w:r>
    </w:p>
    <w:p w14:paraId="39D855AE" w14:textId="3E0ACDFE" w:rsidR="00AE27F3" w:rsidRPr="00AE27F3" w:rsidRDefault="00AE27F3" w:rsidP="001C3EF5">
      <w:r w:rsidRPr="00AE27F3">
        <w:t>Nu se aplică.</w:t>
      </w:r>
    </w:p>
    <w:p w14:paraId="21D17731" w14:textId="210D56D0" w:rsidR="000E0B72" w:rsidRPr="00A64E0B" w:rsidRDefault="000E0B72" w:rsidP="00C5068A">
      <w:pPr>
        <w:pStyle w:val="Heading2"/>
        <w:numPr>
          <w:ilvl w:val="1"/>
          <w:numId w:val="60"/>
        </w:numPr>
      </w:pPr>
      <w:bookmarkStart w:id="185" w:name="_Toc141081438"/>
      <w:bookmarkStart w:id="186" w:name="_Toc141442850"/>
      <w:bookmarkEnd w:id="185"/>
      <w:r w:rsidRPr="00A64E0B">
        <w:lastRenderedPageBreak/>
        <w:t>Notificarea rezultatului evaluării tehnice și financiare.</w:t>
      </w:r>
      <w:bookmarkEnd w:id="186"/>
      <w:r w:rsidRPr="00A64E0B">
        <w:tab/>
      </w:r>
    </w:p>
    <w:p w14:paraId="696D9A98" w14:textId="77777777" w:rsidR="0022018A" w:rsidRPr="00A64E0B" w:rsidRDefault="0022018A" w:rsidP="009A69F2">
      <w:pPr>
        <w:spacing w:after="0" w:line="240" w:lineRule="auto"/>
        <w:jc w:val="both"/>
        <w:rPr>
          <w:rFonts w:cstheme="minorHAnsi"/>
          <w:color w:val="231F20"/>
        </w:rPr>
      </w:pPr>
    </w:p>
    <w:p w14:paraId="60DCE730" w14:textId="44DC5E0D" w:rsidR="0022018A" w:rsidRPr="00A64E0B" w:rsidRDefault="00B11AB3" w:rsidP="00B11AB3">
      <w:pPr>
        <w:jc w:val="both"/>
        <w:rPr>
          <w:rFonts w:cstheme="minorHAnsi"/>
          <w:b/>
          <w:bCs/>
          <w:iCs/>
          <w:color w:val="0070C0"/>
        </w:rPr>
      </w:pPr>
      <w:r w:rsidRPr="00A64E0B">
        <w:rPr>
          <w:rFonts w:cstheme="minorHAnsi"/>
          <w:iCs/>
        </w:rPr>
        <w:t xml:space="preserve">Rezultatele evaluării tehnice și financiare se comunică solicitantului, electronic, prin intermediul sistemului informatic MySMIS2021/SMIS2021+. A se vedea </w:t>
      </w:r>
      <w:r w:rsidRPr="00A64E0B">
        <w:rPr>
          <w:rFonts w:cstheme="minorHAnsi"/>
          <w:b/>
          <w:bCs/>
          <w:iCs/>
          <w:color w:val="0070C0"/>
        </w:rPr>
        <w:t>secțiunea 8.4 din prezentul ghid.</w:t>
      </w:r>
    </w:p>
    <w:p w14:paraId="2D8124F4" w14:textId="043FC3CE" w:rsidR="00566CCA" w:rsidRPr="00A64E0B" w:rsidRDefault="000E0B72" w:rsidP="00E5096A">
      <w:pPr>
        <w:pStyle w:val="Heading2"/>
      </w:pPr>
      <w:bookmarkStart w:id="187" w:name="_Toc141442851"/>
      <w:r w:rsidRPr="00A64E0B">
        <w:t>8</w:t>
      </w:r>
      <w:r w:rsidR="00566CCA" w:rsidRPr="00A64E0B">
        <w:t>.</w:t>
      </w:r>
      <w:r w:rsidRPr="00A64E0B">
        <w:t>8</w:t>
      </w:r>
      <w:r w:rsidR="00566CCA" w:rsidRPr="00A64E0B">
        <w:t>.</w:t>
      </w:r>
      <w:r w:rsidR="00566CCA" w:rsidRPr="00A64E0B">
        <w:tab/>
        <w:t>Contestații</w:t>
      </w:r>
      <w:bookmarkEnd w:id="187"/>
      <w:r w:rsidR="00566CCA" w:rsidRPr="00A64E0B">
        <w:tab/>
      </w:r>
    </w:p>
    <w:p w14:paraId="40829F07" w14:textId="484EDF58" w:rsidR="00552056" w:rsidRPr="00A64E0B" w:rsidRDefault="00552056" w:rsidP="003D4C89">
      <w:pPr>
        <w:spacing w:after="0" w:line="240" w:lineRule="auto"/>
        <w:jc w:val="both"/>
        <w:rPr>
          <w:rFonts w:cstheme="minorHAnsi"/>
        </w:rPr>
      </w:pPr>
    </w:p>
    <w:p w14:paraId="14DB12A8" w14:textId="646D07F5" w:rsidR="00552056" w:rsidRPr="003D4C89" w:rsidRDefault="00552056" w:rsidP="003D4C89">
      <w:pPr>
        <w:spacing w:after="0" w:line="240" w:lineRule="auto"/>
        <w:jc w:val="both"/>
        <w:rPr>
          <w:rFonts w:cstheme="minorHAnsi"/>
        </w:rPr>
      </w:pPr>
      <w:bookmarkStart w:id="188" w:name="_Hlk133414351"/>
      <w:r w:rsidRPr="003D4C89">
        <w:rPr>
          <w:rFonts w:cstheme="minorHAnsi"/>
        </w:rPr>
        <w:t xml:space="preserve">Rezultatele etapelor procesului de evaluare, selecție, contractare sunt aduse la cunoștința solicitantului prin aplicația informatică </w:t>
      </w:r>
      <w:bookmarkStart w:id="189" w:name="_Hlk141434208"/>
      <w:r w:rsidRPr="003D4C89">
        <w:rPr>
          <w:rFonts w:cstheme="minorHAnsi"/>
        </w:rPr>
        <w:t>MySMIS2021/SMIS2021+</w:t>
      </w:r>
      <w:bookmarkEnd w:id="189"/>
      <w:r w:rsidRPr="003D4C89">
        <w:rPr>
          <w:rFonts w:cstheme="minorHAnsi"/>
        </w:rPr>
        <w:t xml:space="preserve">. În cazul în care </w:t>
      </w:r>
      <w:r w:rsidR="006537D7" w:rsidRPr="003D4C89">
        <w:rPr>
          <w:rFonts w:cstheme="minorHAnsi"/>
        </w:rPr>
        <w:t xml:space="preserve">solicitantul </w:t>
      </w:r>
      <w:r w:rsidRPr="003D4C89">
        <w:rPr>
          <w:rFonts w:cstheme="minorHAnsi"/>
        </w:rPr>
        <w:t xml:space="preserve">este nemultumit de rezultatul aferent oricărei etape </w:t>
      </w:r>
      <w:r w:rsidR="006537D7" w:rsidRPr="003D4C89">
        <w:rPr>
          <w:rFonts w:cstheme="minorHAnsi"/>
        </w:rPr>
        <w:t>poate formula contestație pe cale administrativă în termen de 30 de zile calendaristice, calculat de la data comunicării acestuia prin intermediul sistemului informatic MySMIS2021/SMIS2021+.</w:t>
      </w:r>
      <w:r w:rsidR="006537D7" w:rsidRPr="003D4C89" w:rsidDel="006537D7">
        <w:rPr>
          <w:rFonts w:cstheme="minorHAnsi"/>
        </w:rPr>
        <w:t xml:space="preserve"> </w:t>
      </w:r>
    </w:p>
    <w:p w14:paraId="362270D5" w14:textId="4FAE7B3C" w:rsidR="00552056" w:rsidRPr="003D4C89" w:rsidRDefault="00552056" w:rsidP="003D4C89">
      <w:pPr>
        <w:spacing w:after="0" w:line="240" w:lineRule="auto"/>
        <w:jc w:val="both"/>
        <w:rPr>
          <w:rFonts w:cstheme="minorHAnsi"/>
        </w:rPr>
      </w:pPr>
    </w:p>
    <w:p w14:paraId="73BA80F0" w14:textId="3737632A" w:rsidR="00552056" w:rsidRPr="003D4C89" w:rsidRDefault="00552056" w:rsidP="003D4C89">
      <w:pPr>
        <w:spacing w:after="0" w:line="240" w:lineRule="auto"/>
        <w:jc w:val="both"/>
        <w:rPr>
          <w:rFonts w:cstheme="minorHAnsi"/>
        </w:rPr>
      </w:pPr>
      <w:r w:rsidRPr="003D4C89">
        <w:rPr>
          <w:rFonts w:cstheme="minorHAnsi"/>
        </w:rPr>
        <w:t xml:space="preserve">Contestația se </w:t>
      </w:r>
      <w:r w:rsidR="00747980" w:rsidRPr="003D4C89">
        <w:rPr>
          <w:rFonts w:cstheme="minorHAnsi"/>
        </w:rPr>
        <w:t>transmite/depune de către reprezen</w:t>
      </w:r>
      <w:r w:rsidR="00797FC6" w:rsidRPr="003D4C89">
        <w:rPr>
          <w:rFonts w:cstheme="minorHAnsi"/>
        </w:rPr>
        <w:t>ta</w:t>
      </w:r>
      <w:r w:rsidR="00747980" w:rsidRPr="003D4C89">
        <w:rPr>
          <w:rFonts w:cstheme="minorHAnsi"/>
        </w:rPr>
        <w:t>ntul legal al solicitantului sau persoana împuternicită expres în acest sens.</w:t>
      </w:r>
    </w:p>
    <w:p w14:paraId="79DB9841" w14:textId="77777777" w:rsidR="00552056" w:rsidRPr="003D4C89" w:rsidRDefault="00552056" w:rsidP="003D4C89">
      <w:pPr>
        <w:spacing w:after="0" w:line="240" w:lineRule="auto"/>
        <w:jc w:val="both"/>
        <w:rPr>
          <w:rFonts w:cstheme="minorHAnsi"/>
        </w:rPr>
      </w:pPr>
    </w:p>
    <w:p w14:paraId="79D9F387" w14:textId="6AE724FB" w:rsidR="00552056" w:rsidRPr="003D4C89" w:rsidRDefault="00552056" w:rsidP="003D4C89">
      <w:pPr>
        <w:spacing w:after="0" w:line="240" w:lineRule="auto"/>
        <w:jc w:val="both"/>
        <w:rPr>
          <w:rFonts w:cstheme="minorHAnsi"/>
        </w:rPr>
      </w:pPr>
      <w:r w:rsidRPr="003D4C89">
        <w:rPr>
          <w:rFonts w:cstheme="minorHAnsi"/>
        </w:rPr>
        <w:t>Contestația trebuie să cuprindă, cel puțin următoarele elemente:</w:t>
      </w:r>
    </w:p>
    <w:p w14:paraId="47127564" w14:textId="1DFADC45" w:rsidR="00552056" w:rsidRPr="003D4C89" w:rsidRDefault="00552056" w:rsidP="003D4C89">
      <w:pPr>
        <w:spacing w:after="0" w:line="240" w:lineRule="auto"/>
        <w:ind w:firstLine="708"/>
        <w:jc w:val="both"/>
        <w:rPr>
          <w:rFonts w:cstheme="minorHAnsi"/>
        </w:rPr>
      </w:pPr>
      <w:r w:rsidRPr="003D4C89">
        <w:rPr>
          <w:rFonts w:cstheme="minorHAnsi"/>
        </w:rPr>
        <w:t xml:space="preserve">- </w:t>
      </w:r>
      <w:r w:rsidR="002B0856" w:rsidRPr="003D4C89">
        <w:rPr>
          <w:rFonts w:cstheme="minorHAnsi"/>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r w:rsidRPr="003D4C89">
        <w:rPr>
          <w:rFonts w:cstheme="minorHAnsi"/>
        </w:rPr>
        <w:t>- datele de identificare ale reprezentantului legal al solicitantului;</w:t>
      </w:r>
    </w:p>
    <w:p w14:paraId="402D095B" w14:textId="7D394B85" w:rsidR="002B0856" w:rsidRPr="003D4C89" w:rsidRDefault="002B0856" w:rsidP="003D4C89">
      <w:pPr>
        <w:spacing w:after="0" w:line="240" w:lineRule="auto"/>
        <w:ind w:firstLine="708"/>
        <w:jc w:val="both"/>
        <w:rPr>
          <w:rFonts w:cstheme="minorHAnsi"/>
        </w:rPr>
      </w:pPr>
      <w:r w:rsidRPr="003D4C89">
        <w:rPr>
          <w:rFonts w:cstheme="minorHAnsi"/>
        </w:rPr>
        <w:t xml:space="preserve"> - obiectul contestației</w:t>
      </w:r>
    </w:p>
    <w:p w14:paraId="2A2E5D17" w14:textId="3BE10BE6" w:rsidR="00552056" w:rsidRPr="003D4C89" w:rsidRDefault="00552056" w:rsidP="003D4C89">
      <w:pPr>
        <w:spacing w:after="0" w:line="240" w:lineRule="auto"/>
        <w:ind w:firstLine="708"/>
        <w:jc w:val="both"/>
        <w:rPr>
          <w:rFonts w:cstheme="minorHAnsi"/>
        </w:rPr>
      </w:pPr>
      <w:r w:rsidRPr="003D4C89">
        <w:rPr>
          <w:rFonts w:cstheme="minorHAnsi"/>
        </w:rPr>
        <w:t xml:space="preserve">- </w:t>
      </w:r>
      <w:r w:rsidR="002B0856" w:rsidRPr="003D4C89">
        <w:rPr>
          <w:rFonts w:cstheme="minorHAnsi"/>
        </w:rPr>
        <w:t>criteriul/criteriile contestat(e)</w:t>
      </w:r>
      <w:r w:rsidR="00330447" w:rsidRPr="003D4C89">
        <w:rPr>
          <w:rFonts w:cstheme="minorHAnsi"/>
        </w:rPr>
        <w:t xml:space="preserve"> (acolo unde este cazul)</w:t>
      </w:r>
      <w:r w:rsidR="002B0856" w:rsidRPr="003D4C89">
        <w:rPr>
          <w:rFonts w:cstheme="minorHAnsi"/>
        </w:rPr>
        <w:t xml:space="preserve">; </w:t>
      </w:r>
    </w:p>
    <w:p w14:paraId="4FB5F413" w14:textId="5C93A1D9" w:rsidR="00552056" w:rsidRPr="003D4C89" w:rsidRDefault="00552056" w:rsidP="003D4C89">
      <w:pPr>
        <w:spacing w:after="0" w:line="240" w:lineRule="auto"/>
        <w:ind w:firstLine="708"/>
        <w:jc w:val="both"/>
        <w:rPr>
          <w:rFonts w:cstheme="minorHAnsi"/>
        </w:rPr>
      </w:pPr>
      <w:r w:rsidRPr="003D4C89">
        <w:rPr>
          <w:rFonts w:cstheme="minorHAnsi"/>
        </w:rPr>
        <w:t xml:space="preserve">- </w:t>
      </w:r>
      <w:r w:rsidR="002B0856" w:rsidRPr="003D4C89">
        <w:rPr>
          <w:rFonts w:cstheme="minorHAnsi"/>
        </w:rPr>
        <w:t>motivele de fapt și de drept pe care se întemeiază contestația, detaliate pentru fiecare criteriu de evaluare și selecție în parte contestat</w:t>
      </w:r>
      <w:r w:rsidRPr="003D4C89">
        <w:rPr>
          <w:rFonts w:cstheme="minorHAnsi"/>
        </w:rPr>
        <w:t>;</w:t>
      </w:r>
    </w:p>
    <w:p w14:paraId="12616A00" w14:textId="77777777" w:rsidR="00552056" w:rsidRPr="003D4C89" w:rsidRDefault="00552056" w:rsidP="003D4C89">
      <w:pPr>
        <w:spacing w:after="0" w:line="240" w:lineRule="auto"/>
        <w:ind w:firstLine="708"/>
        <w:jc w:val="both"/>
        <w:rPr>
          <w:rFonts w:cstheme="minorHAnsi"/>
        </w:rPr>
      </w:pPr>
      <w:r w:rsidRPr="003D4C89">
        <w:rPr>
          <w:rFonts w:cstheme="minorHAnsi"/>
        </w:rPr>
        <w:t>- semnătura reprezentantului legal/împuternicit al solicitantului;</w:t>
      </w:r>
    </w:p>
    <w:p w14:paraId="0C1EDFD2" w14:textId="77777777" w:rsidR="003D4C89" w:rsidRDefault="003D4C89" w:rsidP="003D4C89">
      <w:pPr>
        <w:spacing w:after="0" w:line="240" w:lineRule="auto"/>
        <w:jc w:val="both"/>
        <w:rPr>
          <w:rFonts w:cstheme="minorHAnsi"/>
        </w:rPr>
      </w:pPr>
    </w:p>
    <w:p w14:paraId="3E2C4775" w14:textId="48053DC1" w:rsidR="00552056" w:rsidRPr="003D4C89" w:rsidRDefault="00552056" w:rsidP="003D4C89">
      <w:pPr>
        <w:spacing w:after="0" w:line="240" w:lineRule="auto"/>
        <w:jc w:val="both"/>
        <w:rPr>
          <w:rFonts w:cstheme="minorHAnsi"/>
        </w:rPr>
      </w:pPr>
      <w:r w:rsidRPr="003D4C89">
        <w:rPr>
          <w:rFonts w:cstheme="minorHAnsi"/>
        </w:rPr>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w:t>
      </w:r>
      <w:r w:rsidR="002B0856" w:rsidRPr="003D4C89">
        <w:rPr>
          <w:rFonts w:cstheme="minorHAnsi"/>
        </w:rPr>
        <w:t>conducătorului autorității de management</w:t>
      </w:r>
      <w:r w:rsidRPr="003D4C89">
        <w:rPr>
          <w:rFonts w:cstheme="minorHAnsi"/>
        </w:rPr>
        <w:t xml:space="preserve">. </w:t>
      </w:r>
    </w:p>
    <w:p w14:paraId="5CCA917A" w14:textId="77777777" w:rsidR="00552056" w:rsidRPr="003D4C89" w:rsidRDefault="00552056" w:rsidP="003D4C89">
      <w:pPr>
        <w:spacing w:after="0" w:line="240" w:lineRule="auto"/>
        <w:jc w:val="both"/>
        <w:rPr>
          <w:rFonts w:cstheme="minorHAnsi"/>
        </w:rPr>
      </w:pPr>
    </w:p>
    <w:p w14:paraId="43BE3BF4" w14:textId="0CC3CFA4" w:rsidR="00552056" w:rsidRPr="003D4C89" w:rsidRDefault="002B0856" w:rsidP="003D4C89">
      <w:pPr>
        <w:spacing w:after="0" w:line="240" w:lineRule="auto"/>
        <w:jc w:val="both"/>
        <w:rPr>
          <w:rFonts w:cstheme="minorHAnsi"/>
        </w:rPr>
      </w:pPr>
      <w:r w:rsidRPr="003D4C89">
        <w:rPr>
          <w:rFonts w:cstheme="minorHAnsi"/>
        </w:rPr>
        <w:t>Comitetul de soluționare a contestațiilor soluționează contestația în termen de 30 de zile calendaristice de la data înregistrării acesteia</w:t>
      </w:r>
      <w:r w:rsidR="002253E2">
        <w:rPr>
          <w:rFonts w:cstheme="minorHAnsi"/>
        </w:rPr>
        <w:t xml:space="preserve"> în sistemul informatic </w:t>
      </w:r>
      <w:r w:rsidR="002253E2" w:rsidRPr="002253E2">
        <w:rPr>
          <w:rFonts w:cstheme="minorHAnsi"/>
        </w:rPr>
        <w:t>MySMIS2021/SMIS2021+</w:t>
      </w:r>
      <w:r w:rsidRPr="003D4C89">
        <w:rPr>
          <w:rFonts w:cstheme="minorHAnsi"/>
        </w:rPr>
        <w:t xml:space="preserve"> și emite o decizie motivată, care se comunică solicitantului prin grija autorității de management/organismului intermediar, electronic, prin intermediul sistemului informatic MySMIS2021/ SMIS2021+.</w:t>
      </w:r>
      <w:r w:rsidR="00552056" w:rsidRPr="003D4C89">
        <w:rPr>
          <w:rFonts w:cstheme="minorHAnsi"/>
        </w:rPr>
        <w:t>;</w:t>
      </w:r>
    </w:p>
    <w:p w14:paraId="2C9CCA0E" w14:textId="77777777" w:rsidR="00552056" w:rsidRPr="003D4C89" w:rsidRDefault="00552056" w:rsidP="003D4C89">
      <w:pPr>
        <w:spacing w:after="0" w:line="240" w:lineRule="auto"/>
        <w:jc w:val="both"/>
        <w:rPr>
          <w:rFonts w:cstheme="minorHAnsi"/>
        </w:rPr>
      </w:pPr>
    </w:p>
    <w:p w14:paraId="06E9DE05" w14:textId="4C2B6B61" w:rsidR="00797FC6" w:rsidRDefault="00797FC6" w:rsidP="003D4C89">
      <w:pPr>
        <w:spacing w:after="0" w:line="240" w:lineRule="auto"/>
        <w:jc w:val="both"/>
        <w:rPr>
          <w:rFonts w:cstheme="minorHAnsi"/>
          <w:bCs/>
        </w:rPr>
      </w:pPr>
      <w:r w:rsidRPr="003D4C89">
        <w:rPr>
          <w:rFonts w:cstheme="minorHAnsi"/>
        </w:rPr>
        <w:t xml:space="preserve">Decizia </w:t>
      </w:r>
      <w:r w:rsidRPr="003D4C89">
        <w:rPr>
          <w:rFonts w:cstheme="minorHAnsi"/>
          <w:bCs/>
        </w:rPr>
        <w:t>Comitetul de soluționare a contestațiilor</w:t>
      </w:r>
      <w:r w:rsidRPr="003D4C89">
        <w:rPr>
          <w:rFonts w:cstheme="minorHAnsi"/>
        </w:rPr>
        <w:t xml:space="preserve"> este finală, iar contestatarul nu mai poate înainta la AMPDD o nouă contestație pe marginea aceluiași subiect. </w:t>
      </w:r>
      <w:r w:rsidRPr="003D4C89">
        <w:rPr>
          <w:rFonts w:cstheme="minorHAnsi"/>
          <w:bCs/>
        </w:rPr>
        <w:t>Împotriva soluției stabilite prin decizie de către Comitetul de soluționare a contestațiilor</w:t>
      </w:r>
      <w:r w:rsidR="002B0856" w:rsidRPr="003D4C89">
        <w:rPr>
          <w:rFonts w:cstheme="minorHAnsi"/>
          <w:bCs/>
        </w:rPr>
        <w:t xml:space="preserve"> </w:t>
      </w:r>
      <w:r w:rsidR="002B0856" w:rsidRPr="003D4C89">
        <w:rPr>
          <w:rFonts w:cstheme="minorHAnsi"/>
        </w:rPr>
        <w:t>solicitantul se poate adresa instanței de contencios administrativ, în conformitate cu prevederile art. 8 din Legea contenciosului administrativ nr. 554/2004, cu modificările și completările ulterioare.</w:t>
      </w:r>
    </w:p>
    <w:p w14:paraId="38C33B56" w14:textId="77777777" w:rsidR="003D4C89" w:rsidRPr="003D4C89" w:rsidRDefault="003D4C89" w:rsidP="003D4C89">
      <w:pPr>
        <w:spacing w:after="0" w:line="240" w:lineRule="auto"/>
        <w:jc w:val="both"/>
        <w:rPr>
          <w:rFonts w:cstheme="minorHAnsi"/>
          <w:bCs/>
        </w:rPr>
      </w:pPr>
    </w:p>
    <w:p w14:paraId="63700441" w14:textId="37A5AE2B" w:rsidR="00797FC6" w:rsidRPr="003D4C89" w:rsidRDefault="00797FC6" w:rsidP="003D4C89">
      <w:pPr>
        <w:spacing w:after="0" w:line="240" w:lineRule="auto"/>
        <w:jc w:val="both"/>
        <w:rPr>
          <w:rFonts w:cstheme="minorHAnsi"/>
        </w:rPr>
      </w:pPr>
      <w:r w:rsidRPr="003D4C89">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14EDF3C0" w14:textId="77777777" w:rsidR="003D4C89" w:rsidRDefault="003D4C89" w:rsidP="003D4C89">
      <w:pPr>
        <w:spacing w:after="0" w:line="240" w:lineRule="auto"/>
        <w:jc w:val="both"/>
        <w:rPr>
          <w:rFonts w:cstheme="minorHAnsi"/>
        </w:rPr>
      </w:pPr>
    </w:p>
    <w:p w14:paraId="503AAD2C" w14:textId="732269C6" w:rsidR="00330447" w:rsidRPr="003D4C89" w:rsidRDefault="004E632D" w:rsidP="003D4C89">
      <w:pPr>
        <w:spacing w:after="0" w:line="240" w:lineRule="auto"/>
        <w:jc w:val="both"/>
        <w:rPr>
          <w:rFonts w:cstheme="minorHAnsi"/>
        </w:rPr>
      </w:pPr>
      <w:r w:rsidRPr="003D4C89">
        <w:rPr>
          <w:rFonts w:cstheme="minorHAnsi"/>
        </w:rPr>
        <w:lastRenderedPageBreak/>
        <w:t xml:space="preserve">În cazul admiterii contestației ca rezultat al reevaluării tehnice și financiare, autoritatea de management/organismul intermediar, după caz, procedează la inițierea etapei de </w:t>
      </w:r>
      <w:r w:rsidR="001E6EB5">
        <w:rPr>
          <w:rFonts w:cstheme="minorHAnsi"/>
        </w:rPr>
        <w:t>semnare a actului adițional</w:t>
      </w:r>
      <w:r w:rsidRPr="003D4C89">
        <w:rPr>
          <w:rFonts w:cstheme="minorHAnsi"/>
        </w:rPr>
        <w:t>, având în vedere considerentele deciziei de soluționare a contestației.</w:t>
      </w:r>
      <w:r w:rsidR="001E6EB5">
        <w:rPr>
          <w:rFonts w:cstheme="minorHAnsi"/>
        </w:rPr>
        <w:t xml:space="preserve"> </w:t>
      </w:r>
      <w:r w:rsidR="00330447" w:rsidRPr="003D4C89">
        <w:rPr>
          <w:rFonts w:cstheme="minorHAnsi"/>
        </w:rPr>
        <w:t xml:space="preserve">În cazul admiterii contestației ca rezultat al reverificării modului de îndeplinire a condițiilor de eligibilitate, în urma etapei de </w:t>
      </w:r>
      <w:r w:rsidR="001E6EB5">
        <w:rPr>
          <w:rFonts w:cstheme="minorHAnsi"/>
        </w:rPr>
        <w:t>semnare a actului adițional</w:t>
      </w:r>
      <w:r w:rsidR="00330447" w:rsidRPr="003D4C89">
        <w:rPr>
          <w:rFonts w:cstheme="minorHAnsi"/>
        </w:rPr>
        <w:t xml:space="preserve">, autoritatea de management procedează semnarea </w:t>
      </w:r>
      <w:r w:rsidR="001E6EB5">
        <w:rPr>
          <w:rFonts w:cstheme="minorHAnsi"/>
        </w:rPr>
        <w:t xml:space="preserve">actului adițional la </w:t>
      </w:r>
      <w:r w:rsidR="00330447" w:rsidRPr="003D4C89">
        <w:rPr>
          <w:rFonts w:cstheme="minorHAnsi"/>
        </w:rPr>
        <w:t>contractul de finanțare, având în vedere considerentele deciziei de soluționare a contestației.</w:t>
      </w:r>
    </w:p>
    <w:p w14:paraId="6FABE19B" w14:textId="77777777" w:rsidR="00330447" w:rsidRPr="00A64E0B" w:rsidRDefault="00330447" w:rsidP="005F6C86">
      <w:pPr>
        <w:jc w:val="both"/>
        <w:rPr>
          <w:rFonts w:cstheme="minorHAnsi"/>
          <w:i/>
        </w:rPr>
      </w:pPr>
      <w:bookmarkStart w:id="190" w:name="_Hlk134545104"/>
      <w:bookmarkEnd w:id="188"/>
    </w:p>
    <w:p w14:paraId="4E736D19" w14:textId="66BB29F8" w:rsidR="00566CCA" w:rsidRPr="00A64E0B" w:rsidRDefault="00DA5A51" w:rsidP="00C5068A">
      <w:pPr>
        <w:pStyle w:val="Heading2"/>
        <w:numPr>
          <w:ilvl w:val="1"/>
          <w:numId w:val="61"/>
        </w:numPr>
      </w:pPr>
      <w:bookmarkStart w:id="191" w:name="_Toc141442852"/>
      <w:bookmarkEnd w:id="179"/>
      <w:r>
        <w:t>Î</w:t>
      </w:r>
      <w:r w:rsidR="00352335" w:rsidRPr="00A64E0B">
        <w:t>ncheierea actului adițional pentru proiectele pentru care se aplica mecanismul de la art. I din OUG 109/2022, cu modificările și completările ulterioare</w:t>
      </w:r>
      <w:bookmarkEnd w:id="191"/>
      <w:r w:rsidR="00566CCA" w:rsidRPr="00A64E0B">
        <w:tab/>
      </w:r>
    </w:p>
    <w:p w14:paraId="6DE50352" w14:textId="3BBD3679" w:rsidR="00552056" w:rsidRPr="00A64E0B" w:rsidRDefault="00552056" w:rsidP="00552056">
      <w:pPr>
        <w:spacing w:after="0" w:line="240" w:lineRule="auto"/>
        <w:jc w:val="both"/>
        <w:rPr>
          <w:rFonts w:cstheme="minorHAnsi"/>
        </w:rPr>
      </w:pPr>
    </w:p>
    <w:p w14:paraId="27F470D1" w14:textId="722E27E8" w:rsidR="003D28C2" w:rsidRPr="003D4C89" w:rsidRDefault="005E5A9B" w:rsidP="003D28C2">
      <w:pPr>
        <w:spacing w:after="0" w:line="240" w:lineRule="auto"/>
        <w:jc w:val="both"/>
        <w:rPr>
          <w:rFonts w:cstheme="minorHAnsi"/>
        </w:rPr>
      </w:pPr>
      <w:bookmarkStart w:id="192" w:name="_Hlk133410502"/>
      <w:r w:rsidRPr="003D4C89">
        <w:rPr>
          <w:rFonts w:cstheme="minorHAnsi"/>
        </w:rPr>
        <w:t xml:space="preserve">Intrarea în etapa de </w:t>
      </w:r>
      <w:r w:rsidR="002C0805" w:rsidRPr="002C0805">
        <w:rPr>
          <w:rFonts w:cstheme="minorHAnsi"/>
        </w:rPr>
        <w:t xml:space="preserve">încheierea actului adițional </w:t>
      </w:r>
      <w:r w:rsidRPr="003D4C89">
        <w:rPr>
          <w:rFonts w:cstheme="minorHAnsi"/>
        </w:rPr>
        <w:t xml:space="preserve">este adusă la cunoștința solicitantului prin aplicația informatică MySMIS2021/SMIS2021+. Solicitanții ale căror cereri de finanțare au îndeplinit condițiile prevăzute de prezentul ghid și ale căror rezultate confirmă îndeplinirea condițiilor pentru selecție sunt notificați cu privire la trecerea în etapa de </w:t>
      </w:r>
      <w:r w:rsidR="002C0805" w:rsidRPr="002C0805">
        <w:rPr>
          <w:rFonts w:cstheme="minorHAnsi"/>
        </w:rPr>
        <w:t xml:space="preserve">încheierea actului adițional </w:t>
      </w:r>
      <w:r w:rsidRPr="003D4C89">
        <w:rPr>
          <w:rFonts w:cstheme="minorHAnsi"/>
        </w:rPr>
        <w:t>, în termen de 5 zile lucrătoare de la data finalizării etapei de evaluare tehnică și financiară, respectiv de la data soluționării contestațiilor</w:t>
      </w:r>
      <w:r w:rsidR="003D28C2" w:rsidRPr="003D4C89">
        <w:rPr>
          <w:rFonts w:cstheme="minorHAnsi"/>
        </w:rPr>
        <w:t>, în baza rezultatelor finale.</w:t>
      </w:r>
    </w:p>
    <w:p w14:paraId="2F3911AE" w14:textId="77777777" w:rsidR="003D28C2" w:rsidRPr="003D4C89" w:rsidRDefault="003D28C2" w:rsidP="00552056">
      <w:pPr>
        <w:spacing w:after="0" w:line="240" w:lineRule="auto"/>
        <w:jc w:val="both"/>
        <w:rPr>
          <w:rFonts w:cstheme="minorHAnsi"/>
        </w:rPr>
      </w:pPr>
    </w:p>
    <w:p w14:paraId="2A5FE0D6" w14:textId="6FBDF4A7" w:rsidR="004E632D" w:rsidRPr="003D4C89" w:rsidRDefault="005E5A9B" w:rsidP="00552056">
      <w:pPr>
        <w:spacing w:after="0" w:line="240" w:lineRule="auto"/>
        <w:jc w:val="both"/>
        <w:rPr>
          <w:rFonts w:cstheme="minorHAnsi"/>
        </w:rPr>
      </w:pPr>
      <w:r w:rsidRPr="003D4C89">
        <w:rPr>
          <w:rFonts w:cstheme="minorHAnsi"/>
        </w:rPr>
        <w:t xml:space="preserve">În etapa de </w:t>
      </w:r>
      <w:r w:rsidR="002C0805" w:rsidRPr="002C0805">
        <w:rPr>
          <w:rFonts w:cstheme="minorHAnsi"/>
        </w:rPr>
        <w:t>încheierea actului adițional</w:t>
      </w:r>
      <w:r w:rsidRPr="003D4C89">
        <w:rPr>
          <w:rFonts w:cstheme="minorHAnsi"/>
        </w:rPr>
        <w:t xml:space="preserve">, în condițiile </w:t>
      </w:r>
      <w:r w:rsidR="003D28C2" w:rsidRPr="003D4C89">
        <w:rPr>
          <w:rFonts w:cstheme="minorHAnsi"/>
        </w:rPr>
        <w:t>prezentului</w:t>
      </w:r>
      <w:r w:rsidRPr="003D4C89">
        <w:rPr>
          <w:rFonts w:cstheme="minorHAnsi"/>
        </w:rPr>
        <w:t>, solicitanților li se solicită, prin sistemul informatic MySMIS2021/SMIS2021+ să facă dovada celor declarate prin declarația unică, respectiv să prezinte documentele justificative prin care fac dovada îndeplinirii tuturor condițiilor de eligibilitate.</w:t>
      </w:r>
    </w:p>
    <w:p w14:paraId="4E219CCF" w14:textId="77777777" w:rsidR="004E632D" w:rsidRPr="003D4C89" w:rsidRDefault="004E632D" w:rsidP="00552056">
      <w:pPr>
        <w:spacing w:after="0" w:line="240" w:lineRule="auto"/>
        <w:jc w:val="both"/>
        <w:rPr>
          <w:rFonts w:cstheme="minorHAnsi"/>
        </w:rPr>
      </w:pPr>
    </w:p>
    <w:p w14:paraId="70C9782B" w14:textId="655F90CB" w:rsidR="00BB1FA8" w:rsidRPr="003D4C89" w:rsidRDefault="00BB1FA8" w:rsidP="00552056">
      <w:pPr>
        <w:spacing w:after="0" w:line="240" w:lineRule="auto"/>
        <w:jc w:val="both"/>
        <w:rPr>
          <w:rFonts w:cstheme="minorHAnsi"/>
        </w:rPr>
      </w:pPr>
      <w:r w:rsidRPr="003D4C89">
        <w:rPr>
          <w:rFonts w:cstheme="minorHAnsi"/>
        </w:rPr>
        <w:t xml:space="preserve">Solicitantul transmite documentele solicitate în etapa de </w:t>
      </w:r>
      <w:r w:rsidR="002C0805" w:rsidRPr="002C0805">
        <w:rPr>
          <w:rFonts w:cstheme="minorHAnsi"/>
        </w:rPr>
        <w:t>încheierea actului adițional</w:t>
      </w:r>
      <w:r w:rsidRPr="003D4C89">
        <w:rPr>
          <w:rFonts w:cstheme="minorHAnsi"/>
        </w:rPr>
        <w:t>, sub sancțiunea respingerii cererii de finanțare, în termen de 15 zile lucrătoare, calculat de la data primirii solicitării AMPDD.</w:t>
      </w:r>
    </w:p>
    <w:p w14:paraId="6B7BB4D8" w14:textId="77777777" w:rsidR="00871C01" w:rsidRPr="00A64E0B" w:rsidRDefault="00871C01" w:rsidP="005F6C86">
      <w:pPr>
        <w:jc w:val="both"/>
        <w:rPr>
          <w:rFonts w:cstheme="minorHAnsi"/>
          <w:b/>
          <w:color w:val="0070C0"/>
        </w:rPr>
      </w:pPr>
      <w:bookmarkStart w:id="193" w:name="_Hlk133410594"/>
      <w:bookmarkEnd w:id="192"/>
    </w:p>
    <w:p w14:paraId="3317D253" w14:textId="6F3A5DA7" w:rsidR="000E0B72" w:rsidRPr="00A64E0B" w:rsidRDefault="000E0B72" w:rsidP="00C5068A">
      <w:pPr>
        <w:pStyle w:val="Heading3"/>
        <w:numPr>
          <w:ilvl w:val="2"/>
          <w:numId w:val="61"/>
        </w:numPr>
      </w:pPr>
      <w:bookmarkStart w:id="194" w:name="_Toc141442853"/>
      <w:bookmarkStart w:id="195" w:name="_Hlk134545151"/>
      <w:bookmarkEnd w:id="190"/>
      <w:r w:rsidRPr="00A64E0B">
        <w:t>Verificarea îndeplinirii condițiilor de eligibilitate</w:t>
      </w:r>
      <w:bookmarkEnd w:id="194"/>
    </w:p>
    <w:p w14:paraId="24CEE098" w14:textId="77777777" w:rsidR="000E0B72" w:rsidRPr="00A64E0B" w:rsidRDefault="000E0B72" w:rsidP="005F6C86">
      <w:pPr>
        <w:jc w:val="both"/>
        <w:rPr>
          <w:rFonts w:cstheme="minorHAnsi"/>
          <w:b/>
          <w:color w:val="0070C0"/>
        </w:rPr>
      </w:pPr>
    </w:p>
    <w:p w14:paraId="56F0244E" w14:textId="24022984" w:rsidR="00FA5A60" w:rsidRPr="003D4C89" w:rsidRDefault="00FA5A60" w:rsidP="00FA5A60">
      <w:pPr>
        <w:spacing w:after="0" w:line="240" w:lineRule="auto"/>
        <w:jc w:val="both"/>
        <w:rPr>
          <w:rFonts w:cstheme="minorHAnsi"/>
          <w:b/>
          <w:bCs/>
          <w:color w:val="0070C0"/>
        </w:rPr>
      </w:pPr>
      <w:r w:rsidRPr="003D4C89">
        <w:rPr>
          <w:rFonts w:cstheme="minorHAnsi"/>
        </w:rPr>
        <w:t xml:space="preserve">Ulterior transmiterii documentelor solicitate, AMPDD demareaza verificarea conformității administrative și eligibilității pe baza </w:t>
      </w:r>
      <w:r w:rsidRPr="003D4C89">
        <w:rPr>
          <w:rFonts w:cstheme="minorHAnsi"/>
          <w:b/>
          <w:bCs/>
          <w:color w:val="0070C0"/>
        </w:rPr>
        <w:t xml:space="preserve">Anexei 3, secțiunea 3.2 la prezentul ghid. </w:t>
      </w:r>
    </w:p>
    <w:p w14:paraId="55AD99D4" w14:textId="77777777" w:rsidR="00FA5A60" w:rsidRPr="003D4C89" w:rsidRDefault="00FA5A60" w:rsidP="00FA5A60">
      <w:pPr>
        <w:spacing w:after="0" w:line="240" w:lineRule="auto"/>
        <w:jc w:val="both"/>
        <w:rPr>
          <w:rFonts w:cstheme="minorHAnsi"/>
        </w:rPr>
      </w:pPr>
    </w:p>
    <w:p w14:paraId="318BF98C" w14:textId="1E42ABC4" w:rsidR="00FA5A60" w:rsidRPr="003D4C89" w:rsidRDefault="00FA5A60" w:rsidP="00FA5A60">
      <w:pPr>
        <w:spacing w:after="0" w:line="240" w:lineRule="auto"/>
        <w:jc w:val="both"/>
        <w:rPr>
          <w:rFonts w:cstheme="minorHAnsi"/>
        </w:rPr>
      </w:pPr>
      <w:bookmarkStart w:id="196" w:name="_Hlk133414400"/>
      <w:bookmarkStart w:id="197" w:name="_Hlk133410531"/>
      <w:r w:rsidRPr="003D4C89">
        <w:rPr>
          <w:rFonts w:cstheme="minorHAnsi"/>
        </w:rPr>
        <w:t>Autoritatea de management poate solicita clarificări în etapa de</w:t>
      </w:r>
      <w:r w:rsidR="00AE27F3">
        <w:rPr>
          <w:rFonts w:cstheme="minorHAnsi"/>
        </w:rPr>
        <w:t xml:space="preserve"> </w:t>
      </w:r>
      <w:r w:rsidR="002C0805" w:rsidRPr="002C0805">
        <w:rPr>
          <w:rFonts w:cstheme="minorHAnsi"/>
        </w:rPr>
        <w:t>încheiere</w:t>
      </w:r>
      <w:r w:rsidR="002C0805">
        <w:rPr>
          <w:rFonts w:cstheme="minorHAnsi"/>
        </w:rPr>
        <w:t xml:space="preserve"> </w:t>
      </w:r>
      <w:r w:rsidR="002C0805" w:rsidRPr="002C0805">
        <w:rPr>
          <w:rFonts w:cstheme="minorHAnsi"/>
        </w:rPr>
        <w:t>a actului adițional</w:t>
      </w:r>
      <w:r w:rsidRPr="003D4C89">
        <w:rPr>
          <w:rFonts w:cstheme="minorHAnsi"/>
        </w:rPr>
        <w:t xml:space="preserv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61F14ECB" w14:textId="77777777" w:rsidR="00FA5A60" w:rsidRPr="003D4C89" w:rsidRDefault="00FA5A60" w:rsidP="00FA5A60">
      <w:pPr>
        <w:spacing w:after="0" w:line="240" w:lineRule="auto"/>
        <w:jc w:val="both"/>
        <w:rPr>
          <w:rFonts w:cstheme="minorHAnsi"/>
        </w:rPr>
      </w:pPr>
    </w:p>
    <w:p w14:paraId="0168A0E9" w14:textId="40BB0440" w:rsidR="00FA5A60" w:rsidRPr="003D4C89" w:rsidRDefault="00FA5A60" w:rsidP="00FA5A60">
      <w:pPr>
        <w:spacing w:after="0" w:line="240" w:lineRule="auto"/>
        <w:jc w:val="both"/>
        <w:rPr>
          <w:rFonts w:cstheme="minorHAnsi"/>
        </w:rPr>
      </w:pPr>
      <w:r w:rsidRPr="003D4C89">
        <w:rPr>
          <w:rFonts w:cstheme="minorHAnsi"/>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 SMIS2021+.</w:t>
      </w:r>
    </w:p>
    <w:bookmarkEnd w:id="196"/>
    <w:bookmarkEnd w:id="197"/>
    <w:p w14:paraId="4445D1E3" w14:textId="77777777" w:rsidR="00FA5A60" w:rsidRPr="003D4C89" w:rsidRDefault="00FA5A60" w:rsidP="00FA5A60">
      <w:pPr>
        <w:spacing w:after="0" w:line="240" w:lineRule="auto"/>
        <w:jc w:val="both"/>
        <w:rPr>
          <w:rFonts w:cstheme="minorHAnsi"/>
        </w:rPr>
      </w:pPr>
    </w:p>
    <w:p w14:paraId="4591BF6D" w14:textId="77777777" w:rsidR="00FA5A60" w:rsidRPr="003D4C89" w:rsidRDefault="00FA5A60" w:rsidP="00FA5A60">
      <w:pPr>
        <w:spacing w:after="0" w:line="240" w:lineRule="auto"/>
        <w:jc w:val="both"/>
        <w:rPr>
          <w:rFonts w:cstheme="minorHAnsi"/>
        </w:rPr>
      </w:pPr>
      <w:r w:rsidRPr="003D4C89">
        <w:rPr>
          <w:rFonts w:cstheme="minorHAnsi"/>
        </w:rPr>
        <w:t>În cazul în care obținerea datelor și informațiilor prevăzute anterior prin interogarea bazelor de date administrate de alte instituții publice nu este posibilă sau informațiile nu corespund cu cele furnizate de solicitant, AMPDD solicită clarificări solicitantului și documentele doveditoare, cu respectarea termenelor prevăzute în solicitările de clarificări.</w:t>
      </w:r>
    </w:p>
    <w:p w14:paraId="0369A58C" w14:textId="77777777" w:rsidR="00FA5A60" w:rsidRPr="003D4C89" w:rsidRDefault="00FA5A60" w:rsidP="00FA5A60">
      <w:pPr>
        <w:spacing w:after="0" w:line="240" w:lineRule="auto"/>
        <w:jc w:val="both"/>
        <w:rPr>
          <w:rFonts w:cstheme="minorHAnsi"/>
        </w:rPr>
      </w:pPr>
    </w:p>
    <w:p w14:paraId="0D003407" w14:textId="491F8BA0" w:rsidR="00FA5A60" w:rsidRPr="003D4C89" w:rsidRDefault="00FA5A60" w:rsidP="00FA5A60">
      <w:pPr>
        <w:spacing w:after="0" w:line="240" w:lineRule="auto"/>
        <w:jc w:val="both"/>
        <w:rPr>
          <w:rFonts w:cstheme="minorHAnsi"/>
        </w:rPr>
      </w:pPr>
      <w:r w:rsidRPr="003D4C89">
        <w:rPr>
          <w:rFonts w:cstheme="minorHAnsi"/>
        </w:rPr>
        <w:t>Solicitanții au obligația să se asigure că la emiterea ordinului de începere a execuției lucrărilor sunt îndeplinite toate condițiile legale pentru executarea acestora.</w:t>
      </w:r>
    </w:p>
    <w:p w14:paraId="5952C7DD" w14:textId="77777777" w:rsidR="00FA5A60" w:rsidRPr="003D4C89" w:rsidRDefault="00FA5A60" w:rsidP="00FA5A60">
      <w:pPr>
        <w:spacing w:after="0" w:line="240" w:lineRule="auto"/>
        <w:jc w:val="both"/>
        <w:rPr>
          <w:rFonts w:cstheme="minorHAnsi"/>
        </w:rPr>
      </w:pPr>
    </w:p>
    <w:p w14:paraId="0700A363" w14:textId="7EC446E1" w:rsidR="00FA5A60" w:rsidRPr="003D4C89" w:rsidRDefault="00FA5A60" w:rsidP="00FA5A60">
      <w:pPr>
        <w:spacing w:after="0" w:line="240" w:lineRule="auto"/>
        <w:jc w:val="both"/>
        <w:rPr>
          <w:rFonts w:cstheme="minorHAnsi"/>
        </w:rPr>
      </w:pPr>
      <w:bookmarkStart w:id="198" w:name="_Hlk133414425"/>
      <w:bookmarkStart w:id="199" w:name="_Hlk133410550"/>
      <w:r w:rsidRPr="003D4C89">
        <w:rPr>
          <w:rFonts w:cstheme="minorHAnsi"/>
        </w:rPr>
        <w:t>În cazuri excepționale și pentru motive independente de solicitant</w:t>
      </w:r>
      <w:r w:rsidR="002C0805">
        <w:rPr>
          <w:rFonts w:cstheme="minorHAnsi"/>
        </w:rPr>
        <w:t xml:space="preserve">, </w:t>
      </w:r>
      <w:r w:rsidRPr="003D4C89">
        <w:rPr>
          <w:rFonts w:cstheme="minorHAnsi"/>
        </w:rPr>
        <w:t>la solicitarea acestora, procesul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3E88B0EE" w14:textId="77777777" w:rsidR="00FA5A60" w:rsidRPr="003D4C89" w:rsidRDefault="00FA5A60" w:rsidP="00FA5A60">
      <w:pPr>
        <w:spacing w:after="0" w:line="240" w:lineRule="auto"/>
        <w:jc w:val="both"/>
        <w:rPr>
          <w:rFonts w:cstheme="minorHAnsi"/>
        </w:rPr>
      </w:pPr>
    </w:p>
    <w:p w14:paraId="1CF87B7F" w14:textId="569BAD40" w:rsidR="00FA5A60" w:rsidRPr="00A64E0B" w:rsidRDefault="00FA5A60" w:rsidP="00FA5A60">
      <w:pPr>
        <w:spacing w:after="0" w:line="240" w:lineRule="auto"/>
        <w:jc w:val="both"/>
        <w:rPr>
          <w:rFonts w:cstheme="minorHAnsi"/>
        </w:rPr>
      </w:pPr>
      <w:r w:rsidRPr="003D4C89">
        <w:rPr>
          <w:rFonts w:cstheme="minorHAnsi"/>
        </w:rPr>
        <w:t>Anterior încheierii</w:t>
      </w:r>
      <w:r w:rsidR="00AE27F3">
        <w:rPr>
          <w:rFonts w:cstheme="minorHAnsi"/>
        </w:rPr>
        <w:t xml:space="preserve"> actelor adi</w:t>
      </w:r>
      <w:r w:rsidR="002C0805">
        <w:rPr>
          <w:rFonts w:cstheme="minorHAnsi"/>
        </w:rPr>
        <w:t>ț</w:t>
      </w:r>
      <w:r w:rsidR="00AE27F3">
        <w:rPr>
          <w:rFonts w:cstheme="minorHAnsi"/>
        </w:rPr>
        <w:t>ionale</w:t>
      </w:r>
      <w:r w:rsidRPr="003D4C89">
        <w:rPr>
          <w:rFonts w:cstheme="minorHAnsi"/>
        </w:rPr>
        <w:t xml:space="preserve"> autoritatea de management se asigură că sunt îndeplinite cerințele minime obligatorii pentru selectarea proiectelor, așa cum sunt acestea prevăzute la art. 73 alin. (2) din Regulamentul (UE) 2021/1.060, cu modificările și completările ulterioare, precum și orice alte condiții ce decurg din normele europene și naționale. Astfel, urmare a verificăriilor</w:t>
      </w:r>
      <w:r w:rsidR="002C0805">
        <w:rPr>
          <w:rFonts w:cstheme="minorHAnsi"/>
        </w:rPr>
        <w:t xml:space="preserve"> </w:t>
      </w:r>
      <w:r w:rsidRPr="003D4C89">
        <w:rPr>
          <w:rFonts w:cstheme="minorHAnsi"/>
        </w:rPr>
        <w:t>respective,  AMPDD va emite decizia de aprobare a finanțării/decizia de respingere a finanțării, care se transmite prin sistemul informatic  MySMIS2021/SMIS2021+.</w:t>
      </w:r>
      <w:r w:rsidRPr="00A64E0B">
        <w:rPr>
          <w:rFonts w:cstheme="minorHAnsi"/>
        </w:rPr>
        <w:t xml:space="preserve"> </w:t>
      </w:r>
    </w:p>
    <w:p w14:paraId="03A6733C" w14:textId="77777777" w:rsidR="00FA5A60" w:rsidRPr="00A64E0B" w:rsidRDefault="00FA5A60" w:rsidP="00FA5A60">
      <w:pPr>
        <w:spacing w:after="0" w:line="240" w:lineRule="auto"/>
        <w:jc w:val="both"/>
        <w:rPr>
          <w:rFonts w:cstheme="minorHAnsi"/>
        </w:rPr>
      </w:pPr>
    </w:p>
    <w:p w14:paraId="5742AAEC" w14:textId="66858F62" w:rsidR="000E0B72" w:rsidRPr="00A64E0B" w:rsidRDefault="000E0B72" w:rsidP="00C5068A">
      <w:pPr>
        <w:pStyle w:val="Heading3"/>
        <w:numPr>
          <w:ilvl w:val="2"/>
          <w:numId w:val="61"/>
        </w:numPr>
      </w:pPr>
      <w:bookmarkStart w:id="200" w:name="_Toc141081443"/>
      <w:bookmarkStart w:id="201" w:name="_Toc141442854"/>
      <w:bookmarkEnd w:id="198"/>
      <w:bookmarkEnd w:id="199"/>
      <w:bookmarkEnd w:id="200"/>
      <w:r w:rsidRPr="00A64E0B">
        <w:t>Decizia de acordare/respingere a finanțării</w:t>
      </w:r>
      <w:bookmarkEnd w:id="201"/>
    </w:p>
    <w:p w14:paraId="7360BB79" w14:textId="77777777" w:rsidR="00AA55E2" w:rsidRPr="00A64E0B" w:rsidRDefault="00AA55E2" w:rsidP="00AA55E2">
      <w:pPr>
        <w:spacing w:after="0" w:line="240" w:lineRule="auto"/>
        <w:jc w:val="both"/>
        <w:rPr>
          <w:rFonts w:cstheme="minorHAnsi"/>
        </w:rPr>
      </w:pPr>
    </w:p>
    <w:p w14:paraId="759D5239" w14:textId="5ACE7367" w:rsidR="00AA55E2" w:rsidRPr="003D4C89" w:rsidRDefault="00AA55E2" w:rsidP="00AA55E2">
      <w:pPr>
        <w:spacing w:after="0" w:line="240" w:lineRule="auto"/>
        <w:jc w:val="both"/>
        <w:rPr>
          <w:rFonts w:cstheme="minorHAnsi"/>
        </w:rPr>
      </w:pPr>
      <w:r w:rsidRPr="00A64E0B">
        <w:rPr>
          <w:rFonts w:cstheme="minorHAnsi"/>
        </w:rPr>
        <w:t xml:space="preserve">Ca urmare a verificării îndeplinirii condițiilor de eligibilitate, autoritatea de management emite decizia de </w:t>
      </w:r>
      <w:r w:rsidRPr="003D4C89">
        <w:rPr>
          <w:rFonts w:cstheme="minorHAnsi"/>
        </w:rPr>
        <w:t>aprobare a finanțării, respectiv decizia de respingere a finanțării. Pentru proiectele selectate, în baza deciziei de aprobarea a finanțării AMPDD va proceda la încheierea</w:t>
      </w:r>
      <w:r w:rsidR="00AE27F3">
        <w:rPr>
          <w:rFonts w:cstheme="minorHAnsi"/>
        </w:rPr>
        <w:t xml:space="preserve"> actului adi</w:t>
      </w:r>
      <w:r w:rsidR="00F51E90">
        <w:rPr>
          <w:rFonts w:cstheme="minorHAnsi"/>
        </w:rPr>
        <w:t>ț</w:t>
      </w:r>
      <w:r w:rsidR="00AE27F3">
        <w:rPr>
          <w:rFonts w:cstheme="minorHAnsi"/>
        </w:rPr>
        <w:t>ional</w:t>
      </w:r>
      <w:r w:rsidRPr="003D4C89">
        <w:rPr>
          <w:rFonts w:cstheme="minorHAnsi"/>
        </w:rPr>
        <w:t xml:space="preserve">. </w:t>
      </w:r>
      <w:bookmarkStart w:id="202" w:name="_Hlk133414453"/>
      <w:r w:rsidR="00AE27F3" w:rsidRPr="00E9351C">
        <w:rPr>
          <w:rFonts w:cstheme="minorHAnsi"/>
        </w:rPr>
        <w:t>Actul adi</w:t>
      </w:r>
      <w:r w:rsidR="00F51E90" w:rsidRPr="00E9351C">
        <w:rPr>
          <w:rFonts w:cstheme="minorHAnsi"/>
        </w:rPr>
        <w:t>ț</w:t>
      </w:r>
      <w:r w:rsidR="00AE27F3" w:rsidRPr="00E9351C">
        <w:rPr>
          <w:rFonts w:cstheme="minorHAnsi"/>
        </w:rPr>
        <w:t>ional</w:t>
      </w:r>
      <w:r w:rsidRPr="00E9351C">
        <w:rPr>
          <w:rFonts w:cstheme="minorHAnsi"/>
        </w:rPr>
        <w:t xml:space="preserve"> se generează de sistemul informatic MySMIS2021/ SMIS2021+ și se</w:t>
      </w:r>
      <w:r w:rsidRPr="003D4C89">
        <w:rPr>
          <w:rFonts w:cstheme="minorHAnsi"/>
        </w:rPr>
        <w:t xml:space="preserve"> semnează numai în format electronic de către reprezentantul legal/persoanele împuternicite ale autorității de management, după caz, și reprezentantul legal/persoanele împuternicite desemnate de solicitant.</w:t>
      </w:r>
    </w:p>
    <w:p w14:paraId="2F685343" w14:textId="77777777" w:rsidR="00AA55E2" w:rsidRPr="003D4C89" w:rsidRDefault="00AA55E2" w:rsidP="00AA55E2">
      <w:pPr>
        <w:pStyle w:val="ListParagraph"/>
        <w:spacing w:after="0" w:line="240" w:lineRule="auto"/>
        <w:ind w:left="360"/>
        <w:jc w:val="both"/>
        <w:rPr>
          <w:rFonts w:cstheme="minorHAnsi"/>
          <w:bCs/>
        </w:rPr>
      </w:pPr>
    </w:p>
    <w:p w14:paraId="504F033C" w14:textId="78A1A155" w:rsidR="00AA55E2" w:rsidRPr="003D4C89" w:rsidRDefault="00AA55E2" w:rsidP="00AA55E2">
      <w:pPr>
        <w:jc w:val="both"/>
        <w:rPr>
          <w:rFonts w:cstheme="minorHAnsi"/>
        </w:rPr>
      </w:pPr>
      <w:r w:rsidRPr="003D4C89">
        <w:rPr>
          <w:rFonts w:cstheme="minorHAnsi"/>
        </w:rPr>
        <w:t>Pentru proiectele respinse Autoritatea de management emite decizia de respingere a finanțării</w:t>
      </w:r>
      <w:r w:rsidR="00AE27F3">
        <w:rPr>
          <w:rFonts w:cstheme="minorHAnsi"/>
        </w:rPr>
        <w:t xml:space="preserve"> din PDD</w:t>
      </w:r>
      <w:r w:rsidRPr="003D4C89">
        <w:rPr>
          <w:rFonts w:cstheme="minorHAnsi"/>
        </w:rPr>
        <w:t xml:space="preserve">, cu menționarea motivelor de respingere, dacă intervine cel puțin una dintre următoarele situații, fără ca enumerarea să excludă alte condiții specifice prevăzute de prezentul ghid: </w:t>
      </w:r>
    </w:p>
    <w:p w14:paraId="023C0318" w14:textId="77777777" w:rsidR="00AA55E2" w:rsidRPr="003D4C89" w:rsidRDefault="00AA55E2" w:rsidP="00AA55E2">
      <w:pPr>
        <w:pStyle w:val="ListParagraph"/>
        <w:ind w:left="360"/>
        <w:jc w:val="both"/>
        <w:rPr>
          <w:rFonts w:cstheme="minorHAnsi"/>
        </w:rPr>
      </w:pPr>
      <w:r w:rsidRPr="003D4C89">
        <w:rPr>
          <w:rFonts w:cstheme="minorHAnsi"/>
        </w:rPr>
        <w:t>a) solicitantul nu face dovada că cele declarate prin declarația unică sunt conforme cu realitatea și corespund cerințelor din prezentul ghid;</w:t>
      </w:r>
    </w:p>
    <w:p w14:paraId="534F7194" w14:textId="47699299" w:rsidR="00AA55E2" w:rsidRPr="00A64E0B" w:rsidRDefault="00AA55E2" w:rsidP="00AA55E2">
      <w:pPr>
        <w:pStyle w:val="ListParagraph"/>
        <w:ind w:left="360"/>
        <w:jc w:val="both"/>
        <w:rPr>
          <w:rFonts w:cstheme="minorHAnsi"/>
          <w:b/>
          <w:bCs/>
          <w:color w:val="0070C0"/>
        </w:rPr>
      </w:pPr>
      <w:r w:rsidRPr="003D4C89">
        <w:rPr>
          <w:rFonts w:cstheme="minorHAnsi"/>
        </w:rPr>
        <w:t>b) solicitantul nu răspunde în termenele prevăzute în etapa de contractare privind transmiterea documentelor în cadrul acestei etape și/sau termenul privind solicitarea de clarificări mai sus menționate</w:t>
      </w:r>
      <w:r w:rsidR="00AE27F3">
        <w:rPr>
          <w:rFonts w:cstheme="minorHAnsi"/>
        </w:rPr>
        <w:t>.</w:t>
      </w:r>
      <w:r w:rsidRPr="003D4C89">
        <w:rPr>
          <w:rFonts w:cstheme="minorHAnsi"/>
        </w:rPr>
        <w:t xml:space="preserve">  </w:t>
      </w:r>
    </w:p>
    <w:bookmarkEnd w:id="202"/>
    <w:p w14:paraId="29C52E02" w14:textId="77777777" w:rsidR="00AA55E2" w:rsidRPr="00A64E0B" w:rsidRDefault="00AA55E2" w:rsidP="00AA55E2">
      <w:pPr>
        <w:pStyle w:val="ListParagraph"/>
        <w:spacing w:after="0" w:line="240" w:lineRule="auto"/>
        <w:ind w:left="360"/>
        <w:jc w:val="both"/>
        <w:rPr>
          <w:rFonts w:cstheme="minorHAnsi"/>
          <w:bCs/>
        </w:rPr>
      </w:pPr>
    </w:p>
    <w:p w14:paraId="6F37DDA4" w14:textId="77777777" w:rsidR="00AA55E2" w:rsidRPr="003D4C89" w:rsidRDefault="00AA55E2" w:rsidP="00AA55E2">
      <w:pPr>
        <w:pStyle w:val="ListParagraph"/>
        <w:spacing w:after="0" w:line="240" w:lineRule="auto"/>
        <w:ind w:left="360"/>
        <w:jc w:val="both"/>
        <w:rPr>
          <w:rFonts w:cstheme="minorHAnsi"/>
          <w:b/>
          <w:color w:val="FF0000"/>
        </w:rPr>
      </w:pPr>
      <w:r w:rsidRPr="003D4C89">
        <w:rPr>
          <w:rFonts w:cstheme="minorHAnsi"/>
          <w:b/>
          <w:color w:val="FF0000"/>
        </w:rPr>
        <w:t>Atenție!</w:t>
      </w:r>
    </w:p>
    <w:p w14:paraId="2A7745DC" w14:textId="77777777" w:rsidR="00AA55E2" w:rsidRPr="003D4C89" w:rsidRDefault="00AA55E2" w:rsidP="00AA55E2">
      <w:pPr>
        <w:jc w:val="both"/>
        <w:rPr>
          <w:rFonts w:cstheme="minorHAnsi"/>
        </w:rPr>
      </w:pPr>
    </w:p>
    <w:p w14:paraId="7D3052DA" w14:textId="729D9BCB" w:rsidR="00AA55E2" w:rsidRPr="00A64E0B" w:rsidRDefault="00AA55E2" w:rsidP="00AA55E2">
      <w:pPr>
        <w:jc w:val="both"/>
        <w:rPr>
          <w:rFonts w:cstheme="minorHAnsi"/>
          <w:b/>
          <w:color w:val="0070C0"/>
        </w:rPr>
      </w:pPr>
      <w:r w:rsidRPr="003D4C89">
        <w:rPr>
          <w:rFonts w:cstheme="minorHAnsi"/>
        </w:rPr>
        <w:t xml:space="preserve">Împotriva deciziei de respingere a finanțării din cadrul etapei de </w:t>
      </w:r>
      <w:r w:rsidR="001C4008" w:rsidRPr="001C4008">
        <w:rPr>
          <w:rFonts w:cstheme="minorHAnsi"/>
        </w:rPr>
        <w:t>încheiere</w:t>
      </w:r>
      <w:r w:rsidR="001C4008">
        <w:rPr>
          <w:rFonts w:cstheme="minorHAnsi"/>
        </w:rPr>
        <w:t xml:space="preserve"> </w:t>
      </w:r>
      <w:r w:rsidR="001C4008" w:rsidRPr="001C4008">
        <w:rPr>
          <w:rFonts w:cstheme="minorHAnsi"/>
        </w:rPr>
        <w:t>a actului adițional</w:t>
      </w:r>
      <w:r w:rsidRPr="003D4C89">
        <w:rPr>
          <w:rFonts w:cstheme="minorHAnsi"/>
        </w:rPr>
        <w:t xml:space="preserve">, solicitantul poate formula contestație pe cale administrativă, la AMPDD în termen de 30 de zile calendaristice, calculat de la data primirii acesteia prin sistemul informatic MySMIS2021/SMIS2021+, în condițiile menționate </w:t>
      </w:r>
      <w:r w:rsidRPr="003D4C89">
        <w:rPr>
          <w:rFonts w:cstheme="minorHAnsi"/>
          <w:b/>
          <w:color w:val="0070C0"/>
        </w:rPr>
        <w:t>în secțiunea 8.8 la prezentul ghid.</w:t>
      </w:r>
    </w:p>
    <w:p w14:paraId="6D09599B" w14:textId="77777777" w:rsidR="00AA55E2" w:rsidRPr="00A64E0B" w:rsidRDefault="00AA55E2" w:rsidP="005F6C86">
      <w:pPr>
        <w:jc w:val="both"/>
        <w:rPr>
          <w:rFonts w:cstheme="minorHAnsi"/>
          <w:b/>
          <w:color w:val="0070C0"/>
        </w:rPr>
      </w:pPr>
    </w:p>
    <w:p w14:paraId="3DC152AE" w14:textId="38E9C0A9" w:rsidR="00C971FD" w:rsidRPr="00A64E0B" w:rsidRDefault="000E0B72" w:rsidP="008D3D73">
      <w:pPr>
        <w:pStyle w:val="Heading3"/>
      </w:pPr>
      <w:bookmarkStart w:id="203" w:name="_Toc141442855"/>
      <w:bookmarkEnd w:id="193"/>
      <w:r w:rsidRPr="00A64E0B">
        <w:t>8.9.3</w:t>
      </w:r>
      <w:r w:rsidR="00C971FD" w:rsidRPr="00A64E0B">
        <w:tab/>
      </w:r>
      <w:r w:rsidRPr="00A64E0B">
        <w:t>Definitivarea</w:t>
      </w:r>
      <w:r w:rsidR="00C971FD" w:rsidRPr="00A64E0B">
        <w:t xml:space="preserve"> planului de monitorizare a proiectului (</w:t>
      </w:r>
      <w:r w:rsidRPr="00A64E0B">
        <w:t>i</w:t>
      </w:r>
      <w:r w:rsidR="00CA2C50" w:rsidRPr="00A64E0B">
        <w:t>ndicatori de etapă</w:t>
      </w:r>
      <w:r w:rsidR="00C971FD" w:rsidRPr="00A64E0B">
        <w:t>)</w:t>
      </w:r>
      <w:bookmarkEnd w:id="203"/>
    </w:p>
    <w:p w14:paraId="58179DC5" w14:textId="77777777" w:rsidR="00747980" w:rsidRPr="00A64E0B" w:rsidRDefault="00747980" w:rsidP="00747980">
      <w:pPr>
        <w:spacing w:after="0" w:line="240" w:lineRule="auto"/>
        <w:jc w:val="both"/>
        <w:rPr>
          <w:rFonts w:cstheme="minorHAnsi"/>
        </w:rPr>
      </w:pPr>
    </w:p>
    <w:p w14:paraId="0ADC3CBB" w14:textId="3829D325" w:rsidR="00747980" w:rsidRPr="003D4C89" w:rsidRDefault="00747980" w:rsidP="00747980">
      <w:pPr>
        <w:spacing w:after="0" w:line="240" w:lineRule="auto"/>
        <w:jc w:val="both"/>
        <w:rPr>
          <w:rFonts w:cstheme="minorHAnsi"/>
        </w:rPr>
      </w:pPr>
      <w:bookmarkStart w:id="204" w:name="_Hlk133410630"/>
      <w:bookmarkStart w:id="205" w:name="_Hlk133414530"/>
      <w:r w:rsidRPr="003D4C89">
        <w:rPr>
          <w:rFonts w:cstheme="minorHAnsi"/>
        </w:rPr>
        <w:t>Planul de monitorizare a proiectului este parte integrantă a contractului de finanțare</w:t>
      </w:r>
      <w:r w:rsidR="00667EB9" w:rsidRPr="003D4C89">
        <w:rPr>
          <w:rFonts w:cstheme="minorHAnsi"/>
        </w:rPr>
        <w:t xml:space="preserve"> </w:t>
      </w:r>
      <w:r w:rsidRPr="003D4C89">
        <w:rPr>
          <w:rFonts w:cstheme="minorHAnsi"/>
        </w:rPr>
        <w:t xml:space="preserve">și cuprinde </w:t>
      </w:r>
      <w:r w:rsidR="00CA2C50" w:rsidRPr="003D4C89">
        <w:rPr>
          <w:rFonts w:cstheme="minorHAnsi"/>
        </w:rPr>
        <w:t xml:space="preserve">indicatorii de etapă </w:t>
      </w:r>
      <w:r w:rsidRPr="003D4C89">
        <w:rPr>
          <w:rFonts w:cstheme="minorHAnsi"/>
        </w:rPr>
        <w:t>stabili</w:t>
      </w:r>
      <w:r w:rsidR="00CA2C50" w:rsidRPr="003D4C89">
        <w:rPr>
          <w:rFonts w:cstheme="minorHAnsi"/>
        </w:rPr>
        <w:t>ți</w:t>
      </w:r>
      <w:r w:rsidRPr="003D4C89">
        <w:rPr>
          <w:rFonts w:cstheme="minorHAnsi"/>
        </w:rPr>
        <w:t xml:space="preserve"> pentru perioada de implementare a proiectului pe baza cărora se monitorizează și se evaluează progresul implementării proiectului, precum și condițiile și documentele justificative pe baza </w:t>
      </w:r>
      <w:r w:rsidRPr="003D4C89">
        <w:rPr>
          <w:rFonts w:cstheme="minorHAnsi"/>
        </w:rPr>
        <w:lastRenderedPageBreak/>
        <w:t xml:space="preserve">cărora se evaluează și se probează atingerea acestora, în vederea atingerii </w:t>
      </w:r>
      <w:r w:rsidR="00CA2C50" w:rsidRPr="003D4C89">
        <w:rPr>
          <w:rFonts w:cstheme="minorHAnsi"/>
        </w:rPr>
        <w:t>obiectivelor și țintelor finale ale indicatorilor de realizare și de rezultat prevăzuți în cererea de finanțare și asumați în contractul de finanțare.</w:t>
      </w:r>
      <w:r w:rsidRPr="003D4C89">
        <w:rPr>
          <w:rFonts w:cstheme="minorHAnsi"/>
        </w:rPr>
        <w:t xml:space="preserve"> </w:t>
      </w:r>
    </w:p>
    <w:bookmarkEnd w:id="204"/>
    <w:p w14:paraId="51A8EFC4" w14:textId="77777777" w:rsidR="00747980" w:rsidRPr="003D4C89" w:rsidRDefault="00747980" w:rsidP="00747980">
      <w:pPr>
        <w:spacing w:after="0" w:line="240" w:lineRule="auto"/>
        <w:jc w:val="both"/>
        <w:rPr>
          <w:rFonts w:cstheme="minorHAnsi"/>
        </w:rPr>
      </w:pPr>
    </w:p>
    <w:p w14:paraId="6A2FC0CF" w14:textId="3D2E18F3" w:rsidR="00747980" w:rsidRPr="003D4C89" w:rsidRDefault="00CA2C50" w:rsidP="00747980">
      <w:pPr>
        <w:spacing w:after="0" w:line="240" w:lineRule="auto"/>
        <w:jc w:val="both"/>
        <w:rPr>
          <w:rFonts w:cstheme="minorHAnsi"/>
        </w:rPr>
      </w:pPr>
      <w:bookmarkStart w:id="206" w:name="_Hlk133410644"/>
      <w:r w:rsidRPr="003D4C89">
        <w:rPr>
          <w:rFonts w:cstheme="minorHAnsi"/>
        </w:rPr>
        <w:t xml:space="preserve">Planul de monitorizare include, de asemenea, valorile țintelor finale ale indicatorilor de realizare și de rezultat care trebuie atinse ca urmare a implementării proiectului, precum și valorile de bază/de referință ale acestora, dacă există. </w:t>
      </w:r>
      <w:r w:rsidR="00667EB9" w:rsidRPr="003D4C89">
        <w:rPr>
          <w:rFonts w:cstheme="minorHAnsi"/>
        </w:rPr>
        <w:t xml:space="preserve">Acesta se va transmite odată cu documentele solicitate aferente etapei de contractare și va avea formatul din </w:t>
      </w:r>
      <w:r w:rsidR="00667EB9" w:rsidRPr="003D4C89">
        <w:rPr>
          <w:rFonts w:cstheme="minorHAnsi"/>
          <w:b/>
          <w:bCs/>
          <w:color w:val="0070C0"/>
        </w:rPr>
        <w:t>Anexa 2.</w:t>
      </w:r>
      <w:r w:rsidR="00C26BB3">
        <w:rPr>
          <w:rFonts w:cstheme="minorHAnsi"/>
          <w:b/>
          <w:bCs/>
          <w:color w:val="0070C0"/>
        </w:rPr>
        <w:t>8</w:t>
      </w:r>
      <w:r w:rsidR="00667EB9" w:rsidRPr="003D4C89">
        <w:rPr>
          <w:rFonts w:cstheme="minorHAnsi"/>
          <w:b/>
          <w:bCs/>
          <w:color w:val="0070C0"/>
        </w:rPr>
        <w:t xml:space="preserve"> la prezentul ghid.</w:t>
      </w:r>
      <w:r w:rsidR="00667EB9" w:rsidRPr="003D4C89">
        <w:rPr>
          <w:rFonts w:cstheme="minorHAnsi"/>
          <w:color w:val="0070C0"/>
        </w:rPr>
        <w:t xml:space="preserve"> </w:t>
      </w:r>
    </w:p>
    <w:p w14:paraId="6FD49AF7" w14:textId="77777777" w:rsidR="006907AC" w:rsidRPr="003D4C89" w:rsidRDefault="006907AC" w:rsidP="00566CCA">
      <w:pPr>
        <w:ind w:firstLine="708"/>
        <w:rPr>
          <w:rFonts w:cstheme="minorHAnsi"/>
          <w:i/>
        </w:rPr>
      </w:pPr>
    </w:p>
    <w:p w14:paraId="5C5AA96F" w14:textId="3CD73D69" w:rsidR="00CA2C50" w:rsidRPr="00A64E0B" w:rsidRDefault="008C7902" w:rsidP="00CA2C50">
      <w:pPr>
        <w:jc w:val="both"/>
        <w:rPr>
          <w:rFonts w:cstheme="minorHAnsi"/>
        </w:rPr>
      </w:pPr>
      <w:r w:rsidRPr="003D4C89">
        <w:rPr>
          <w:rFonts w:cstheme="minorHAnsi"/>
        </w:rPr>
        <w:t>Pe baza informațiilor incluse în cererea de finanțare și, dacă este cazul, a informațiilor suplimentare solicitate beneficiarului, autoritatea de management verifică și validează indicatorii de etapă care vor prevăzuți în Planul de monitorizare a proiectului. 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w:t>
      </w:r>
      <w:r w:rsidR="00CA2C50" w:rsidRPr="003D4C89">
        <w:rPr>
          <w:rFonts w:cstheme="minorHAnsi"/>
        </w:rPr>
        <w:t>.Dacă data de începere a implementării proiectului este anterioară datei de semnare a contractului de finanțare primul indicator de etapă este raportat la data semnării contractului de finanțare. În cazul proiectelor de investiții, indicatorii de etapă se raportează atât la stadiul pregătirii și derulării procedurilor de achiziții, cât și la progresul execuției lucrărilor, aferente activității de bază.</w:t>
      </w:r>
    </w:p>
    <w:p w14:paraId="266D595C" w14:textId="3B5472B7" w:rsidR="0063165B" w:rsidRPr="003D4C89" w:rsidRDefault="00CA2C50" w:rsidP="0063165B">
      <w:pPr>
        <w:spacing w:after="0" w:line="240" w:lineRule="auto"/>
        <w:jc w:val="both"/>
        <w:rPr>
          <w:rFonts w:cstheme="minorHAnsi"/>
          <w:highlight w:val="lightGray"/>
        </w:rPr>
      </w:pPr>
      <w:r w:rsidRPr="003D4C89">
        <w:rPr>
          <w:rFonts w:cstheme="minorHAnsi"/>
          <w:highlight w:val="lightGray"/>
        </w:rPr>
        <w:t xml:space="preserve">Planul de monitorizare </w:t>
      </w:r>
      <w:r w:rsidR="006E2A9B">
        <w:rPr>
          <w:rFonts w:cstheme="minorHAnsi"/>
          <w:highlight w:val="lightGray"/>
        </w:rPr>
        <w:t>-se completează folosind</w:t>
      </w:r>
      <w:r w:rsidRPr="003D4C89">
        <w:rPr>
          <w:rFonts w:cstheme="minorHAnsi"/>
          <w:highlight w:val="lightGray"/>
        </w:rPr>
        <w:t xml:space="preserve"> </w:t>
      </w:r>
      <w:r w:rsidR="006E2A9B">
        <w:rPr>
          <w:rFonts w:cstheme="minorHAnsi"/>
          <w:highlight w:val="lightGray"/>
        </w:rPr>
        <w:t xml:space="preserve">Anexa 2.8 </w:t>
      </w:r>
      <w:r w:rsidRPr="003D4C89">
        <w:rPr>
          <w:rFonts w:cstheme="minorHAnsi"/>
          <w:highlight w:val="lightGray"/>
        </w:rPr>
        <w:t>realiz</w:t>
      </w:r>
      <w:r w:rsidR="006E2A9B">
        <w:rPr>
          <w:rFonts w:cstheme="minorHAnsi"/>
          <w:highlight w:val="lightGray"/>
        </w:rPr>
        <w:t>ată</w:t>
      </w:r>
      <w:r w:rsidRPr="003D4C89">
        <w:rPr>
          <w:rFonts w:cstheme="minorHAnsi"/>
          <w:highlight w:val="lightGray"/>
        </w:rPr>
        <w:t xml:space="preserve"> în </w:t>
      </w:r>
      <w:r w:rsidR="006E2A9B">
        <w:rPr>
          <w:rFonts w:cstheme="minorHAnsi"/>
          <w:highlight w:val="lightGray"/>
        </w:rPr>
        <w:t>concordanță cu prevederile art. 14, alin.5 din OUG 23/2023</w:t>
      </w:r>
      <w:r w:rsidR="00475BEE">
        <w:rPr>
          <w:rFonts w:cstheme="minorHAnsi"/>
          <w:highlight w:val="lightGray"/>
        </w:rPr>
        <w:t xml:space="preserve"> </w:t>
      </w:r>
      <w:r w:rsidR="000B7D6B" w:rsidRPr="000B7D6B">
        <w:rPr>
          <w:rFonts w:cstheme="minorHAnsi"/>
        </w:rPr>
        <w:t>Indicatorii de etapă vor fi definiți de AM la momentul semnării actului adițional.</w:t>
      </w:r>
    </w:p>
    <w:p w14:paraId="24C7CE6A" w14:textId="77777777" w:rsidR="00AA55E2" w:rsidRPr="00A64E0B" w:rsidRDefault="00AA55E2" w:rsidP="00CA2C50">
      <w:pPr>
        <w:jc w:val="both"/>
        <w:rPr>
          <w:rFonts w:cstheme="minorHAnsi"/>
          <w:highlight w:val="cyan"/>
        </w:rPr>
      </w:pPr>
    </w:p>
    <w:p w14:paraId="77B2E0E1" w14:textId="01C1746A" w:rsidR="006907AC" w:rsidRPr="00A64E0B" w:rsidRDefault="00871C01" w:rsidP="008D3D73">
      <w:pPr>
        <w:pStyle w:val="Heading3"/>
      </w:pPr>
      <w:bookmarkStart w:id="207" w:name="_Toc141442856"/>
      <w:bookmarkEnd w:id="205"/>
      <w:bookmarkEnd w:id="206"/>
      <w:r w:rsidRPr="00A64E0B">
        <w:t>8.9.4</w:t>
      </w:r>
      <w:r w:rsidR="00566CCA" w:rsidRPr="00A64E0B">
        <w:t>.</w:t>
      </w:r>
      <w:r w:rsidR="00566CCA" w:rsidRPr="00A64E0B">
        <w:tab/>
        <w:t xml:space="preserve">Semnarea </w:t>
      </w:r>
      <w:r w:rsidRPr="00A64E0B">
        <w:t>actului adițional</w:t>
      </w:r>
      <w:bookmarkEnd w:id="207"/>
    </w:p>
    <w:p w14:paraId="7B8EE157" w14:textId="3367B8CC" w:rsidR="009072E6" w:rsidRPr="00A64E0B" w:rsidRDefault="009072E6" w:rsidP="0028498A">
      <w:pPr>
        <w:spacing w:after="0" w:line="240" w:lineRule="auto"/>
        <w:rPr>
          <w:rFonts w:cstheme="minorHAnsi"/>
        </w:rPr>
      </w:pPr>
    </w:p>
    <w:p w14:paraId="28E3A40C" w14:textId="77777777" w:rsidR="00AA55E2" w:rsidRPr="00A64E0B" w:rsidRDefault="00AA55E2" w:rsidP="0028498A">
      <w:pPr>
        <w:spacing w:after="0" w:line="240" w:lineRule="auto"/>
        <w:rPr>
          <w:rFonts w:cstheme="minorHAnsi"/>
        </w:rPr>
      </w:pPr>
    </w:p>
    <w:p w14:paraId="3945EE64" w14:textId="7223CB41" w:rsidR="00AA55E2" w:rsidRPr="00A64E0B" w:rsidRDefault="00AA55E2" w:rsidP="00AA55E2">
      <w:pPr>
        <w:spacing w:after="0" w:line="240" w:lineRule="auto"/>
        <w:jc w:val="both"/>
        <w:rPr>
          <w:rFonts w:cstheme="minorHAnsi"/>
        </w:rPr>
      </w:pPr>
      <w:r w:rsidRPr="00A64E0B">
        <w:rPr>
          <w:rFonts w:cstheme="minorHAnsi"/>
        </w:rPr>
        <w:t>Finanţarea nerambursabilă acordată este stabilită în termenii şi condiţiile contractului de finanțare</w:t>
      </w:r>
      <w:r w:rsidR="00AE27F3">
        <w:rPr>
          <w:rFonts w:cstheme="minorHAnsi"/>
        </w:rPr>
        <w:t>, respectiv a actului adi</w:t>
      </w:r>
      <w:r w:rsidR="001C4008">
        <w:rPr>
          <w:rFonts w:cstheme="minorHAnsi"/>
        </w:rPr>
        <w:t>ț</w:t>
      </w:r>
      <w:r w:rsidR="00AE27F3">
        <w:rPr>
          <w:rFonts w:cstheme="minorHAnsi"/>
        </w:rPr>
        <w:t>ional</w:t>
      </w:r>
      <w:r w:rsidRPr="00A64E0B">
        <w:rPr>
          <w:rFonts w:cstheme="minorHAnsi"/>
        </w:rPr>
        <w:t>. Beneficiarul are obligația și responsabilitatea să asigure managementul şi implementarea proiectului în concordanţă cu prevederile legislaţiei europene şi naţionale, aplicabile.</w:t>
      </w:r>
    </w:p>
    <w:p w14:paraId="4AD75562" w14:textId="77777777" w:rsidR="00AA55E2" w:rsidRPr="00A64E0B" w:rsidRDefault="00AA55E2" w:rsidP="00AA55E2">
      <w:pPr>
        <w:spacing w:after="0" w:line="240" w:lineRule="auto"/>
        <w:jc w:val="both"/>
        <w:rPr>
          <w:rFonts w:cstheme="minorHAnsi"/>
        </w:rPr>
      </w:pPr>
    </w:p>
    <w:p w14:paraId="352E5828" w14:textId="4F4B9424" w:rsidR="009072E6" w:rsidRPr="00A64E0B" w:rsidRDefault="00DA5A51" w:rsidP="0028498A">
      <w:pPr>
        <w:spacing w:after="0" w:line="240" w:lineRule="auto"/>
        <w:jc w:val="both"/>
        <w:rPr>
          <w:rFonts w:cstheme="minorHAnsi"/>
        </w:rPr>
      </w:pPr>
      <w:r>
        <w:rPr>
          <w:rFonts w:cstheme="minorHAnsi"/>
        </w:rPr>
        <w:t>A</w:t>
      </w:r>
      <w:r w:rsidR="0063682A">
        <w:rPr>
          <w:rFonts w:cstheme="minorHAnsi"/>
        </w:rPr>
        <w:t>ctele adi</w:t>
      </w:r>
      <w:r w:rsidR="001C4008">
        <w:rPr>
          <w:rFonts w:cstheme="minorHAnsi"/>
        </w:rPr>
        <w:t>ț</w:t>
      </w:r>
      <w:r w:rsidR="0063682A">
        <w:rPr>
          <w:rFonts w:cstheme="minorHAnsi"/>
        </w:rPr>
        <w:t>ionale</w:t>
      </w:r>
      <w:r w:rsidR="009072E6" w:rsidRPr="00A64E0B">
        <w:rPr>
          <w:rFonts w:cstheme="minorHAnsi"/>
        </w:rPr>
        <w:t xml:space="preserve"> se generează de sistemul informatic MySMIS2021/SMIS2021+</w:t>
      </w:r>
      <w:r w:rsidR="00F7112F">
        <w:rPr>
          <w:rFonts w:cstheme="minorHAnsi"/>
        </w:rPr>
        <w:t xml:space="preserve"> (după caz) </w:t>
      </w:r>
      <w:r w:rsidR="009072E6" w:rsidRPr="00A64E0B">
        <w:rPr>
          <w:rFonts w:cstheme="minorHAnsi"/>
        </w:rPr>
        <w:t xml:space="preserve"> și se semnează numai în format electronic de către MIPE prin AMPDD în calitate de finanțator și solicitant, în calitate </w:t>
      </w:r>
      <w:r w:rsidR="001C4008">
        <w:rPr>
          <w:rFonts w:cstheme="minorHAnsi"/>
        </w:rPr>
        <w:t xml:space="preserve">de </w:t>
      </w:r>
      <w:r w:rsidR="009072E6" w:rsidRPr="00A64E0B">
        <w:rPr>
          <w:rFonts w:cstheme="minorHAnsi"/>
        </w:rPr>
        <w:t>beneficiar al finanțării.</w:t>
      </w:r>
    </w:p>
    <w:p w14:paraId="619F6284" w14:textId="3A9352DF" w:rsidR="009072E6" w:rsidRPr="00A64E0B" w:rsidRDefault="009072E6" w:rsidP="0028498A">
      <w:pPr>
        <w:spacing w:after="0" w:line="240" w:lineRule="auto"/>
        <w:jc w:val="both"/>
        <w:rPr>
          <w:rFonts w:cstheme="minorHAnsi"/>
        </w:rPr>
      </w:pPr>
    </w:p>
    <w:p w14:paraId="7B6F37AE" w14:textId="77777777" w:rsidR="00AA55E2" w:rsidRPr="00A64E0B" w:rsidRDefault="00AA55E2" w:rsidP="00AA55E2">
      <w:pPr>
        <w:pStyle w:val="ListParagraph"/>
        <w:spacing w:after="0" w:line="240" w:lineRule="auto"/>
        <w:ind w:left="360"/>
        <w:jc w:val="both"/>
        <w:rPr>
          <w:rFonts w:cstheme="minorHAnsi"/>
          <w:b/>
          <w:color w:val="FF0000"/>
        </w:rPr>
      </w:pPr>
      <w:r w:rsidRPr="00A64E0B">
        <w:rPr>
          <w:rFonts w:cstheme="minorHAnsi"/>
          <w:b/>
          <w:color w:val="FF0000"/>
        </w:rPr>
        <w:t>Atenție!</w:t>
      </w:r>
    </w:p>
    <w:p w14:paraId="74B80472" w14:textId="433A5E79" w:rsidR="00AA55E2" w:rsidRPr="00A64E0B" w:rsidRDefault="00DA5A51" w:rsidP="00AA55E2">
      <w:pPr>
        <w:spacing w:after="0" w:line="240" w:lineRule="auto"/>
        <w:jc w:val="both"/>
        <w:rPr>
          <w:rFonts w:cstheme="minorHAnsi"/>
          <w:bCs/>
        </w:rPr>
      </w:pPr>
      <w:r>
        <w:rPr>
          <w:rFonts w:cstheme="minorHAnsi"/>
        </w:rPr>
        <w:t>A</w:t>
      </w:r>
      <w:r w:rsidR="0063682A">
        <w:rPr>
          <w:rFonts w:cstheme="minorHAnsi"/>
        </w:rPr>
        <w:t>ctul adi</w:t>
      </w:r>
      <w:r w:rsidR="00F45E6B">
        <w:rPr>
          <w:rFonts w:cstheme="minorHAnsi"/>
        </w:rPr>
        <w:t>ț</w:t>
      </w:r>
      <w:r w:rsidR="0063682A">
        <w:rPr>
          <w:rFonts w:cstheme="minorHAnsi"/>
        </w:rPr>
        <w:t>ional</w:t>
      </w:r>
      <w:r w:rsidR="00AA55E2" w:rsidRPr="00A64E0B">
        <w:rPr>
          <w:rFonts w:cstheme="minorHAnsi"/>
        </w:rPr>
        <w:t xml:space="preserve"> se semnează în format electronic de către persoanele care au calitatea de reprezentant legal/persoana imputernicită expres</w:t>
      </w:r>
      <w:r w:rsidR="0063682A">
        <w:rPr>
          <w:rFonts w:cstheme="minorHAnsi"/>
          <w:bCs/>
        </w:rPr>
        <w:t>, respectiv</w:t>
      </w:r>
      <w:r w:rsidR="00AA55E2" w:rsidRPr="00A64E0B">
        <w:rPr>
          <w:rFonts w:cstheme="minorHAnsi"/>
          <w:bCs/>
        </w:rPr>
        <w:t xml:space="preserve"> de către reprezentantul legal al ADI, al OR și al MIPE. </w:t>
      </w:r>
    </w:p>
    <w:p w14:paraId="528F7B87" w14:textId="77777777" w:rsidR="00AA55E2" w:rsidRPr="00A64E0B" w:rsidRDefault="00AA55E2" w:rsidP="00AA55E2">
      <w:pPr>
        <w:spacing w:after="0" w:line="240" w:lineRule="auto"/>
        <w:jc w:val="both"/>
        <w:rPr>
          <w:rFonts w:cstheme="minorHAnsi"/>
          <w:bCs/>
        </w:rPr>
      </w:pPr>
    </w:p>
    <w:p w14:paraId="6DF3DF74" w14:textId="10F9A002" w:rsidR="00AA55E2" w:rsidRPr="00A64E0B" w:rsidRDefault="00AA55E2" w:rsidP="00AA55E2">
      <w:pPr>
        <w:spacing w:after="0" w:line="240" w:lineRule="auto"/>
        <w:jc w:val="both"/>
        <w:rPr>
          <w:rFonts w:cstheme="minorHAnsi"/>
          <w:bCs/>
        </w:rPr>
      </w:pPr>
      <w:r w:rsidRPr="00A64E0B">
        <w:rPr>
          <w:rFonts w:cstheme="minorHAnsi"/>
          <w:bCs/>
        </w:rPr>
        <w:t xml:space="preserve">Pentru semnarea </w:t>
      </w:r>
      <w:r w:rsidR="00F45E6B" w:rsidRPr="00F45E6B">
        <w:rPr>
          <w:rFonts w:cstheme="minorHAnsi"/>
          <w:bCs/>
        </w:rPr>
        <w:t>actul</w:t>
      </w:r>
      <w:r w:rsidR="00F45E6B">
        <w:rPr>
          <w:rFonts w:cstheme="minorHAnsi"/>
          <w:bCs/>
        </w:rPr>
        <w:t>ui</w:t>
      </w:r>
      <w:r w:rsidR="00F45E6B" w:rsidRPr="00F45E6B">
        <w:rPr>
          <w:rFonts w:cstheme="minorHAnsi"/>
          <w:bCs/>
        </w:rPr>
        <w:t xml:space="preserve"> adițional </w:t>
      </w:r>
      <w:r w:rsidRPr="00A64E0B">
        <w:rPr>
          <w:rFonts w:cstheme="minorHAnsi"/>
          <w:bCs/>
        </w:rPr>
        <w:t xml:space="preserve">de către o persoană împuternicită este necesară o </w:t>
      </w:r>
      <w:r w:rsidR="00F45E6B">
        <w:rPr>
          <w:rFonts w:cstheme="minorHAnsi"/>
          <w:bCs/>
        </w:rPr>
        <w:t>î</w:t>
      </w:r>
      <w:r w:rsidRPr="00A64E0B">
        <w:rPr>
          <w:rFonts w:cstheme="minorHAnsi"/>
          <w:bCs/>
        </w:rPr>
        <w:t xml:space="preserve">mputernicire expresă în acest sens. A se vedea </w:t>
      </w:r>
      <w:r w:rsidRPr="003D4C89">
        <w:rPr>
          <w:rFonts w:cstheme="minorHAnsi"/>
          <w:b/>
          <w:bCs/>
          <w:color w:val="0070C0"/>
        </w:rPr>
        <w:t xml:space="preserve">secțiunea </w:t>
      </w:r>
      <w:r w:rsidR="003D4C89" w:rsidRPr="003D4C89">
        <w:rPr>
          <w:rFonts w:cstheme="minorHAnsi"/>
          <w:b/>
          <w:bCs/>
          <w:color w:val="0070C0"/>
        </w:rPr>
        <w:t>7.6 la prezentul ghid.</w:t>
      </w:r>
    </w:p>
    <w:p w14:paraId="3FD06186" w14:textId="77777777" w:rsidR="00AA55E2" w:rsidRPr="00A64E0B" w:rsidRDefault="00AA55E2" w:rsidP="00AA55E2">
      <w:pPr>
        <w:pStyle w:val="ListParagraph"/>
        <w:spacing w:after="0" w:line="240" w:lineRule="auto"/>
        <w:ind w:left="360"/>
        <w:jc w:val="both"/>
        <w:rPr>
          <w:rFonts w:cstheme="minorHAnsi"/>
          <w:bCs/>
        </w:rPr>
      </w:pPr>
    </w:p>
    <w:p w14:paraId="157C5CAE" w14:textId="48B39618" w:rsidR="00AA55E2" w:rsidRPr="00A64E0B" w:rsidRDefault="00AA55E2" w:rsidP="00AA55E2">
      <w:pPr>
        <w:spacing w:after="0" w:line="240" w:lineRule="auto"/>
        <w:jc w:val="both"/>
        <w:rPr>
          <w:rFonts w:cstheme="minorHAnsi"/>
        </w:rPr>
      </w:pPr>
      <w:r w:rsidRPr="00A64E0B">
        <w:rPr>
          <w:rFonts w:cstheme="minorHAnsi"/>
        </w:rPr>
        <w:t xml:space="preserve">Prin semnarea </w:t>
      </w:r>
      <w:r w:rsidR="001E0852">
        <w:rPr>
          <w:rFonts w:cstheme="minorHAnsi"/>
        </w:rPr>
        <w:t>actului adi</w:t>
      </w:r>
      <w:r w:rsidR="00F45E6B">
        <w:rPr>
          <w:rFonts w:cstheme="minorHAnsi"/>
        </w:rPr>
        <w:t>ț</w:t>
      </w:r>
      <w:r w:rsidR="001E0852">
        <w:rPr>
          <w:rFonts w:cstheme="minorHAnsi"/>
        </w:rPr>
        <w:t>ional</w:t>
      </w:r>
      <w:r w:rsidRPr="00A64E0B">
        <w:rPr>
          <w:rFonts w:cstheme="minorHAnsi"/>
        </w:rPr>
        <w:t>, beneficiarul se obligă să implementeze proiectul pe propria răspundere în conformitate cu prevederile contractului de finanțare (inclusiv anexele acestuia) şi ale legislaţiei comunitare şi naţionale în vigoare. Beneficiarul va fi singurul răspunzător în faţa AMPDD</w:t>
      </w:r>
      <w:r w:rsidR="001C06D8">
        <w:rPr>
          <w:rFonts w:cstheme="minorHAnsi"/>
        </w:rPr>
        <w:t>/MIPE</w:t>
      </w:r>
      <w:r w:rsidRPr="00A64E0B">
        <w:rPr>
          <w:rFonts w:cstheme="minorHAnsi"/>
        </w:rPr>
        <w:t xml:space="preserve"> pentru îndeplinirea obligaţiilor asumate prin </w:t>
      </w:r>
      <w:r w:rsidR="001C06D8" w:rsidRPr="001C06D8">
        <w:rPr>
          <w:rFonts w:cstheme="minorHAnsi"/>
        </w:rPr>
        <w:t>actul adițional</w:t>
      </w:r>
      <w:r w:rsidRPr="00A64E0B">
        <w:rPr>
          <w:rFonts w:cstheme="minorHAnsi"/>
        </w:rPr>
        <w:t>, pentru implementarea proiectului şi pentru realizarea activităților, indicatorilor și obiectivelor acestuia</w:t>
      </w:r>
      <w:r w:rsidRPr="001E0852">
        <w:rPr>
          <w:rFonts w:cstheme="minorHAnsi"/>
        </w:rPr>
        <w:t xml:space="preserve">, </w:t>
      </w:r>
      <w:r w:rsidRPr="001C3EF5">
        <w:rPr>
          <w:rFonts w:cstheme="minorHAnsi"/>
        </w:rPr>
        <w:t xml:space="preserve">a </w:t>
      </w:r>
      <w:r w:rsidRPr="001E0852">
        <w:rPr>
          <w:rFonts w:cstheme="minorHAnsi"/>
        </w:rPr>
        <w:t>indicatorilor</w:t>
      </w:r>
      <w:r w:rsidRPr="00A64E0B">
        <w:rPr>
          <w:rFonts w:cstheme="minorHAnsi"/>
        </w:rPr>
        <w:t xml:space="preserve"> de etapă prevăzute în c</w:t>
      </w:r>
      <w:r w:rsidRPr="00A64E0B">
        <w:rPr>
          <w:rFonts w:cstheme="minorHAnsi"/>
          <w:iCs/>
        </w:rPr>
        <w:t>ererea de finanţare</w:t>
      </w:r>
      <w:r w:rsidRPr="00A64E0B">
        <w:rPr>
          <w:rFonts w:cstheme="minorHAnsi"/>
        </w:rPr>
        <w:t xml:space="preserve">. </w:t>
      </w:r>
    </w:p>
    <w:p w14:paraId="5EFC3861" w14:textId="77777777" w:rsidR="00AA55E2" w:rsidRPr="00A64E0B" w:rsidRDefault="00AA55E2" w:rsidP="00AA55E2">
      <w:pPr>
        <w:spacing w:after="0" w:line="240" w:lineRule="auto"/>
        <w:jc w:val="both"/>
        <w:rPr>
          <w:rFonts w:cstheme="minorHAnsi"/>
        </w:rPr>
      </w:pPr>
    </w:p>
    <w:p w14:paraId="0D0BD1C9" w14:textId="77777777" w:rsidR="00AA55E2" w:rsidRPr="00A64E0B" w:rsidRDefault="00AA55E2" w:rsidP="00AA55E2">
      <w:pPr>
        <w:spacing w:after="0" w:line="240" w:lineRule="auto"/>
        <w:jc w:val="both"/>
        <w:rPr>
          <w:rFonts w:cstheme="minorHAnsi"/>
        </w:rPr>
      </w:pPr>
      <w:r w:rsidRPr="00A64E0B">
        <w:rPr>
          <w:rFonts w:cstheme="minorHAnsi"/>
        </w:rPr>
        <w:lastRenderedPageBreak/>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97BB8C1" w14:textId="77777777" w:rsidR="00AA55E2" w:rsidRPr="00A64E0B" w:rsidRDefault="00AA55E2" w:rsidP="00AA55E2">
      <w:pPr>
        <w:spacing w:after="0" w:line="240" w:lineRule="auto"/>
        <w:jc w:val="both"/>
        <w:rPr>
          <w:rFonts w:cstheme="minorHAnsi"/>
        </w:rPr>
      </w:pPr>
    </w:p>
    <w:p w14:paraId="3A6B8873" w14:textId="77777777" w:rsidR="00AA55E2" w:rsidRPr="00A64E0B" w:rsidRDefault="00AA55E2" w:rsidP="00AA55E2">
      <w:pPr>
        <w:pStyle w:val="ListParagraph"/>
        <w:overflowPunct w:val="0"/>
        <w:autoSpaceDE w:val="0"/>
        <w:autoSpaceDN w:val="0"/>
        <w:adjustRightInd w:val="0"/>
        <w:spacing w:after="0" w:line="240" w:lineRule="auto"/>
        <w:ind w:left="0"/>
        <w:jc w:val="both"/>
        <w:rPr>
          <w:rFonts w:cstheme="minorHAnsi"/>
          <w:bCs/>
        </w:rPr>
      </w:pPr>
      <w:r w:rsidRPr="00A64E0B">
        <w:rPr>
          <w:rFonts w:cstheme="minorHAnsi"/>
        </w:rPr>
        <w:t>Beneficiarul are obligaţia să asigure resursele necesare desfășurării activităților proiectului, precum și să plătească  sumele necesare asigurării cofinanţării eligibile şi a finanţării cheltuielilor neeligibile în vederea implementării proiectului</w:t>
      </w:r>
      <w:r w:rsidRPr="00A64E0B">
        <w:rPr>
          <w:rFonts w:cstheme="minorHAnsi"/>
          <w:bCs/>
        </w:rPr>
        <w:t>.</w:t>
      </w:r>
    </w:p>
    <w:p w14:paraId="4A5E706E" w14:textId="77777777" w:rsidR="00AA55E2" w:rsidRPr="00A64E0B" w:rsidRDefault="00AA55E2" w:rsidP="00AA55E2">
      <w:pPr>
        <w:spacing w:after="0" w:line="240" w:lineRule="auto"/>
        <w:jc w:val="both"/>
        <w:rPr>
          <w:rFonts w:cstheme="minorHAnsi"/>
        </w:rPr>
      </w:pPr>
    </w:p>
    <w:p w14:paraId="240BFED5" w14:textId="77777777" w:rsidR="00AA55E2" w:rsidRPr="00A64E0B" w:rsidRDefault="00AA55E2" w:rsidP="00AA55E2">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Beneficiarul își asumă integral răspunderea pentru prejudiciile cauzate terților din culpa sa, pe durata contractului. MIPE/AMPDD vor fi degrevate de orice responsabilitate pentru prejudiciile cauzate terților de către beneficiar, ca urmare a executării contract de finanțare, cu excepția celor care pot fi direct imputabile acestora. </w:t>
      </w:r>
    </w:p>
    <w:p w14:paraId="7B3C072B" w14:textId="77777777" w:rsidR="00AA55E2" w:rsidRPr="00A64E0B" w:rsidRDefault="00AA55E2" w:rsidP="00AA55E2">
      <w:pPr>
        <w:pStyle w:val="ListParagraph"/>
        <w:overflowPunct w:val="0"/>
        <w:autoSpaceDE w:val="0"/>
        <w:autoSpaceDN w:val="0"/>
        <w:adjustRightInd w:val="0"/>
        <w:spacing w:after="0" w:line="240" w:lineRule="auto"/>
        <w:ind w:left="0"/>
        <w:jc w:val="both"/>
        <w:rPr>
          <w:rFonts w:cstheme="minorHAnsi"/>
        </w:rPr>
      </w:pPr>
    </w:p>
    <w:p w14:paraId="48EBFC00" w14:textId="46F4A49C" w:rsidR="00AA55E2" w:rsidRPr="00A64E0B" w:rsidRDefault="00AA55E2" w:rsidP="00AA55E2">
      <w:pPr>
        <w:pStyle w:val="ListParagraph"/>
        <w:overflowPunct w:val="0"/>
        <w:autoSpaceDE w:val="0"/>
        <w:autoSpaceDN w:val="0"/>
        <w:adjustRightInd w:val="0"/>
        <w:spacing w:after="0" w:line="240" w:lineRule="auto"/>
        <w:ind w:left="0"/>
        <w:jc w:val="both"/>
        <w:rPr>
          <w:rFonts w:cstheme="minorHAnsi"/>
        </w:rPr>
      </w:pPr>
      <w:r w:rsidRPr="00A64E0B">
        <w:rPr>
          <w:rFonts w:cstheme="minorHAnsi"/>
        </w:rPr>
        <w:t>Beneficiarul are obligaţia de a asigura funcţionarea tuturor bunurilor, echipamentelor achiziţionate în cadrul contractului de finanțare</w:t>
      </w:r>
      <w:r w:rsidR="001C06D8">
        <w:rPr>
          <w:rFonts w:cstheme="minorHAnsi"/>
        </w:rPr>
        <w:t xml:space="preserve"> semnat</w:t>
      </w:r>
      <w:r w:rsidRPr="00A64E0B">
        <w:rPr>
          <w:rFonts w:cstheme="minorHAnsi"/>
        </w:rPr>
        <w:t>, la locul de desfăşurare a proiectului şi exclusiv în scopul pentru care au fost achiziţionate, pe perioada de minim 5 ani de la finalizarea implementarii proiectului.</w:t>
      </w:r>
    </w:p>
    <w:p w14:paraId="202F5DC0" w14:textId="77777777" w:rsidR="00AA55E2" w:rsidRPr="00A64E0B" w:rsidRDefault="00AA55E2" w:rsidP="00AA55E2">
      <w:pPr>
        <w:pStyle w:val="ListParagraph"/>
        <w:overflowPunct w:val="0"/>
        <w:autoSpaceDE w:val="0"/>
        <w:autoSpaceDN w:val="0"/>
        <w:adjustRightInd w:val="0"/>
        <w:spacing w:after="0" w:line="240" w:lineRule="auto"/>
        <w:ind w:left="0"/>
        <w:jc w:val="both"/>
        <w:rPr>
          <w:rFonts w:cstheme="minorHAnsi"/>
        </w:rPr>
      </w:pPr>
    </w:p>
    <w:p w14:paraId="542C48BE" w14:textId="77777777" w:rsidR="00AA55E2" w:rsidRPr="00A64E0B" w:rsidRDefault="00AA55E2" w:rsidP="00AA55E2">
      <w:pPr>
        <w:pStyle w:val="ListParagraph"/>
        <w:overflowPunct w:val="0"/>
        <w:autoSpaceDE w:val="0"/>
        <w:autoSpaceDN w:val="0"/>
        <w:adjustRightInd w:val="0"/>
        <w:spacing w:after="0" w:line="240" w:lineRule="auto"/>
        <w:ind w:left="0"/>
        <w:jc w:val="both"/>
        <w:rPr>
          <w:rFonts w:cstheme="minorHAnsi"/>
        </w:rPr>
      </w:pPr>
      <w:r w:rsidRPr="00A64E0B">
        <w:rPr>
          <w:rFonts w:cstheme="minorHAns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1EF917E" w14:textId="77777777" w:rsidR="00AA55E2" w:rsidRPr="00A64E0B" w:rsidRDefault="00AA55E2" w:rsidP="00AA55E2">
      <w:pPr>
        <w:spacing w:after="0" w:line="240" w:lineRule="auto"/>
        <w:rPr>
          <w:rFonts w:cstheme="minorHAnsi"/>
        </w:rPr>
      </w:pPr>
    </w:p>
    <w:p w14:paraId="197B090D" w14:textId="5FD77566" w:rsidR="00871C01" w:rsidRPr="00A64E0B" w:rsidRDefault="00871C01" w:rsidP="00C5068A">
      <w:pPr>
        <w:pStyle w:val="Heading1"/>
        <w:numPr>
          <w:ilvl w:val="0"/>
          <w:numId w:val="57"/>
        </w:numPr>
      </w:pPr>
      <w:bookmarkStart w:id="208" w:name="_Toc141442857"/>
      <w:r w:rsidRPr="00A64E0B">
        <w:t>ASPECTE PRIVIND CONFLICTUL DE INTERESE</w:t>
      </w:r>
      <w:bookmarkEnd w:id="208"/>
      <w:r w:rsidRPr="00A64E0B">
        <w:t xml:space="preserve"> </w:t>
      </w:r>
    </w:p>
    <w:p w14:paraId="0F9CCA5F" w14:textId="77777777" w:rsidR="002C7D89" w:rsidRPr="00A64E0B" w:rsidRDefault="002C7D89" w:rsidP="002C7D89">
      <w:pPr>
        <w:ind w:right="76"/>
        <w:jc w:val="both"/>
        <w:rPr>
          <w:rFonts w:cstheme="minorHAnsi"/>
        </w:rPr>
      </w:pPr>
    </w:p>
    <w:p w14:paraId="44573D30" w14:textId="342F249F" w:rsidR="002C7D89" w:rsidRPr="00A64E0B" w:rsidRDefault="002C7D89"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În conformitate cu prevederile art. 70 Legea nr. 161/2003 privind unele măsuri pentru asigurarea transparenței în exercitarea demnităților publice, a funcțiilor publice și în mediul de afaceri, prevenirea și sancționarea corupției din 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452EEC61" w14:textId="77777777" w:rsidR="002C7D89" w:rsidRPr="00A64E0B" w:rsidRDefault="002C7D89" w:rsidP="008F5D4F">
      <w:pPr>
        <w:pStyle w:val="ListParagraph"/>
        <w:overflowPunct w:val="0"/>
        <w:autoSpaceDE w:val="0"/>
        <w:autoSpaceDN w:val="0"/>
        <w:adjustRightInd w:val="0"/>
        <w:spacing w:after="0" w:line="240" w:lineRule="auto"/>
        <w:ind w:left="0"/>
        <w:jc w:val="both"/>
        <w:rPr>
          <w:rFonts w:cstheme="minorHAnsi"/>
        </w:rPr>
      </w:pPr>
    </w:p>
    <w:p w14:paraId="27159C49" w14:textId="78CDD563" w:rsidR="002C7D89" w:rsidRPr="00A64E0B" w:rsidRDefault="008F5D4F"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Solicitantul la finanțare are obligația ca pe parcursul procesului de  evalu</w:t>
      </w:r>
      <w:r w:rsidR="001C06D8">
        <w:rPr>
          <w:rFonts w:cstheme="minorHAnsi"/>
        </w:rPr>
        <w:t>a</w:t>
      </w:r>
      <w:r w:rsidRPr="00A64E0B">
        <w:rPr>
          <w:rFonts w:cstheme="minorHAnsi"/>
        </w:rPr>
        <w:t>re, selecție și contractare</w:t>
      </w:r>
      <w:r w:rsidR="001C06D8">
        <w:rPr>
          <w:rFonts w:cstheme="minorHAnsi"/>
        </w:rPr>
        <w:t>, inclusiv până la intrarea în vigoare a actului adițional,</w:t>
      </w:r>
      <w:r w:rsidRPr="00A64E0B">
        <w:rPr>
          <w:rFonts w:cstheme="minorHAnsi"/>
        </w:rPr>
        <w:t xml:space="preserve"> să evite situațiile de </w:t>
      </w:r>
      <w:r w:rsidR="002C7D89" w:rsidRPr="00A64E0B">
        <w:rPr>
          <w:rFonts w:cstheme="minorHAnsi"/>
        </w:rPr>
        <w:t>natur</w:t>
      </w:r>
      <w:r w:rsidRPr="00A64E0B">
        <w:rPr>
          <w:rFonts w:cstheme="minorHAnsi"/>
        </w:rPr>
        <w:t xml:space="preserve">a celor încadrate în categoria </w:t>
      </w:r>
      <w:r w:rsidR="002C7D89" w:rsidRPr="00A64E0B">
        <w:rPr>
          <w:rFonts w:cstheme="minorHAnsi"/>
        </w:rPr>
        <w:t>conflict</w:t>
      </w:r>
      <w:r w:rsidRPr="00A64E0B">
        <w:rPr>
          <w:rFonts w:cstheme="minorHAnsi"/>
        </w:rPr>
        <w:t>elor</w:t>
      </w:r>
      <w:r w:rsidR="002C7D89" w:rsidRPr="00A64E0B">
        <w:rPr>
          <w:rFonts w:cstheme="minorHAnsi"/>
        </w:rPr>
        <w:t xml:space="preserve"> de interese </w:t>
      </w:r>
      <w:r w:rsidRPr="00A64E0B">
        <w:rPr>
          <w:rFonts w:cstheme="minorHAnsi"/>
        </w:rPr>
        <w:t xml:space="preserve"> și incompatibilităților </w:t>
      </w:r>
      <w:r w:rsidR="002C7D89" w:rsidRPr="00A64E0B">
        <w:rPr>
          <w:rFonts w:cstheme="minorHAnsi"/>
        </w:rPr>
        <w:t>în conformitate cu prevederile art. 10 alin. (1)</w:t>
      </w:r>
      <w:r w:rsidR="002C7D89" w:rsidRPr="00A64E0B">
        <w:rPr>
          <w:rFonts w:cstheme="minorHAnsi"/>
        </w:rPr>
        <w:footnoteReference w:id="3"/>
      </w:r>
      <w:r w:rsidR="002C7D89" w:rsidRPr="00A64E0B">
        <w:rPr>
          <w:rFonts w:cstheme="minorHAnsi"/>
        </w:rPr>
        <w:t>, art. 13 alin. (1)</w:t>
      </w:r>
      <w:r w:rsidR="002C7D89" w:rsidRPr="00A64E0B">
        <w:rPr>
          <w:rFonts w:cstheme="minorHAnsi"/>
        </w:rPr>
        <w:footnoteReference w:id="4"/>
      </w:r>
      <w:r w:rsidR="002C7D89" w:rsidRPr="00A64E0B">
        <w:rPr>
          <w:rFonts w:cstheme="minorHAnsi"/>
        </w:rPr>
        <w:t xml:space="preserve"> şi art. 16 alin. (1)</w:t>
      </w:r>
      <w:r w:rsidR="002C7D89" w:rsidRPr="00A64E0B">
        <w:rPr>
          <w:rFonts w:cstheme="minorHAnsi"/>
        </w:rPr>
        <w:footnoteReference w:id="5"/>
      </w:r>
      <w:r w:rsidR="002C7D89" w:rsidRPr="00A64E0B">
        <w:rPr>
          <w:rFonts w:cstheme="minorHAnsi"/>
        </w:rPr>
        <w:t xml:space="preserve"> din O.U.G. nr. 66/2011 privind prevenirea, constatarea şi sancţionarea neregulilor apărute în obţinerea şi utilizarea fondurilor europene şi/sau a fondurilor publice naţionale aferente acestora, cu modificările şi completările ulterioare</w:t>
      </w:r>
      <w:r w:rsidRPr="00A64E0B">
        <w:rPr>
          <w:rFonts w:cstheme="minorHAnsi"/>
        </w:rPr>
        <w:t xml:space="preserve"> sau orice situație </w:t>
      </w:r>
      <w:r w:rsidR="002C7D89" w:rsidRPr="00A64E0B">
        <w:rPr>
          <w:rFonts w:cstheme="minorHAnsi"/>
        </w:rPr>
        <w:t>care are sau poate avea ca efect compromiterea obiectivității și imparțialității procesului de evaluare, selecție, contractare și implementare a proiectului</w:t>
      </w:r>
      <w:r w:rsidRPr="00A64E0B">
        <w:rPr>
          <w:rFonts w:cstheme="minorHAnsi"/>
        </w:rPr>
        <w:t>.</w:t>
      </w:r>
    </w:p>
    <w:p w14:paraId="67142BBA" w14:textId="77777777" w:rsidR="008F5D4F" w:rsidRPr="00A64E0B" w:rsidRDefault="008F5D4F" w:rsidP="008F5D4F">
      <w:pPr>
        <w:pStyle w:val="ListParagraph"/>
        <w:overflowPunct w:val="0"/>
        <w:autoSpaceDE w:val="0"/>
        <w:autoSpaceDN w:val="0"/>
        <w:adjustRightInd w:val="0"/>
        <w:spacing w:after="0" w:line="240" w:lineRule="auto"/>
        <w:ind w:left="0"/>
        <w:jc w:val="both"/>
        <w:rPr>
          <w:rFonts w:cstheme="minorHAnsi"/>
        </w:rPr>
      </w:pPr>
    </w:p>
    <w:p w14:paraId="1F9EDB95" w14:textId="2BE95AB5" w:rsidR="002C7D89" w:rsidRPr="00A64E0B" w:rsidRDefault="002C7D89"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Solicitantul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w:t>
      </w:r>
      <w:r w:rsidRPr="00A64E0B">
        <w:rPr>
          <w:rFonts w:cstheme="minorHAnsi"/>
        </w:rPr>
        <w:lastRenderedPageBreak/>
        <w:t>public au obligația de a urmări respectarea prevederilor Legii nr. 161/2003, în materia conflictului de interese și a incompatibilităților.</w:t>
      </w:r>
    </w:p>
    <w:p w14:paraId="7E4EEE07" w14:textId="77777777" w:rsidR="008F5D4F" w:rsidRPr="00A64E0B" w:rsidRDefault="008F5D4F" w:rsidP="008F5D4F">
      <w:pPr>
        <w:pStyle w:val="ListParagraph"/>
        <w:overflowPunct w:val="0"/>
        <w:autoSpaceDE w:val="0"/>
        <w:autoSpaceDN w:val="0"/>
        <w:adjustRightInd w:val="0"/>
        <w:spacing w:after="0" w:line="240" w:lineRule="auto"/>
        <w:ind w:left="0"/>
        <w:jc w:val="both"/>
        <w:rPr>
          <w:rFonts w:cstheme="minorHAnsi"/>
        </w:rPr>
      </w:pPr>
    </w:p>
    <w:p w14:paraId="2EA61810" w14:textId="7DFCFFFA" w:rsidR="002C7D89" w:rsidRPr="00A64E0B" w:rsidRDefault="008F5D4F"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Pe parcursul implementării proiectului, în calitate de </w:t>
      </w:r>
      <w:r w:rsidR="002C7D89" w:rsidRPr="00A64E0B">
        <w:rPr>
          <w:rFonts w:cstheme="minorHAnsi"/>
        </w:rPr>
        <w:t>autoritate  contractantă</w:t>
      </w:r>
      <w:r w:rsidRPr="00A64E0B">
        <w:rPr>
          <w:rFonts w:cstheme="minorHAnsi"/>
        </w:rPr>
        <w:t>, beneficiarii</w:t>
      </w:r>
      <w:r w:rsidR="002C7D89" w:rsidRPr="00A64E0B">
        <w:rPr>
          <w:rFonts w:cstheme="minorHAnsi"/>
        </w:rPr>
        <w:t xml:space="preserve"> au  obligația  de  a  respecta aplicarea prevederilor referitoare la conflictele de interese prevăzute de legislația în materia achizițiilor publice</w:t>
      </w:r>
      <w:r w:rsidRPr="00A64E0B">
        <w:rPr>
          <w:rFonts w:cstheme="minorHAnsi"/>
        </w:rPr>
        <w:t xml:space="preserve"> și de a </w:t>
      </w:r>
      <w:r w:rsidR="002C7D89" w:rsidRPr="00A64E0B">
        <w:rPr>
          <w:rFonts w:cstheme="minorHAnsi"/>
        </w:rPr>
        <w:t>respecta aplicarea prevederilor referitoare la conflictul de interese prevăzut în art. 14 și art. 15 din OUG nr. 66/2011, precum și celelalte prevederi legale aplicabile.</w:t>
      </w:r>
    </w:p>
    <w:p w14:paraId="741F8596" w14:textId="2AFEE75C" w:rsidR="00871C01" w:rsidRPr="00A64E0B" w:rsidRDefault="00871C01" w:rsidP="00C5068A">
      <w:pPr>
        <w:pStyle w:val="Heading1"/>
        <w:numPr>
          <w:ilvl w:val="0"/>
          <w:numId w:val="57"/>
        </w:numPr>
      </w:pPr>
      <w:bookmarkStart w:id="209" w:name="_Toc141442858"/>
      <w:r w:rsidRPr="00A64E0B">
        <w:t>ASPECTE PRIVIND PRELUCRAREA DATELOR CU CARACTER PERSONAL</w:t>
      </w:r>
      <w:bookmarkEnd w:id="209"/>
      <w:r w:rsidRPr="00A64E0B">
        <w:t xml:space="preserve">  </w:t>
      </w:r>
    </w:p>
    <w:p w14:paraId="53EC57C9" w14:textId="77777777" w:rsidR="00B42790" w:rsidRPr="00A64E0B" w:rsidRDefault="00B42790" w:rsidP="00DA3F18">
      <w:pPr>
        <w:pStyle w:val="ListParagraph"/>
        <w:overflowPunct w:val="0"/>
        <w:autoSpaceDE w:val="0"/>
        <w:autoSpaceDN w:val="0"/>
        <w:adjustRightInd w:val="0"/>
        <w:spacing w:after="0" w:line="240" w:lineRule="auto"/>
        <w:ind w:left="0"/>
        <w:jc w:val="both"/>
        <w:rPr>
          <w:rFonts w:cstheme="minorHAnsi"/>
          <w:color w:val="000000"/>
          <w:sz w:val="23"/>
          <w:szCs w:val="23"/>
          <w:shd w:val="clear" w:color="auto" w:fill="FFFFFF"/>
        </w:rPr>
      </w:pPr>
    </w:p>
    <w:p w14:paraId="2910EC87" w14:textId="70263CD3" w:rsidR="00B42790" w:rsidRPr="00A64E0B" w:rsidRDefault="00B42790"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MIPE/AMPDD  ca autoritate responsabilă cu gestionarea fondurilor europene exercită atribuții și responsabilități prin politica de prelucrare a datelor cu caracter personal aplicabilă aplicațiilor SMIS2021/MySMIS2021 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2F23661D" w14:textId="77777777" w:rsidR="00B42790" w:rsidRPr="00A64E0B" w:rsidRDefault="00B42790" w:rsidP="00DA3F18">
      <w:pPr>
        <w:pStyle w:val="ListParagraph"/>
        <w:overflowPunct w:val="0"/>
        <w:autoSpaceDE w:val="0"/>
        <w:autoSpaceDN w:val="0"/>
        <w:adjustRightInd w:val="0"/>
        <w:spacing w:after="0" w:line="240" w:lineRule="auto"/>
        <w:ind w:left="0"/>
        <w:jc w:val="both"/>
        <w:rPr>
          <w:rStyle w:val="slitbdy"/>
          <w:rFonts w:cstheme="minorHAnsi"/>
          <w:color w:val="000000"/>
          <w:sz w:val="23"/>
          <w:szCs w:val="23"/>
          <w:bdr w:val="none" w:sz="0" w:space="0" w:color="auto" w:frame="1"/>
          <w:shd w:val="clear" w:color="auto" w:fill="FFFFFF"/>
        </w:rPr>
      </w:pPr>
    </w:p>
    <w:p w14:paraId="2B99DC7C" w14:textId="1EEC31CF" w:rsidR="00074FB5" w:rsidRPr="00A64E0B" w:rsidRDefault="00074FB5"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Colectarea, prelucrarea și stocarea/arhivarea datelor cu caracter personal se va realiza în conformitate cu prevederile Regulamentului (UE) nr. 679/2016, precum și cu respectarea legislației naționale în materie, în scopul realizării procesului de evalaure, selecție, contractare, implementare și monitorizare a proiectului, realizării obiectivelor acestuia, precum și în scop statistic.</w:t>
      </w:r>
    </w:p>
    <w:p w14:paraId="30193CF4"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48AC5471" w14:textId="1BCB8685" w:rsidR="00074FB5" w:rsidRPr="00A64E0B" w:rsidRDefault="00074FB5"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Datele cu caracter personal, așa cum sunt clasificate în Regulamentul</w:t>
      </w:r>
      <w:r w:rsidR="00DA3F18" w:rsidRPr="00A64E0B">
        <w:rPr>
          <w:rFonts w:cstheme="minorHAnsi"/>
        </w:rPr>
        <w:t xml:space="preserve"> nr. 679/2016</w:t>
      </w:r>
      <w:r w:rsidRPr="00A64E0B">
        <w:rPr>
          <w:rFonts w:cstheme="minorHAnsi"/>
        </w:rPr>
        <w:t xml:space="preserve">,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BE838F4"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4E9A5334" w14:textId="7C341060" w:rsidR="00074FB5" w:rsidRPr="00A64E0B" w:rsidRDefault="00074FB5"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Solicitantul are obligația întocmirii evidențelor asupra consimțământului persoanelor care fac parte din grupul țintă al proiectului, pentru activitățile ce decurg din</w:t>
      </w:r>
      <w:r w:rsidR="00DA3F18" w:rsidRPr="00A64E0B">
        <w:rPr>
          <w:rFonts w:cstheme="minorHAnsi"/>
        </w:rPr>
        <w:t xml:space="preserve"> procesul</w:t>
      </w:r>
      <w:r w:rsidR="00B42790" w:rsidRPr="00A64E0B">
        <w:rPr>
          <w:rFonts w:cstheme="minorHAnsi"/>
        </w:rPr>
        <w:t xml:space="preserve"> </w:t>
      </w:r>
      <w:r w:rsidR="00DA3F18" w:rsidRPr="00A64E0B">
        <w:rPr>
          <w:rFonts w:cstheme="minorHAnsi"/>
        </w:rPr>
        <w:t>de evaluare, selecție, contractare și</w:t>
      </w:r>
      <w:r w:rsidRPr="00A64E0B">
        <w:rPr>
          <w:rFonts w:cstheme="minorHAnsi"/>
        </w:rPr>
        <w:t xml:space="preserve"> implementare</w:t>
      </w:r>
      <w:r w:rsidR="00DA3F18" w:rsidRPr="00A64E0B">
        <w:rPr>
          <w:rFonts w:cstheme="minorHAnsi"/>
        </w:rPr>
        <w:t xml:space="preserve"> </w:t>
      </w:r>
      <w:r w:rsidRPr="00A64E0B">
        <w:rPr>
          <w:rFonts w:cstheme="minorHAnsi"/>
        </w:rPr>
        <w:t>a activităților proiectului în vederea îndeplinirii obiectivelor proiectului.</w:t>
      </w:r>
    </w:p>
    <w:p w14:paraId="2269520B"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17061E4E"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Transmiterea cererii de finanțare</w:t>
      </w:r>
      <w:r w:rsidR="008F5D4F" w:rsidRPr="00A64E0B">
        <w:rPr>
          <w:rFonts w:cstheme="minorHAnsi"/>
        </w:rPr>
        <w:t xml:space="preserve"> </w:t>
      </w:r>
      <w:r w:rsidRPr="00A64E0B">
        <w:rPr>
          <w:rFonts w:cstheme="minorHAnsi"/>
        </w:rPr>
        <w:t xml:space="preserve">prin MYSMIS </w:t>
      </w:r>
      <w:r w:rsidR="008F5D4F" w:rsidRPr="00A64E0B">
        <w:rPr>
          <w:rFonts w:cstheme="minorHAnsi"/>
        </w:rPr>
        <w:t>reprezintă un acord ferm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 și Legea nr.190/2018, cu modificările și completările ulterioare</w:t>
      </w:r>
      <w:r w:rsidRPr="00A64E0B">
        <w:rPr>
          <w:rFonts w:cstheme="minorHAnsi"/>
        </w:rPr>
        <w:t>.</w:t>
      </w:r>
    </w:p>
    <w:p w14:paraId="0E624312"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567B18E4" w14:textId="60C55BDE" w:rsidR="008F5D4F" w:rsidRPr="00A64E0B" w:rsidRDefault="008F5D4F"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2633C2EA" w14:textId="77777777" w:rsidR="00B42790" w:rsidRPr="00A64E0B" w:rsidRDefault="00B42790" w:rsidP="00B42790">
      <w:pPr>
        <w:pStyle w:val="ListParagraph"/>
        <w:overflowPunct w:val="0"/>
        <w:autoSpaceDE w:val="0"/>
        <w:autoSpaceDN w:val="0"/>
        <w:adjustRightInd w:val="0"/>
        <w:spacing w:after="0" w:line="240" w:lineRule="auto"/>
        <w:ind w:left="0"/>
        <w:jc w:val="both"/>
        <w:rPr>
          <w:rFonts w:cstheme="minorHAnsi"/>
        </w:rPr>
      </w:pPr>
    </w:p>
    <w:p w14:paraId="046A71AA" w14:textId="4EA4E00A" w:rsidR="00B42790" w:rsidRPr="00A64E0B" w:rsidRDefault="00B42790" w:rsidP="00B42790">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Datele cu caracter personal prelucrate prin intermediul aplicațiilor SMIS2021/MySMIS2021 sunt stocate pentru o perioadă de 5 ani începând cu data de 31 decembrie a anului în care a fost efectuată ultima plată </w:t>
      </w:r>
      <w:r w:rsidRPr="00A64E0B">
        <w:rPr>
          <w:rFonts w:cstheme="minorHAnsi"/>
        </w:rPr>
        <w:lastRenderedPageBreak/>
        <w:t>de către autoritatea de management către beneficiar, în conformitate cu prevederile art. 82 alin. (1) din Regulamentul (UE) 2021/1.060, cu modificările și completările ulterioare.</w:t>
      </w:r>
    </w:p>
    <w:p w14:paraId="510316F2" w14:textId="77777777" w:rsidR="00871C01" w:rsidRPr="00F10BD9" w:rsidRDefault="00871C01" w:rsidP="00C5068A">
      <w:pPr>
        <w:pStyle w:val="Heading1"/>
        <w:numPr>
          <w:ilvl w:val="0"/>
          <w:numId w:val="57"/>
        </w:numPr>
      </w:pPr>
      <w:bookmarkStart w:id="210" w:name="_Toc141081449"/>
      <w:bookmarkStart w:id="211" w:name="_Toc141442859"/>
      <w:bookmarkStart w:id="212" w:name="_Hlk134545257"/>
      <w:bookmarkEnd w:id="195"/>
      <w:bookmarkEnd w:id="210"/>
      <w:r w:rsidRPr="00F10BD9">
        <w:t>ASPECTE PRIVIND MONITORIZAREA TEHNICĂ ȘI RAPOARTELE DE PROGRES</w:t>
      </w:r>
      <w:bookmarkEnd w:id="211"/>
      <w:r w:rsidRPr="00F10BD9">
        <w:t xml:space="preserve">  </w:t>
      </w:r>
    </w:p>
    <w:p w14:paraId="5935706E" w14:textId="77777777" w:rsidR="008C14AD" w:rsidRPr="00F10BD9" w:rsidRDefault="008C14AD" w:rsidP="00507036">
      <w:pPr>
        <w:pStyle w:val="Normal1"/>
        <w:spacing w:before="0" w:after="0"/>
        <w:rPr>
          <w:rStyle w:val="salnbdy"/>
          <w:rFonts w:asciiTheme="minorHAnsi" w:hAnsiTheme="minorHAnsi" w:cstheme="minorHAnsi"/>
          <w:color w:val="000000"/>
          <w:sz w:val="23"/>
          <w:szCs w:val="23"/>
          <w:bdr w:val="none" w:sz="0" w:space="0" w:color="auto" w:frame="1"/>
          <w:shd w:val="clear" w:color="auto" w:fill="FFFFFF"/>
        </w:rPr>
      </w:pPr>
    </w:p>
    <w:p w14:paraId="77652A84"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bookmarkStart w:id="213" w:name="_Hlk135041657"/>
      <w:r w:rsidRPr="00F10BD9">
        <w:rPr>
          <w:rStyle w:val="salnbdy"/>
          <w:rFonts w:asciiTheme="minorHAnsi" w:hAnsiTheme="minorHAnsi" w:cstheme="minorHAnsi"/>
          <w:color w:val="000000"/>
          <w:sz w:val="22"/>
          <w:szCs w:val="22"/>
          <w:bdr w:val="none" w:sz="0" w:space="0" w:color="auto" w:frame="1"/>
          <w:shd w:val="clear" w:color="auto" w:fill="FFFFFF"/>
        </w:rPr>
        <w:t>Procesul de monitorizare se realizează pe baza contractului de finanțare și a anexelor la acesta/aceasta având la baza Planul de monitorizare a proiectului</w:t>
      </w:r>
      <w:r w:rsidRPr="00A64E0B">
        <w:rPr>
          <w:rStyle w:val="salnbdy"/>
          <w:rFonts w:asciiTheme="minorHAnsi" w:hAnsiTheme="minorHAnsi" w:cstheme="minorHAnsi"/>
          <w:color w:val="000000"/>
          <w:sz w:val="22"/>
          <w:szCs w:val="22"/>
          <w:bdr w:val="none" w:sz="0" w:space="0" w:color="auto" w:frame="1"/>
          <w:shd w:val="clear" w:color="auto" w:fill="FFFFFF"/>
        </w:rPr>
        <w:t>, parte integrantă a contractului de finanțare.</w:t>
      </w:r>
    </w:p>
    <w:p w14:paraId="15443313"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2D114AB" w14:textId="76648881" w:rsidR="008C14AD" w:rsidRPr="00A64E0B" w:rsidRDefault="008C14AD" w:rsidP="008C14AD">
      <w:pPr>
        <w:pStyle w:val="Normal1"/>
        <w:spacing w:before="0" w:after="0"/>
        <w:rPr>
          <w:rStyle w:val="salnbdy"/>
          <w:rFonts w:asciiTheme="minorHAnsi" w:hAnsiTheme="minorHAnsi" w:cstheme="minorHAnsi"/>
          <w:b/>
          <w:bCs/>
          <w:color w:val="0070C0"/>
          <w:sz w:val="22"/>
          <w:szCs w:val="22"/>
          <w:bdr w:val="none" w:sz="0" w:space="0" w:color="auto" w:frame="1"/>
          <w:shd w:val="clear" w:color="auto" w:fill="FFFFFF"/>
        </w:rPr>
      </w:pPr>
      <w:r w:rsidRPr="00A64E0B">
        <w:rPr>
          <w:rStyle w:val="salnbdy"/>
          <w:rFonts w:asciiTheme="minorHAnsi" w:hAnsiTheme="minorHAnsi" w:cstheme="minorHAnsi"/>
          <w:color w:val="000000"/>
          <w:sz w:val="22"/>
          <w:szCs w:val="22"/>
          <w:bdr w:val="none" w:sz="0" w:space="0" w:color="auto" w:frame="1"/>
          <w:shd w:val="clear" w:color="auto" w:fill="FFFFFF"/>
        </w:rPr>
        <w:t>În procesul de monitorizare a proiectelor se elaborează raportul de progres și raportul de vizită, al căror conținut-cadru se regăsește în cadrul Ordinului MIPE 1777/2023</w:t>
      </w:r>
      <w:r w:rsidR="00CA401A" w:rsidRPr="00A64E0B">
        <w:rPr>
          <w:rStyle w:val="salnbdy"/>
          <w:rFonts w:asciiTheme="minorHAnsi" w:hAnsiTheme="minorHAnsi" w:cstheme="minorHAnsi"/>
          <w:color w:val="000000"/>
          <w:sz w:val="22"/>
          <w:szCs w:val="22"/>
          <w:bdr w:val="none" w:sz="0" w:space="0" w:color="auto" w:frame="1"/>
          <w:shd w:val="clear" w:color="auto" w:fill="FFFFFF"/>
        </w:rPr>
        <w:t xml:space="preserve">, care se regăsesc </w:t>
      </w:r>
      <w:r w:rsidR="00CA401A" w:rsidRPr="00A64E0B">
        <w:rPr>
          <w:rStyle w:val="salnbdy"/>
          <w:rFonts w:asciiTheme="minorHAnsi" w:hAnsiTheme="minorHAnsi" w:cstheme="minorHAnsi"/>
          <w:b/>
          <w:bCs/>
          <w:color w:val="0070C0"/>
          <w:sz w:val="22"/>
          <w:szCs w:val="22"/>
          <w:bdr w:val="none" w:sz="0" w:space="0" w:color="auto" w:frame="1"/>
          <w:shd w:val="clear" w:color="auto" w:fill="FFFFFF"/>
        </w:rPr>
        <w:t xml:space="preserve">în Anexele </w:t>
      </w:r>
      <w:r w:rsidR="00C26BB3">
        <w:rPr>
          <w:rStyle w:val="salnbdy"/>
          <w:rFonts w:asciiTheme="minorHAnsi" w:hAnsiTheme="minorHAnsi" w:cstheme="minorHAnsi"/>
          <w:b/>
          <w:bCs/>
          <w:color w:val="0070C0"/>
          <w:sz w:val="22"/>
          <w:szCs w:val="22"/>
          <w:bdr w:val="none" w:sz="0" w:space="0" w:color="auto" w:frame="1"/>
          <w:shd w:val="clear" w:color="auto" w:fill="FFFFFF"/>
        </w:rPr>
        <w:t>7</w:t>
      </w:r>
      <w:r w:rsidR="00CA401A" w:rsidRPr="00A64E0B">
        <w:rPr>
          <w:rStyle w:val="salnbdy"/>
          <w:rFonts w:asciiTheme="minorHAnsi" w:hAnsiTheme="minorHAnsi" w:cstheme="minorHAnsi"/>
          <w:b/>
          <w:bCs/>
          <w:color w:val="0070C0"/>
          <w:sz w:val="22"/>
          <w:szCs w:val="22"/>
          <w:bdr w:val="none" w:sz="0" w:space="0" w:color="auto" w:frame="1"/>
          <w:shd w:val="clear" w:color="auto" w:fill="FFFFFF"/>
        </w:rPr>
        <w:t xml:space="preserve"> și </w:t>
      </w:r>
      <w:r w:rsidR="00C26BB3">
        <w:rPr>
          <w:rStyle w:val="salnbdy"/>
          <w:rFonts w:asciiTheme="minorHAnsi" w:hAnsiTheme="minorHAnsi" w:cstheme="minorHAnsi"/>
          <w:b/>
          <w:bCs/>
          <w:color w:val="0070C0"/>
          <w:sz w:val="22"/>
          <w:szCs w:val="22"/>
          <w:bdr w:val="none" w:sz="0" w:space="0" w:color="auto" w:frame="1"/>
          <w:shd w:val="clear" w:color="auto" w:fill="FFFFFF"/>
        </w:rPr>
        <w:t>8</w:t>
      </w:r>
      <w:r w:rsidR="00CA401A" w:rsidRPr="00A64E0B">
        <w:rPr>
          <w:rStyle w:val="salnbdy"/>
          <w:rFonts w:asciiTheme="minorHAnsi" w:hAnsiTheme="minorHAnsi" w:cstheme="minorHAnsi"/>
          <w:b/>
          <w:bCs/>
          <w:color w:val="0070C0"/>
          <w:sz w:val="22"/>
          <w:szCs w:val="22"/>
          <w:bdr w:val="none" w:sz="0" w:space="0" w:color="auto" w:frame="1"/>
          <w:shd w:val="clear" w:color="auto" w:fill="FFFFFF"/>
        </w:rPr>
        <w:t xml:space="preserve"> la prezentul ghid.</w:t>
      </w:r>
    </w:p>
    <w:p w14:paraId="49EA77F6"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5750182"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A64E0B">
        <w:rPr>
          <w:rStyle w:val="salnbdy"/>
          <w:rFonts w:asciiTheme="minorHAnsi" w:hAnsiTheme="minorHAnsi" w:cstheme="minorHAnsi"/>
          <w:color w:val="000000"/>
          <w:sz w:val="22"/>
          <w:szCs w:val="22"/>
          <w:bdr w:val="none" w:sz="0" w:space="0" w:color="auto" w:frame="1"/>
          <w:shd w:val="clear" w:color="auto" w:fill="FFFFFF"/>
        </w:rPr>
        <w:t>Procesul de monitorizare a proiectelor se realizează prin:</w:t>
      </w:r>
    </w:p>
    <w:p w14:paraId="37CB589B"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65D1E17D" w14:textId="558291B0" w:rsidR="008C14AD" w:rsidRPr="00A64E0B"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6AF5C303" w14:textId="55AE57D9" w:rsidR="008C14AD" w:rsidRPr="00A64E0B"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postimplementare, pe perioada în care beneficiarul are obligația de a asigura caracterul durabil al investiției;</w:t>
      </w:r>
    </w:p>
    <w:p w14:paraId="55AF5FCA" w14:textId="1742D8E5" w:rsidR="008C14AD" w:rsidRPr="00A64E0B"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6ADE4C8" w14:textId="39C6A94E" w:rsidR="00507036" w:rsidRPr="00A64E0B" w:rsidRDefault="008C14AD" w:rsidP="00C5068A">
      <w:pPr>
        <w:pStyle w:val="Normal1"/>
        <w:numPr>
          <w:ilvl w:val="1"/>
          <w:numId w:val="68"/>
        </w:numPr>
        <w:spacing w:before="0" w:after="0"/>
        <w:rPr>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73418773" w14:textId="77777777" w:rsidR="00E62DAF" w:rsidRPr="00A64E0B" w:rsidRDefault="00E62DAF" w:rsidP="009072E6">
      <w:pPr>
        <w:rPr>
          <w:rStyle w:val="salnbdy"/>
          <w:rFonts w:cstheme="minorHAnsi"/>
          <w:color w:val="000000"/>
          <w:sz w:val="23"/>
          <w:szCs w:val="23"/>
          <w:bdr w:val="none" w:sz="0" w:space="0" w:color="auto" w:frame="1"/>
          <w:shd w:val="clear" w:color="auto" w:fill="FFFFFF"/>
        </w:rPr>
      </w:pPr>
    </w:p>
    <w:p w14:paraId="4013DCCB" w14:textId="0511616B" w:rsidR="00DF071E" w:rsidRDefault="00DF071E"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DF071E">
        <w:rPr>
          <w:rStyle w:val="salnbdy"/>
          <w:rFonts w:asciiTheme="minorHAnsi" w:hAnsiTheme="minorHAnsi" w:cstheme="minorHAnsi"/>
          <w:color w:val="000000"/>
          <w:sz w:val="22"/>
          <w:szCs w:val="22"/>
          <w:bdr w:val="none" w:sz="0" w:space="0" w:color="auto" w:frame="1"/>
          <w:shd w:val="clear" w:color="auto" w:fill="FFFFFF"/>
        </w:rPr>
        <w:t>Neîndeplinirea indicatorilor proiectului, precum și nerespectarea legislației privind atribuirea contractelor de servicii, furnizare, execuţie de lucrări necesare pentru implementarea proiectului sau a oricăror acte normative de modificare, completare sau înlocuire a acestuia conduce la neeligibilitatea cheltuielilor astfel efectuate și/sau aplicarea de corecţii/rețineri financiare conform legislaţiei în vigoare.</w:t>
      </w:r>
    </w:p>
    <w:p w14:paraId="6A6D2279" w14:textId="77777777" w:rsidR="00DF071E" w:rsidRDefault="00DF071E"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6019ED1D" w14:textId="2169945B" w:rsidR="00507036" w:rsidRDefault="00E62DAF"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A64E0B">
        <w:rPr>
          <w:rStyle w:val="salnbdy"/>
          <w:rFonts w:asciiTheme="minorHAnsi" w:hAnsiTheme="minorHAnsi" w:cstheme="minorHAnsi"/>
          <w:color w:val="000000"/>
          <w:sz w:val="22"/>
          <w:szCs w:val="22"/>
          <w:bdr w:val="none" w:sz="0" w:space="0" w:color="auto" w:frame="1"/>
          <w:shd w:val="clear" w:color="auto" w:fill="FFFFFF"/>
        </w:rPr>
        <w:t>AMPDD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337E13F0" w14:textId="77777777" w:rsidR="00DF071E" w:rsidRPr="00A64E0B" w:rsidRDefault="00DF071E"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bookmarkEnd w:id="213"/>
    <w:p w14:paraId="4166A680" w14:textId="77777777" w:rsidR="00E62DAF" w:rsidRPr="00A64E0B" w:rsidRDefault="00E62DAF"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291963FE" w14:textId="623D52A8" w:rsidR="00871C01" w:rsidRPr="00A64E0B" w:rsidRDefault="00054271" w:rsidP="00054271">
      <w:pPr>
        <w:pStyle w:val="Heading2"/>
        <w:rPr>
          <w:i/>
          <w:iCs/>
        </w:rPr>
      </w:pPr>
      <w:bookmarkStart w:id="214" w:name="_Toc141442860"/>
      <w:r w:rsidRPr="00A64E0B">
        <w:t xml:space="preserve">11.1 </w:t>
      </w:r>
      <w:r w:rsidR="00871C01" w:rsidRPr="00A64E0B">
        <w:t>Rapoartele de progres</w:t>
      </w:r>
      <w:bookmarkEnd w:id="214"/>
    </w:p>
    <w:p w14:paraId="72F59293" w14:textId="77777777" w:rsidR="00E62DAF" w:rsidRPr="00A64E0B" w:rsidRDefault="00E62DAF" w:rsidP="00E62DAF">
      <w:pPr>
        <w:pStyle w:val="Normal1"/>
        <w:spacing w:before="0" w:after="0"/>
        <w:rPr>
          <w:rFonts w:asciiTheme="minorHAnsi" w:hAnsiTheme="minorHAnsi" w:cstheme="minorHAnsi"/>
          <w:sz w:val="22"/>
          <w:szCs w:val="22"/>
        </w:rPr>
      </w:pPr>
    </w:p>
    <w:p w14:paraId="722D5EAF" w14:textId="3546AA07" w:rsidR="00871C01" w:rsidRPr="00A64E0B" w:rsidRDefault="008C14AD" w:rsidP="00E62DAF">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Raportul de progres se generează prin sistemul informatic MySMIS2021/SMIS2021+ de către beneficiar și se transmite periodic, conform prevederilor contractului, în termen de 30 de zile de la finalizarea perioadei de raportare. </w:t>
      </w:r>
    </w:p>
    <w:p w14:paraId="0C6C640B" w14:textId="77777777" w:rsidR="00E62DAF" w:rsidRPr="00A64E0B" w:rsidRDefault="00E62DAF" w:rsidP="00E62DAF">
      <w:pPr>
        <w:pStyle w:val="Normal1"/>
        <w:spacing w:before="0" w:after="0"/>
        <w:rPr>
          <w:rFonts w:asciiTheme="minorHAnsi" w:hAnsiTheme="minorHAnsi" w:cstheme="minorHAnsi"/>
          <w:sz w:val="22"/>
          <w:szCs w:val="22"/>
        </w:rPr>
      </w:pPr>
    </w:p>
    <w:p w14:paraId="4E1DD114" w14:textId="5ABBE315" w:rsidR="00871C01" w:rsidRPr="00A64E0B" w:rsidRDefault="00871C01" w:rsidP="00871C0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lastRenderedPageBreak/>
        <w:t>Beneficiarul trebuie să transmită rapoartele de progres, completate în formatul standard solicitat, prin care se vor raporta activităţile desfăşurate în perioada de raportare, stadiul realizării indicatorilor, rezultatele parţiale/finale obţinute la momentul raportării,</w:t>
      </w:r>
      <w:r w:rsidR="008E0F19">
        <w:rPr>
          <w:rFonts w:asciiTheme="minorHAnsi" w:hAnsiTheme="minorHAnsi" w:cstheme="minorHAnsi"/>
          <w:sz w:val="22"/>
          <w:szCs w:val="22"/>
        </w:rPr>
        <w:t xml:space="preserve"> a indicatorilor de etapă</w:t>
      </w:r>
      <w:r w:rsidRPr="00A64E0B">
        <w:rPr>
          <w:rFonts w:asciiTheme="minorHAnsi" w:hAnsiTheme="minorHAnsi" w:cstheme="minorHAnsi"/>
          <w:sz w:val="22"/>
          <w:szCs w:val="22"/>
        </w:rPr>
        <w:t xml:space="preserve"> etc.</w:t>
      </w:r>
    </w:p>
    <w:p w14:paraId="68EAC2E1" w14:textId="77777777" w:rsidR="00871C01" w:rsidRPr="00A64E0B" w:rsidRDefault="00871C01" w:rsidP="00871C01">
      <w:pPr>
        <w:pStyle w:val="Normal1"/>
        <w:spacing w:before="0" w:after="0"/>
        <w:rPr>
          <w:rFonts w:asciiTheme="minorHAnsi" w:hAnsiTheme="minorHAnsi" w:cstheme="minorHAnsi"/>
          <w:sz w:val="22"/>
          <w:szCs w:val="22"/>
        </w:rPr>
      </w:pPr>
    </w:p>
    <w:p w14:paraId="1143310B" w14:textId="77777777" w:rsidR="00871C01" w:rsidRPr="00A64E0B" w:rsidRDefault="00871C01" w:rsidP="00871C0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La fiecare raport de progres, beneficiarul va trebui să descrie modul în care proiectul respectă legislaţia în domeniul egalităţii de şanse, al dezvoltării durabile, precum şi alte teme orizontale aplicabile.</w:t>
      </w:r>
    </w:p>
    <w:p w14:paraId="59BD3DC6" w14:textId="77777777" w:rsidR="00871C01" w:rsidRPr="00A64E0B" w:rsidRDefault="00871C01" w:rsidP="00871C01">
      <w:pPr>
        <w:pStyle w:val="Normal1"/>
        <w:spacing w:before="0" w:after="0"/>
        <w:rPr>
          <w:rFonts w:asciiTheme="minorHAnsi" w:hAnsiTheme="minorHAnsi" w:cstheme="minorHAnsi"/>
          <w:sz w:val="22"/>
          <w:szCs w:val="22"/>
        </w:rPr>
      </w:pPr>
    </w:p>
    <w:p w14:paraId="4BF7B968" w14:textId="77777777" w:rsidR="00871C01" w:rsidRPr="00A64E0B" w:rsidRDefault="00871C01" w:rsidP="00871C0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AMPDD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AMPDD care va efectua verificări la faţa locului prin sondaj, pe baza unei analize de risc.</w:t>
      </w:r>
    </w:p>
    <w:p w14:paraId="7990BADF" w14:textId="77777777" w:rsidR="00871C01" w:rsidRPr="00A64E0B" w:rsidRDefault="00871C01" w:rsidP="00871C01">
      <w:pPr>
        <w:pStyle w:val="Head2-Alin"/>
        <w:numPr>
          <w:ilvl w:val="0"/>
          <w:numId w:val="0"/>
        </w:numPr>
        <w:spacing w:before="0" w:after="0"/>
        <w:rPr>
          <w:rFonts w:asciiTheme="minorHAnsi" w:hAnsiTheme="minorHAnsi" w:cstheme="minorHAnsi"/>
          <w:sz w:val="22"/>
          <w:szCs w:val="22"/>
        </w:rPr>
      </w:pPr>
    </w:p>
    <w:p w14:paraId="405DF306" w14:textId="77777777" w:rsidR="00871C01" w:rsidRPr="00F10BD9" w:rsidRDefault="00871C01" w:rsidP="00871C01">
      <w:pPr>
        <w:pStyle w:val="Normal1"/>
        <w:spacing w:before="0" w:after="0"/>
        <w:rPr>
          <w:rFonts w:asciiTheme="minorHAnsi" w:hAnsiTheme="minorHAnsi" w:cstheme="minorHAnsi"/>
          <w:sz w:val="22"/>
          <w:szCs w:val="22"/>
        </w:rPr>
      </w:pPr>
      <w:r w:rsidRPr="00F10BD9">
        <w:rPr>
          <w:rFonts w:asciiTheme="minorHAnsi" w:hAnsiTheme="minorHAnsi" w:cstheme="minorHAnsi"/>
          <w:sz w:val="22"/>
          <w:szCs w:val="22"/>
        </w:rPr>
        <w:t>AMPDD şi/sau alte structuri care reprezintă MIPE, cu atribuţii de control / verificare / audit a finanţărilor nerambursabile din fondurile structurale pot efectua misiuni de control pe perioada de implementare a proiectului, cât şi pe întreaga durata a contractului de finanţare.</w:t>
      </w:r>
    </w:p>
    <w:p w14:paraId="6F410A50" w14:textId="77777777" w:rsidR="00871C01" w:rsidRPr="00F10BD9" w:rsidRDefault="00871C01" w:rsidP="00871C01">
      <w:pPr>
        <w:pStyle w:val="Normal1"/>
        <w:spacing w:before="0" w:after="0"/>
        <w:rPr>
          <w:rFonts w:asciiTheme="minorHAnsi" w:hAnsiTheme="minorHAnsi" w:cstheme="minorHAnsi"/>
          <w:sz w:val="22"/>
          <w:szCs w:val="22"/>
        </w:rPr>
      </w:pPr>
    </w:p>
    <w:p w14:paraId="2D3596CD" w14:textId="5E3B1340" w:rsidR="00871C01" w:rsidRDefault="00871C01" w:rsidP="00871C01">
      <w:pPr>
        <w:pStyle w:val="Normal1"/>
        <w:spacing w:before="0" w:after="0"/>
        <w:rPr>
          <w:rFonts w:asciiTheme="minorHAnsi" w:hAnsiTheme="minorHAnsi" w:cstheme="minorHAnsi"/>
          <w:sz w:val="22"/>
          <w:szCs w:val="22"/>
        </w:rPr>
      </w:pPr>
      <w:bookmarkStart w:id="215" w:name="_Hlk133414642"/>
      <w:r w:rsidRPr="001C3EF5">
        <w:rPr>
          <w:rFonts w:asciiTheme="minorHAnsi" w:hAnsiTheme="minorHAnsi" w:cstheme="minorHAnsi"/>
          <w:sz w:val="22"/>
          <w:szCs w:val="22"/>
        </w:rPr>
        <w:t xml:space="preserve">De asemenea, în procesul de monitorizare a proiectelor, AMPDD vor verifica și confirma îndeplinirea </w:t>
      </w:r>
      <w:r w:rsidR="00F10BD9" w:rsidRPr="001C3EF5">
        <w:rPr>
          <w:rFonts w:asciiTheme="minorHAnsi" w:hAnsiTheme="minorHAnsi" w:cstheme="minorHAnsi"/>
          <w:sz w:val="22"/>
          <w:szCs w:val="22"/>
        </w:rPr>
        <w:t>indicatorilor de etapă</w:t>
      </w:r>
      <w:r w:rsidRPr="001C3EF5">
        <w:rPr>
          <w:rFonts w:asciiTheme="minorHAnsi" w:hAnsiTheme="minorHAnsi" w:cstheme="minorHAnsi"/>
          <w:sz w:val="22"/>
          <w:szCs w:val="22"/>
        </w:rPr>
        <w:t>, în conformitate cu prevederile Planului de monitorizare</w:t>
      </w:r>
      <w:r w:rsidR="00F10BD9" w:rsidRPr="001C3EF5">
        <w:rPr>
          <w:rFonts w:asciiTheme="minorHAnsi" w:hAnsiTheme="minorHAnsi" w:cstheme="minorHAnsi"/>
          <w:sz w:val="22"/>
          <w:szCs w:val="22"/>
        </w:rPr>
        <w:t xml:space="preserve"> a proiectului. Neîndeplinirea indicatorilor respectivi </w:t>
      </w:r>
      <w:r w:rsidRPr="001C3EF5">
        <w:rPr>
          <w:rFonts w:asciiTheme="minorHAnsi" w:hAnsiTheme="minorHAnsi" w:cstheme="minorHAnsi"/>
          <w:sz w:val="22"/>
          <w:szCs w:val="22"/>
        </w:rPr>
        <w:t>poate atrage după caz, aplicarea mecanismumului de rețineri prevăzut în contractul de finanțare, în conformitate cu legislația specifică aplicabilă</w:t>
      </w:r>
      <w:r w:rsidR="00F10BD9" w:rsidRPr="001C3EF5">
        <w:rPr>
          <w:rFonts w:asciiTheme="minorHAnsi" w:hAnsiTheme="minorHAnsi" w:cstheme="minorHAnsi"/>
          <w:sz w:val="22"/>
          <w:szCs w:val="22"/>
        </w:rPr>
        <w:t xml:space="preserve">. De asemenea, în cazul neîndeplinirii unor </w:t>
      </w:r>
      <w:r w:rsidRPr="001C3EF5">
        <w:rPr>
          <w:rFonts w:asciiTheme="minorHAnsi" w:hAnsiTheme="minorHAnsi" w:cstheme="minorHAnsi"/>
          <w:sz w:val="22"/>
          <w:szCs w:val="22"/>
        </w:rPr>
        <w:t>indicator</w:t>
      </w:r>
      <w:r w:rsidR="00F10BD9" w:rsidRPr="001C3EF5">
        <w:rPr>
          <w:rFonts w:asciiTheme="minorHAnsi" w:hAnsiTheme="minorHAnsi" w:cstheme="minorHAnsi"/>
          <w:sz w:val="22"/>
          <w:szCs w:val="22"/>
        </w:rPr>
        <w:t>i</w:t>
      </w:r>
      <w:r w:rsidRPr="001C3EF5">
        <w:rPr>
          <w:rFonts w:asciiTheme="minorHAnsi" w:hAnsiTheme="minorHAnsi" w:cstheme="minorHAnsi"/>
          <w:sz w:val="22"/>
          <w:szCs w:val="22"/>
        </w:rPr>
        <w:t xml:space="preserve"> de etapă, AMPDD va stabili, împreună cu beneficiarul un plan de acțiuni pentru atingerea </w:t>
      </w:r>
      <w:r w:rsidR="00F10BD9" w:rsidRPr="001C3EF5">
        <w:rPr>
          <w:rFonts w:asciiTheme="minorHAnsi" w:hAnsiTheme="minorHAnsi" w:cstheme="minorHAnsi"/>
          <w:sz w:val="22"/>
          <w:szCs w:val="22"/>
        </w:rPr>
        <w:t>acestora</w:t>
      </w:r>
      <w:r w:rsidRPr="001C3EF5">
        <w:rPr>
          <w:rFonts w:asciiTheme="minorHAnsi" w:hAnsiTheme="minorHAnsi" w:cstheme="minorHAnsi"/>
          <w:sz w:val="22"/>
          <w:szCs w:val="22"/>
        </w:rPr>
        <w:t xml:space="preserve"> și va monitoriza aplicarea respectivului plan.</w:t>
      </w:r>
      <w:r w:rsidRPr="00F10BD9">
        <w:rPr>
          <w:rFonts w:asciiTheme="minorHAnsi" w:hAnsiTheme="minorHAnsi" w:cstheme="minorHAnsi"/>
          <w:sz w:val="22"/>
          <w:szCs w:val="22"/>
        </w:rPr>
        <w:t xml:space="preserve"> </w:t>
      </w:r>
      <w:bookmarkEnd w:id="215"/>
    </w:p>
    <w:p w14:paraId="36D36EF4" w14:textId="77777777" w:rsidR="00DF071E" w:rsidRPr="00F10BD9" w:rsidRDefault="00DF071E" w:rsidP="00871C01">
      <w:pPr>
        <w:pStyle w:val="Normal1"/>
        <w:spacing w:before="0" w:after="0"/>
        <w:rPr>
          <w:rFonts w:asciiTheme="minorHAnsi" w:hAnsiTheme="minorHAnsi" w:cstheme="minorHAnsi"/>
          <w:sz w:val="22"/>
          <w:szCs w:val="22"/>
        </w:rPr>
      </w:pPr>
    </w:p>
    <w:p w14:paraId="7BE6F423" w14:textId="77777777" w:rsidR="00871C01" w:rsidRPr="00F10BD9" w:rsidRDefault="00871C01" w:rsidP="00871C01">
      <w:pPr>
        <w:pStyle w:val="Normal1"/>
        <w:spacing w:before="0" w:after="0"/>
        <w:rPr>
          <w:rFonts w:asciiTheme="minorHAnsi" w:hAnsiTheme="minorHAnsi" w:cstheme="minorHAnsi"/>
          <w:sz w:val="22"/>
          <w:szCs w:val="22"/>
        </w:rPr>
      </w:pPr>
    </w:p>
    <w:p w14:paraId="6630CF5C" w14:textId="77777777" w:rsidR="00871C01" w:rsidRPr="00F10BD9" w:rsidRDefault="00871C01" w:rsidP="00871C01">
      <w:pPr>
        <w:pStyle w:val="Normal1"/>
        <w:spacing w:before="0" w:after="0"/>
        <w:rPr>
          <w:rFonts w:asciiTheme="minorHAnsi" w:hAnsiTheme="minorHAnsi" w:cstheme="minorHAnsi"/>
          <w:b/>
          <w:bCs/>
          <w:color w:val="FF0000"/>
          <w:sz w:val="22"/>
          <w:szCs w:val="22"/>
        </w:rPr>
      </w:pPr>
      <w:r w:rsidRPr="00F10BD9">
        <w:rPr>
          <w:rFonts w:asciiTheme="minorHAnsi" w:hAnsiTheme="minorHAnsi" w:cstheme="minorHAnsi"/>
          <w:b/>
          <w:bCs/>
          <w:color w:val="FF0000"/>
          <w:sz w:val="22"/>
          <w:szCs w:val="22"/>
        </w:rPr>
        <w:t xml:space="preserve">Atenție ! </w:t>
      </w:r>
    </w:p>
    <w:p w14:paraId="798FE4F2" w14:textId="1C6CF3D4" w:rsidR="00871C01" w:rsidRPr="00A64E0B" w:rsidRDefault="00871C01" w:rsidP="00871C01">
      <w:pPr>
        <w:pStyle w:val="Normal1"/>
        <w:spacing w:before="0" w:after="0"/>
        <w:rPr>
          <w:rFonts w:asciiTheme="minorHAnsi" w:hAnsiTheme="minorHAnsi" w:cstheme="minorHAnsi"/>
          <w:sz w:val="22"/>
          <w:szCs w:val="22"/>
        </w:rPr>
      </w:pPr>
      <w:r w:rsidRPr="00F10BD9">
        <w:rPr>
          <w:rFonts w:asciiTheme="minorHAnsi" w:hAnsiTheme="minorHAnsi" w:cstheme="minorHAnsi"/>
          <w:sz w:val="22"/>
          <w:szCs w:val="22"/>
        </w:rPr>
        <w:t xml:space="preserve">Reținerile cu caracter definitiv aferente neîndeplinirii </w:t>
      </w:r>
      <w:r w:rsidR="00CE488F">
        <w:rPr>
          <w:rFonts w:asciiTheme="minorHAnsi" w:hAnsiTheme="minorHAnsi" w:cstheme="minorHAnsi"/>
          <w:sz w:val="22"/>
          <w:szCs w:val="22"/>
        </w:rPr>
        <w:t>indicatorilor de etapă</w:t>
      </w:r>
      <w:r w:rsidRPr="00F10BD9">
        <w:rPr>
          <w:rFonts w:asciiTheme="minorHAnsi" w:hAnsiTheme="minorHAnsi" w:cstheme="minorHAnsi"/>
          <w:sz w:val="22"/>
          <w:szCs w:val="22"/>
        </w:rPr>
        <w:t xml:space="preserve"> conduc la creșterea obligatorie a cotei de cofinanțare a beneficiarului contractului de finanțare, beneficiarul fiind obligat să asigure cofinanțarea din surse proprii sau alte surse legal constituite</w:t>
      </w:r>
      <w:r w:rsidR="001C06D8">
        <w:rPr>
          <w:rFonts w:asciiTheme="minorHAnsi" w:hAnsiTheme="minorHAnsi" w:cstheme="minorHAnsi"/>
          <w:sz w:val="22"/>
          <w:szCs w:val="22"/>
        </w:rPr>
        <w:t>.</w:t>
      </w:r>
    </w:p>
    <w:p w14:paraId="6A57104E" w14:textId="77777777" w:rsidR="00871C01" w:rsidRPr="00A64E0B" w:rsidRDefault="00871C01" w:rsidP="009072E6">
      <w:pPr>
        <w:rPr>
          <w:rFonts w:cstheme="minorHAnsi"/>
        </w:rPr>
      </w:pPr>
    </w:p>
    <w:p w14:paraId="583E84BB" w14:textId="63F7B78F" w:rsidR="00871C01" w:rsidRPr="00A64E0B" w:rsidRDefault="00054271" w:rsidP="00054271">
      <w:pPr>
        <w:pStyle w:val="Heading2"/>
      </w:pPr>
      <w:bookmarkStart w:id="216" w:name="_Toc141442861"/>
      <w:r w:rsidRPr="00A64E0B">
        <w:t xml:space="preserve">11.2 </w:t>
      </w:r>
      <w:r w:rsidR="00871C01" w:rsidRPr="00A64E0B">
        <w:t>Vizitele de monitorizare</w:t>
      </w:r>
      <w:bookmarkEnd w:id="216"/>
    </w:p>
    <w:p w14:paraId="2719BDB7" w14:textId="77777777" w:rsidR="00E62DAF" w:rsidRPr="00A64E0B" w:rsidRDefault="00E62DAF" w:rsidP="00871C01">
      <w:pPr>
        <w:rPr>
          <w:rStyle w:val="salnttl"/>
          <w:rFonts w:cstheme="minorHAnsi"/>
          <w:color w:val="000000"/>
          <w:sz w:val="23"/>
          <w:szCs w:val="23"/>
          <w:bdr w:val="none" w:sz="0" w:space="0" w:color="auto" w:frame="1"/>
          <w:shd w:val="clear" w:color="auto" w:fill="FFFFFF"/>
        </w:rPr>
      </w:pPr>
    </w:p>
    <w:p w14:paraId="55FAA37F" w14:textId="5D80A541" w:rsidR="00871C01" w:rsidRPr="00A64E0B" w:rsidRDefault="008C14AD" w:rsidP="00A537DB">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Raportul de vizită se elaborează de autoritatea de management/organismul intermediar, după caz, prin sistemul informatic MySMIS2021/SMIS2021</w:t>
      </w:r>
      <w:r w:rsidR="00DF071E">
        <w:rPr>
          <w:rFonts w:asciiTheme="minorHAnsi" w:hAnsiTheme="minorHAnsi" w:cstheme="minorHAnsi"/>
          <w:sz w:val="22"/>
          <w:szCs w:val="22"/>
        </w:rPr>
        <w:t>+</w:t>
      </w:r>
      <w:r w:rsidRPr="00A64E0B">
        <w:rPr>
          <w:rFonts w:asciiTheme="minorHAnsi" w:hAnsiTheme="minorHAnsi" w:cstheme="minorHAnsi"/>
          <w:sz w:val="22"/>
          <w:szCs w:val="22"/>
        </w:rPr>
        <w:t>, în conformitate cu prevederile procedurilor operaționale și se generează în termen de 10 zile lucrătoare de la data vizitei efectuate la fața locului.</w:t>
      </w:r>
    </w:p>
    <w:p w14:paraId="3F725CBB" w14:textId="77777777" w:rsidR="00A537DB" w:rsidRPr="00A64E0B" w:rsidRDefault="00A537DB" w:rsidP="00A537DB">
      <w:pPr>
        <w:pStyle w:val="Normal1"/>
        <w:spacing w:before="0" w:after="0"/>
        <w:rPr>
          <w:rFonts w:asciiTheme="minorHAnsi" w:hAnsiTheme="minorHAnsi" w:cstheme="minorHAnsi"/>
          <w:sz w:val="22"/>
          <w:szCs w:val="22"/>
        </w:rPr>
      </w:pPr>
    </w:p>
    <w:p w14:paraId="0C42582E" w14:textId="09D5C024" w:rsidR="00A916F4" w:rsidRDefault="00A916F4" w:rsidP="00AB6342">
      <w:pPr>
        <w:pStyle w:val="Normal1"/>
        <w:spacing w:before="0" w:after="0"/>
        <w:rPr>
          <w:rFonts w:asciiTheme="minorHAnsi" w:hAnsiTheme="minorHAnsi" w:cstheme="minorHAnsi"/>
          <w:sz w:val="22"/>
          <w:szCs w:val="22"/>
        </w:rPr>
      </w:pPr>
    </w:p>
    <w:p w14:paraId="5A52B742" w14:textId="1D771A66" w:rsidR="00A916F4" w:rsidRDefault="00DF071E" w:rsidP="00AB6342">
      <w:pPr>
        <w:pStyle w:val="Normal1"/>
        <w:spacing w:before="0" w:after="0"/>
        <w:rPr>
          <w:rFonts w:asciiTheme="minorHAnsi" w:hAnsiTheme="minorHAnsi" w:cstheme="minorHAnsi"/>
          <w:sz w:val="22"/>
          <w:szCs w:val="22"/>
        </w:rPr>
      </w:pPr>
      <w:r>
        <w:rPr>
          <w:rFonts w:asciiTheme="minorHAnsi" w:hAnsiTheme="minorHAnsi" w:cstheme="minorHAnsi"/>
          <w:sz w:val="22"/>
          <w:szCs w:val="22"/>
        </w:rPr>
        <w:t>Î</w:t>
      </w:r>
      <w:r w:rsidRPr="00DF071E">
        <w:rPr>
          <w:rFonts w:asciiTheme="minorHAnsi" w:hAnsiTheme="minorHAnsi" w:cstheme="minorHAnsi"/>
          <w:sz w:val="22"/>
          <w:szCs w:val="22"/>
        </w:rPr>
        <w:t>n urma vizitelor de monitorizare</w:t>
      </w:r>
      <w:r>
        <w:rPr>
          <w:rFonts w:asciiTheme="minorHAnsi" w:hAnsiTheme="minorHAnsi" w:cstheme="minorHAnsi"/>
          <w:sz w:val="22"/>
          <w:szCs w:val="22"/>
        </w:rPr>
        <w:t xml:space="preserve"> se u</w:t>
      </w:r>
      <w:r w:rsidR="00A916F4" w:rsidRPr="00A916F4">
        <w:rPr>
          <w:rFonts w:asciiTheme="minorHAnsi" w:hAnsiTheme="minorHAnsi" w:cstheme="minorHAnsi"/>
          <w:sz w:val="22"/>
          <w:szCs w:val="22"/>
        </w:rPr>
        <w:t>rmăr</w:t>
      </w:r>
      <w:r>
        <w:rPr>
          <w:rFonts w:asciiTheme="minorHAnsi" w:hAnsiTheme="minorHAnsi" w:cstheme="minorHAnsi"/>
          <w:sz w:val="22"/>
          <w:szCs w:val="22"/>
        </w:rPr>
        <w:t>ește</w:t>
      </w:r>
      <w:r w:rsidR="00A916F4" w:rsidRPr="00A916F4">
        <w:rPr>
          <w:rFonts w:asciiTheme="minorHAnsi" w:hAnsiTheme="minorHAnsi" w:cstheme="minorHAnsi"/>
          <w:sz w:val="22"/>
          <w:szCs w:val="22"/>
        </w:rPr>
        <w:t xml:space="preserve"> și </w:t>
      </w:r>
      <w:r>
        <w:rPr>
          <w:rFonts w:asciiTheme="minorHAnsi" w:hAnsiTheme="minorHAnsi" w:cstheme="minorHAnsi"/>
          <w:sz w:val="22"/>
          <w:szCs w:val="22"/>
        </w:rPr>
        <w:t xml:space="preserve">se </w:t>
      </w:r>
      <w:r w:rsidR="00A916F4" w:rsidRPr="00A916F4">
        <w:rPr>
          <w:rFonts w:asciiTheme="minorHAnsi" w:hAnsiTheme="minorHAnsi" w:cstheme="minorHAnsi"/>
          <w:sz w:val="22"/>
          <w:szCs w:val="22"/>
        </w:rPr>
        <w:t>valid</w:t>
      </w:r>
      <w:r>
        <w:rPr>
          <w:rFonts w:asciiTheme="minorHAnsi" w:hAnsiTheme="minorHAnsi" w:cstheme="minorHAnsi"/>
          <w:sz w:val="22"/>
          <w:szCs w:val="22"/>
        </w:rPr>
        <w:t>ează</w:t>
      </w:r>
      <w:r w:rsidR="00A916F4" w:rsidRPr="00A916F4">
        <w:rPr>
          <w:rFonts w:asciiTheme="minorHAnsi" w:hAnsiTheme="minorHAnsi" w:cstheme="minorHAnsi"/>
          <w:sz w:val="22"/>
          <w:szCs w:val="22"/>
        </w:rPr>
        <w:t xml:space="preserve"> îndeplinir</w:t>
      </w:r>
      <w:r>
        <w:rPr>
          <w:rFonts w:asciiTheme="minorHAnsi" w:hAnsiTheme="minorHAnsi" w:cstheme="minorHAnsi"/>
          <w:sz w:val="22"/>
          <w:szCs w:val="22"/>
        </w:rPr>
        <w:t>ea</w:t>
      </w:r>
      <w:r w:rsidR="00A916F4" w:rsidRPr="00A916F4">
        <w:rPr>
          <w:rFonts w:asciiTheme="minorHAnsi" w:hAnsiTheme="minorHAnsi" w:cstheme="minorHAnsi"/>
          <w:sz w:val="22"/>
          <w:szCs w:val="22"/>
        </w:rPr>
        <w:t xml:space="preserve">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w:t>
      </w:r>
      <w:r>
        <w:rPr>
          <w:rFonts w:asciiTheme="minorHAnsi" w:hAnsiTheme="minorHAnsi" w:cstheme="minorHAnsi"/>
          <w:sz w:val="22"/>
          <w:szCs w:val="22"/>
        </w:rPr>
        <w:t>.</w:t>
      </w:r>
    </w:p>
    <w:p w14:paraId="725CC6CB" w14:textId="77777777" w:rsidR="00DF071E" w:rsidRDefault="00DF071E" w:rsidP="00AB6342">
      <w:pPr>
        <w:pStyle w:val="Normal1"/>
        <w:spacing w:before="0" w:after="0"/>
        <w:rPr>
          <w:rFonts w:asciiTheme="minorHAnsi" w:hAnsiTheme="minorHAnsi" w:cstheme="minorHAnsi"/>
          <w:sz w:val="22"/>
          <w:szCs w:val="22"/>
        </w:rPr>
      </w:pPr>
    </w:p>
    <w:p w14:paraId="3CD6DDD7" w14:textId="77777777" w:rsidR="00AB6342" w:rsidRPr="00A64E0B" w:rsidRDefault="00AB6342" w:rsidP="00AB6342">
      <w:pPr>
        <w:pStyle w:val="Normal1"/>
        <w:spacing w:before="0" w:after="0"/>
        <w:rPr>
          <w:rFonts w:asciiTheme="minorHAnsi" w:hAnsiTheme="minorHAnsi" w:cstheme="minorHAnsi"/>
          <w:sz w:val="22"/>
          <w:szCs w:val="22"/>
        </w:rPr>
      </w:pPr>
    </w:p>
    <w:p w14:paraId="1A094E95" w14:textId="77777777" w:rsidR="00AB6342" w:rsidRPr="00A64E0B" w:rsidRDefault="00AB6342" w:rsidP="00AB6342">
      <w:pPr>
        <w:pStyle w:val="ListParagraph"/>
        <w:overflowPunct w:val="0"/>
        <w:autoSpaceDE w:val="0"/>
        <w:autoSpaceDN w:val="0"/>
        <w:adjustRightInd w:val="0"/>
        <w:spacing w:after="0" w:line="240" w:lineRule="auto"/>
        <w:ind w:left="0"/>
        <w:jc w:val="both"/>
        <w:rPr>
          <w:rFonts w:cstheme="minorHAnsi"/>
        </w:rPr>
      </w:pPr>
      <w:r w:rsidRPr="00A64E0B">
        <w:rPr>
          <w:rFonts w:cstheme="minorHAnsi"/>
        </w:rPr>
        <w:t>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14:paraId="72187CEC" w14:textId="77777777" w:rsidR="00AB6342" w:rsidRPr="00A64E0B" w:rsidRDefault="00AB6342" w:rsidP="00AB6342">
      <w:pPr>
        <w:pStyle w:val="ListParagraph"/>
        <w:overflowPunct w:val="0"/>
        <w:autoSpaceDE w:val="0"/>
        <w:autoSpaceDN w:val="0"/>
        <w:adjustRightInd w:val="0"/>
        <w:spacing w:after="0" w:line="240" w:lineRule="auto"/>
        <w:ind w:left="0"/>
        <w:jc w:val="both"/>
        <w:rPr>
          <w:rFonts w:cstheme="minorHAnsi"/>
        </w:rPr>
      </w:pPr>
    </w:p>
    <w:p w14:paraId="307D5EEC" w14:textId="77777777" w:rsidR="00AB6342" w:rsidRPr="00A64E0B" w:rsidRDefault="00AB6342" w:rsidP="00AB6342">
      <w:pPr>
        <w:pStyle w:val="ListParagraph"/>
        <w:overflowPunct w:val="0"/>
        <w:autoSpaceDE w:val="0"/>
        <w:autoSpaceDN w:val="0"/>
        <w:adjustRightInd w:val="0"/>
        <w:spacing w:after="0" w:line="240" w:lineRule="auto"/>
        <w:ind w:left="0"/>
        <w:jc w:val="both"/>
        <w:rPr>
          <w:rFonts w:cstheme="minorHAnsi"/>
        </w:rPr>
      </w:pPr>
      <w:r w:rsidRPr="00A64E0B">
        <w:rPr>
          <w:rFonts w:cstheme="minorHAnsi"/>
        </w:rPr>
        <w:t>În cazul rezilierii, recuperarea sumelor plătite deja beneficiarului se va face în condițiile OUG 66/2011 cu modificările și completările ulterioare.</w:t>
      </w:r>
    </w:p>
    <w:p w14:paraId="39AADCF2" w14:textId="77777777" w:rsidR="00AB6342" w:rsidRPr="00A64E0B" w:rsidRDefault="00AB6342" w:rsidP="00AB6342">
      <w:pPr>
        <w:pStyle w:val="Normal1"/>
        <w:spacing w:before="0" w:after="0"/>
        <w:rPr>
          <w:rFonts w:asciiTheme="minorHAnsi" w:hAnsiTheme="minorHAnsi" w:cstheme="minorHAnsi"/>
          <w:sz w:val="22"/>
          <w:szCs w:val="22"/>
        </w:rPr>
      </w:pPr>
    </w:p>
    <w:p w14:paraId="185CC50C" w14:textId="25984D73"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Beneficiarul  are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AMPDD sau de alte structuri cu competențe în controlul și recuperarea debitelor aferente fondurilor europene și/sau fondurilor publice naționale aferente acestora, după caz.</w:t>
      </w:r>
    </w:p>
    <w:p w14:paraId="55EAA265" w14:textId="77777777" w:rsidR="00AB6342" w:rsidRPr="00A64E0B" w:rsidRDefault="00AB6342" w:rsidP="00AB6342">
      <w:pPr>
        <w:pStyle w:val="Normal1"/>
        <w:spacing w:before="0" w:after="0"/>
        <w:rPr>
          <w:rFonts w:asciiTheme="minorHAnsi" w:hAnsiTheme="minorHAnsi" w:cstheme="minorHAnsi"/>
          <w:sz w:val="22"/>
          <w:szCs w:val="22"/>
        </w:rPr>
      </w:pPr>
    </w:p>
    <w:p w14:paraId="2427BF05" w14:textId="7B364FAA"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autoritatea de management către beneficiar.</w:t>
      </w:r>
    </w:p>
    <w:p w14:paraId="1A4FD2FE" w14:textId="77777777" w:rsidR="00AB6342" w:rsidRPr="00A64E0B" w:rsidRDefault="00AB6342" w:rsidP="00AB6342">
      <w:pPr>
        <w:pStyle w:val="Normal1"/>
        <w:spacing w:before="0" w:after="0"/>
        <w:rPr>
          <w:rFonts w:asciiTheme="minorHAnsi" w:eastAsia="Arial" w:hAnsiTheme="minorHAnsi" w:cstheme="minorHAnsi"/>
          <w:sz w:val="22"/>
          <w:szCs w:val="22"/>
        </w:rPr>
      </w:pPr>
    </w:p>
    <w:p w14:paraId="30AC66BE"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Beneficiarul are obligaţia să furnizeze orice informaţii de natură tehnică sau financiară legate de proiect solicitate de către AMPDD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w:t>
      </w:r>
    </w:p>
    <w:p w14:paraId="60EE4C2E" w14:textId="77777777" w:rsidR="00AB6342" w:rsidRPr="00A64E0B" w:rsidRDefault="00AB6342" w:rsidP="00AB6342">
      <w:pPr>
        <w:pStyle w:val="Normal1"/>
        <w:spacing w:before="0" w:after="0"/>
        <w:rPr>
          <w:rFonts w:asciiTheme="minorHAnsi" w:hAnsiTheme="minorHAnsi" w:cstheme="minorHAnsi"/>
          <w:sz w:val="22"/>
          <w:szCs w:val="22"/>
        </w:rPr>
      </w:pPr>
    </w:p>
    <w:p w14:paraId="30ED73A7"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Beneficiarul trebuie să asigure posibilitatea verificării documentelor originale de către reprezentanţii organismelor abilitate conform legii.</w:t>
      </w:r>
    </w:p>
    <w:p w14:paraId="207A9993" w14:textId="77777777" w:rsidR="00AB6342" w:rsidRPr="00A64E0B" w:rsidRDefault="00AB6342" w:rsidP="00AB6342">
      <w:pPr>
        <w:pStyle w:val="Normal1"/>
        <w:spacing w:before="0" w:after="0"/>
        <w:rPr>
          <w:rFonts w:asciiTheme="minorHAnsi" w:hAnsiTheme="minorHAnsi" w:cstheme="minorHAnsi"/>
          <w:sz w:val="22"/>
          <w:szCs w:val="22"/>
        </w:rPr>
      </w:pPr>
    </w:p>
    <w:p w14:paraId="1A624FF5"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AMPDD va sesiza organele competente în vederea declanşării executării. Recuperarea debitului ca urmare a neregulilor constatate, se realizează conform prevederilor legale în vigoare. </w:t>
      </w:r>
    </w:p>
    <w:p w14:paraId="48A21C48" w14:textId="77777777" w:rsidR="00AB6342" w:rsidRPr="00A64E0B" w:rsidRDefault="00AB6342" w:rsidP="00AB6342">
      <w:pPr>
        <w:pStyle w:val="Normal1"/>
        <w:spacing w:before="0" w:after="0"/>
        <w:rPr>
          <w:rFonts w:asciiTheme="minorHAnsi" w:hAnsiTheme="minorHAnsi" w:cstheme="minorHAnsi"/>
          <w:sz w:val="22"/>
          <w:szCs w:val="22"/>
        </w:rPr>
      </w:pPr>
    </w:p>
    <w:p w14:paraId="0E23CB6E" w14:textId="77777777" w:rsidR="00AB6342" w:rsidRPr="00A64E0B" w:rsidRDefault="00AB6342" w:rsidP="00AB6342">
      <w:pPr>
        <w:pStyle w:val="Normal1"/>
        <w:spacing w:before="0" w:after="0"/>
        <w:rPr>
          <w:rFonts w:asciiTheme="minorHAnsi" w:hAnsiTheme="minorHAnsi" w:cstheme="minorHAnsi"/>
          <w:b/>
          <w:bCs/>
          <w:color w:val="FF0000"/>
          <w:sz w:val="22"/>
          <w:szCs w:val="22"/>
        </w:rPr>
      </w:pPr>
      <w:r w:rsidRPr="00A64E0B">
        <w:rPr>
          <w:rFonts w:asciiTheme="minorHAnsi" w:hAnsiTheme="minorHAnsi" w:cstheme="minorHAnsi"/>
          <w:b/>
          <w:bCs/>
          <w:color w:val="FF0000"/>
          <w:sz w:val="22"/>
          <w:szCs w:val="22"/>
        </w:rPr>
        <w:t>Atenție!</w:t>
      </w:r>
    </w:p>
    <w:p w14:paraId="0E3FE333" w14:textId="77777777" w:rsidR="00AB6342" w:rsidRPr="00A64E0B" w:rsidRDefault="00AB6342" w:rsidP="00AB6342">
      <w:pPr>
        <w:pStyle w:val="Normal1"/>
        <w:spacing w:before="0" w:after="0"/>
        <w:rPr>
          <w:rFonts w:asciiTheme="minorHAnsi" w:hAnsiTheme="minorHAnsi" w:cstheme="minorHAnsi"/>
          <w:iCs/>
          <w:sz w:val="22"/>
          <w:szCs w:val="22"/>
        </w:rPr>
      </w:pPr>
      <w:r w:rsidRPr="00A64E0B">
        <w:rPr>
          <w:rFonts w:asciiTheme="minorHAnsi" w:hAnsiTheme="minorHAnsi" w:cstheme="minorHAnsi"/>
          <w:iCs/>
          <w:sz w:val="22"/>
          <w:szCs w:val="22"/>
        </w:rPr>
        <w:t>Departamentul pentru Luptă Antifraudă – DLAF asigură protecţia intereselor financiare ale Uniunii Europene în România. Departamentul are atribuţii de control al fondurilor comunitare, fiind coordonatorul naţional al luptei antifraudă.</w:t>
      </w:r>
    </w:p>
    <w:p w14:paraId="43FBE3C2" w14:textId="77777777" w:rsidR="00AB6342" w:rsidRPr="00A64E0B" w:rsidRDefault="00AB6342" w:rsidP="00AB6342">
      <w:pPr>
        <w:pStyle w:val="Normal1"/>
        <w:spacing w:before="0" w:after="0"/>
        <w:rPr>
          <w:rFonts w:asciiTheme="minorHAnsi" w:hAnsiTheme="minorHAnsi" w:cstheme="minorHAnsi"/>
          <w:iCs/>
          <w:sz w:val="22"/>
          <w:szCs w:val="22"/>
        </w:rPr>
      </w:pPr>
    </w:p>
    <w:p w14:paraId="315D6737" w14:textId="77777777" w:rsidR="00AB6342" w:rsidRPr="00A64E0B" w:rsidRDefault="00AB6342" w:rsidP="00AB6342">
      <w:pPr>
        <w:pStyle w:val="Normal1"/>
        <w:spacing w:before="0" w:after="0"/>
        <w:rPr>
          <w:rFonts w:asciiTheme="minorHAnsi" w:hAnsiTheme="minorHAnsi" w:cstheme="minorHAnsi"/>
          <w:iCs/>
          <w:sz w:val="22"/>
          <w:szCs w:val="22"/>
        </w:rPr>
      </w:pPr>
      <w:r w:rsidRPr="00A64E0B">
        <w:rPr>
          <w:rFonts w:asciiTheme="minorHAnsi" w:hAnsiTheme="minorHAnsi" w:cstheme="minorHAnsi"/>
          <w:iCs/>
          <w:sz w:val="22"/>
          <w:szCs w:val="22"/>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674D655F" w14:textId="77777777" w:rsidR="00AB6342" w:rsidRPr="00A64E0B" w:rsidRDefault="00AB6342" w:rsidP="00AB6342">
      <w:pPr>
        <w:pStyle w:val="Normal1"/>
        <w:spacing w:before="0" w:after="0"/>
        <w:rPr>
          <w:rFonts w:asciiTheme="minorHAnsi" w:hAnsiTheme="minorHAnsi" w:cstheme="minorHAnsi"/>
          <w:iCs/>
          <w:sz w:val="22"/>
          <w:szCs w:val="22"/>
        </w:rPr>
      </w:pPr>
    </w:p>
    <w:p w14:paraId="1F36D6CA" w14:textId="77777777" w:rsidR="00AB6342" w:rsidRPr="00A64E0B" w:rsidRDefault="00AB6342" w:rsidP="00AB6342">
      <w:pPr>
        <w:pStyle w:val="Normal1"/>
        <w:spacing w:before="0" w:after="0"/>
        <w:rPr>
          <w:rFonts w:asciiTheme="minorHAnsi" w:hAnsiTheme="minorHAnsi" w:cstheme="minorHAnsi"/>
          <w:iCs/>
          <w:sz w:val="22"/>
          <w:szCs w:val="22"/>
        </w:rPr>
      </w:pPr>
      <w:r w:rsidRPr="00A64E0B">
        <w:rPr>
          <w:rFonts w:asciiTheme="minorHAnsi" w:hAnsiTheme="minorHAnsi" w:cstheme="minorHAnsi"/>
          <w:iCs/>
          <w:sz w:val="22"/>
          <w:szCs w:val="22"/>
        </w:rPr>
        <w:lastRenderedPageBreak/>
        <w:t xml:space="preserve">Potrivit prevederilor </w:t>
      </w:r>
      <w:r w:rsidRPr="00A64E0B">
        <w:rPr>
          <w:rFonts w:asciiTheme="minorHAnsi" w:hAnsiTheme="minorHAnsi" w:cstheme="minorHAnsi"/>
          <w:bCs/>
          <w:iCs/>
          <w:sz w:val="22"/>
          <w:szCs w:val="22"/>
        </w:rPr>
        <w:t>legale în vigoare</w:t>
      </w:r>
      <w:r w:rsidRPr="00A64E0B">
        <w:rPr>
          <w:rFonts w:asciiTheme="minorHAnsi" w:hAnsiTheme="minorHAnsi" w:cstheme="minorHAnsi"/>
          <w:iCs/>
          <w:sz w:val="22"/>
          <w:szCs w:val="22"/>
        </w:rPr>
        <w:t xml:space="preserve"> comiterea de infracţiuni împotriva intereselor financiare ale Uniunii Europene se pedepseşte cu închisoare de până la 20 ani şi interzicerea unor drepturi. Orice sesizare privind nereguli şi/sau posibile fraude în acordarea sau utilizarea fondurilor comunitare poate fi adresată Departamentului pentru Luptă Antifraudă: </w:t>
      </w:r>
      <w:r>
        <w:fldChar w:fldCharType="begin"/>
      </w:r>
      <w:r>
        <w:instrText>HYPERLINK "http://www.antifrauda.gov.ro"</w:instrText>
      </w:r>
      <w:r>
        <w:fldChar w:fldCharType="separate"/>
      </w:r>
      <w:r w:rsidRPr="00A64E0B">
        <w:rPr>
          <w:rStyle w:val="Hyperlink"/>
          <w:rFonts w:asciiTheme="minorHAnsi" w:hAnsiTheme="minorHAnsi" w:cstheme="minorHAnsi"/>
          <w:iCs/>
          <w:sz w:val="22"/>
          <w:szCs w:val="22"/>
        </w:rPr>
        <w:t>www.antifrauda.gov.ro</w:t>
      </w:r>
      <w:r>
        <w:rPr>
          <w:rStyle w:val="Hyperlink"/>
          <w:rFonts w:asciiTheme="minorHAnsi" w:hAnsiTheme="minorHAnsi" w:cstheme="minorHAnsi"/>
          <w:iCs/>
          <w:sz w:val="22"/>
          <w:szCs w:val="22"/>
        </w:rPr>
        <w:fldChar w:fldCharType="end"/>
      </w:r>
      <w:r w:rsidRPr="00A64E0B">
        <w:rPr>
          <w:rFonts w:asciiTheme="minorHAnsi" w:hAnsiTheme="minorHAnsi" w:cstheme="minorHAnsi"/>
          <w:iCs/>
          <w:sz w:val="22"/>
          <w:szCs w:val="22"/>
        </w:rPr>
        <w:t xml:space="preserve">, </w:t>
      </w:r>
      <w:hyperlink r:id="rId16" w:history="1">
        <w:r w:rsidRPr="00A64E0B">
          <w:rPr>
            <w:rStyle w:val="Hyperlink"/>
            <w:rFonts w:asciiTheme="minorHAnsi" w:hAnsiTheme="minorHAnsi" w:cstheme="minorHAnsi"/>
            <w:iCs/>
            <w:sz w:val="22"/>
            <w:szCs w:val="22"/>
          </w:rPr>
          <w:t>antifraud@gov.ro</w:t>
        </w:r>
      </w:hyperlink>
      <w:r w:rsidRPr="00A64E0B">
        <w:rPr>
          <w:rFonts w:asciiTheme="minorHAnsi" w:hAnsiTheme="minorHAnsi" w:cstheme="minorHAnsi"/>
          <w:iCs/>
          <w:sz w:val="22"/>
          <w:szCs w:val="22"/>
        </w:rPr>
        <w:t>,</w:t>
      </w:r>
    </w:p>
    <w:p w14:paraId="385A0F22" w14:textId="77777777" w:rsidR="00AB6342" w:rsidRPr="00A64E0B" w:rsidRDefault="00AB6342" w:rsidP="00AB6342">
      <w:pPr>
        <w:pStyle w:val="Normal1"/>
        <w:spacing w:before="0" w:after="0"/>
        <w:rPr>
          <w:rFonts w:asciiTheme="minorHAnsi" w:hAnsiTheme="minorHAnsi" w:cstheme="minorHAnsi"/>
          <w:sz w:val="22"/>
          <w:szCs w:val="22"/>
        </w:rPr>
      </w:pPr>
    </w:p>
    <w:p w14:paraId="72034BDD" w14:textId="387C95F1"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03824630" w14:textId="77777777" w:rsidR="00AB6342" w:rsidRPr="00A64E0B" w:rsidRDefault="00AB6342" w:rsidP="00AB6342">
      <w:pPr>
        <w:pStyle w:val="Normal1"/>
        <w:spacing w:before="0" w:after="0"/>
        <w:rPr>
          <w:rFonts w:asciiTheme="minorHAnsi" w:hAnsiTheme="minorHAnsi" w:cstheme="minorHAnsi"/>
          <w:sz w:val="22"/>
          <w:szCs w:val="22"/>
        </w:rPr>
      </w:pPr>
    </w:p>
    <w:p w14:paraId="37CB5E4E"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0FED9906" w14:textId="77777777" w:rsidR="00AB6342" w:rsidRPr="00A64E0B" w:rsidRDefault="00AB6342" w:rsidP="00AB6342">
      <w:pPr>
        <w:spacing w:after="0" w:line="240" w:lineRule="auto"/>
        <w:jc w:val="both"/>
        <w:rPr>
          <w:rFonts w:cstheme="minorHAnsi"/>
        </w:rPr>
      </w:pPr>
    </w:p>
    <w:p w14:paraId="291447FC" w14:textId="77777777" w:rsidR="00AB6342" w:rsidRPr="00A64E0B" w:rsidRDefault="00AB6342" w:rsidP="00AB6342">
      <w:pPr>
        <w:ind w:right="80"/>
        <w:jc w:val="both"/>
        <w:rPr>
          <w:rFonts w:eastAsia="Arial" w:cstheme="minorHAnsi"/>
          <w:spacing w:val="-1"/>
        </w:rPr>
      </w:pPr>
      <w:r w:rsidRPr="00A64E0B">
        <w:rPr>
          <w:rFonts w:eastAsia="Arial" w:cstheme="minorHAnsi"/>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0A1A48FF" w14:textId="77777777" w:rsidR="00AB6342" w:rsidRPr="00A64E0B" w:rsidRDefault="00AB6342" w:rsidP="00AB6342">
      <w:pPr>
        <w:ind w:right="80"/>
        <w:jc w:val="both"/>
        <w:rPr>
          <w:rFonts w:eastAsia="Arial" w:cstheme="minorHAnsi"/>
          <w:spacing w:val="-1"/>
        </w:rPr>
      </w:pPr>
      <w:r w:rsidRPr="00A64E0B">
        <w:rPr>
          <w:rFonts w:eastAsia="Arial" w:cstheme="minorHAnsi"/>
          <w:spacing w:val="-1"/>
        </w:rPr>
        <w:t xml:space="preserve">De asemenea, prevederile </w:t>
      </w:r>
      <w:proofErr w:type="spellStart"/>
      <w:r w:rsidRPr="00A64E0B">
        <w:rPr>
          <w:rFonts w:cstheme="minorHAnsi"/>
          <w:lang w:val="fr-FR"/>
        </w:rPr>
        <w:t>contractul</w:t>
      </w:r>
      <w:proofErr w:type="spellEnd"/>
      <w:r w:rsidRPr="00A64E0B">
        <w:rPr>
          <w:rFonts w:cstheme="minorHAnsi"/>
          <w:lang w:val="fr-FR"/>
        </w:rPr>
        <w:t xml:space="preserve"> de </w:t>
      </w:r>
      <w:proofErr w:type="spellStart"/>
      <w:r w:rsidRPr="00A64E0B">
        <w:rPr>
          <w:rFonts w:cstheme="minorHAnsi"/>
          <w:lang w:val="fr-FR"/>
        </w:rPr>
        <w:t>finanțare</w:t>
      </w:r>
      <w:proofErr w:type="spellEnd"/>
      <w:r w:rsidRPr="00A64E0B">
        <w:rPr>
          <w:rFonts w:cstheme="minorHAnsi"/>
          <w:lang w:val="fr-FR"/>
        </w:rPr>
        <w:t xml:space="preserve"> </w:t>
      </w:r>
      <w:proofErr w:type="spellStart"/>
      <w:r w:rsidRPr="00A64E0B">
        <w:rPr>
          <w:rFonts w:cstheme="minorHAnsi"/>
          <w:lang w:val="fr-FR"/>
        </w:rPr>
        <w:t>poate</w:t>
      </w:r>
      <w:proofErr w:type="spellEnd"/>
      <w:r w:rsidRPr="00A64E0B">
        <w:rPr>
          <w:rFonts w:cstheme="minorHAnsi"/>
          <w:lang w:val="fr-FR"/>
        </w:rPr>
        <w:t xml:space="preserve"> fi </w:t>
      </w:r>
      <w:proofErr w:type="spellStart"/>
      <w:r w:rsidRPr="00A64E0B">
        <w:rPr>
          <w:rFonts w:cstheme="minorHAnsi"/>
          <w:lang w:val="fr-FR"/>
        </w:rPr>
        <w:t>modificat</w:t>
      </w:r>
      <w:proofErr w:type="spellEnd"/>
      <w:r w:rsidRPr="00A64E0B">
        <w:rPr>
          <w:rFonts w:cstheme="minorHAnsi"/>
          <w:lang w:val="fr-FR"/>
        </w:rPr>
        <w:t xml:space="preserve"> de </w:t>
      </w:r>
      <w:proofErr w:type="spellStart"/>
      <w:r w:rsidRPr="00A64E0B">
        <w:rPr>
          <w:rFonts w:cstheme="minorHAnsi"/>
          <w:lang w:val="fr-FR"/>
        </w:rPr>
        <w:t>către</w:t>
      </w:r>
      <w:proofErr w:type="spellEnd"/>
      <w:r w:rsidRPr="00A64E0B">
        <w:rPr>
          <w:rFonts w:cstheme="minorHAnsi"/>
          <w:lang w:val="fr-FR"/>
        </w:rPr>
        <w:t xml:space="preserve"> MIPE/AMPDD, </w:t>
      </w:r>
      <w:proofErr w:type="spellStart"/>
      <w:r w:rsidRPr="00A64E0B">
        <w:rPr>
          <w:rFonts w:cstheme="minorHAnsi"/>
          <w:lang w:val="fr-FR"/>
        </w:rPr>
        <w:t>unilateral</w:t>
      </w:r>
      <w:proofErr w:type="spellEnd"/>
      <w:r w:rsidRPr="00A64E0B">
        <w:rPr>
          <w:rFonts w:cstheme="minorHAnsi"/>
          <w:lang w:val="fr-FR"/>
        </w:rPr>
        <w:t xml:space="preserve">, </w:t>
      </w:r>
      <w:proofErr w:type="spellStart"/>
      <w:r w:rsidRPr="00A64E0B">
        <w:rPr>
          <w:rFonts w:cstheme="minorHAnsi"/>
          <w:lang w:val="fr-FR"/>
        </w:rPr>
        <w:t>prin</w:t>
      </w:r>
      <w:proofErr w:type="spellEnd"/>
      <w:r w:rsidRPr="00A64E0B">
        <w:rPr>
          <w:rFonts w:cstheme="minorHAnsi"/>
          <w:lang w:val="fr-FR"/>
        </w:rPr>
        <w:t xml:space="preserve"> </w:t>
      </w:r>
      <w:proofErr w:type="spellStart"/>
      <w:r w:rsidRPr="00A64E0B">
        <w:rPr>
          <w:rFonts w:cstheme="minorHAnsi"/>
          <w:lang w:val="fr-FR"/>
        </w:rPr>
        <w:t>notificare</w:t>
      </w:r>
      <w:proofErr w:type="spellEnd"/>
      <w:r w:rsidRPr="00A64E0B">
        <w:rPr>
          <w:rFonts w:cstheme="minorHAnsi"/>
          <w:lang w:val="fr-FR"/>
        </w:rPr>
        <w:t xml:space="preserve"> </w:t>
      </w:r>
      <w:proofErr w:type="spellStart"/>
      <w:r w:rsidRPr="00A64E0B">
        <w:rPr>
          <w:rFonts w:cstheme="minorHAnsi"/>
          <w:lang w:val="fr-FR"/>
        </w:rPr>
        <w:t>adusă</w:t>
      </w:r>
      <w:proofErr w:type="spellEnd"/>
      <w:r w:rsidRPr="00A64E0B">
        <w:rPr>
          <w:rFonts w:cstheme="minorHAnsi"/>
          <w:lang w:val="fr-FR"/>
        </w:rPr>
        <w:t xml:space="preserve"> la </w:t>
      </w:r>
      <w:proofErr w:type="spellStart"/>
      <w:r w:rsidRPr="00A64E0B">
        <w:rPr>
          <w:rFonts w:cstheme="minorHAnsi"/>
          <w:lang w:val="fr-FR"/>
        </w:rPr>
        <w:t>cunoștința</w:t>
      </w:r>
      <w:proofErr w:type="spellEnd"/>
      <w:r w:rsidRPr="00A64E0B">
        <w:rPr>
          <w:rFonts w:cstheme="minorHAnsi"/>
          <w:lang w:val="fr-FR"/>
        </w:rPr>
        <w:t xml:space="preserve"> </w:t>
      </w:r>
      <w:proofErr w:type="spellStart"/>
      <w:r w:rsidRPr="00A64E0B">
        <w:rPr>
          <w:rFonts w:cstheme="minorHAnsi"/>
          <w:lang w:val="fr-FR"/>
        </w:rPr>
        <w:t>beneficiarului</w:t>
      </w:r>
      <w:proofErr w:type="spellEnd"/>
      <w:r w:rsidRPr="00A64E0B">
        <w:rPr>
          <w:rFonts w:cstheme="minorHAnsi"/>
          <w:lang w:val="fr-FR"/>
        </w:rPr>
        <w:t xml:space="preserve">, </w:t>
      </w:r>
      <w:proofErr w:type="spellStart"/>
      <w:r w:rsidRPr="00A64E0B">
        <w:rPr>
          <w:rFonts w:cstheme="minorHAnsi"/>
          <w:lang w:val="fr-FR"/>
        </w:rPr>
        <w:t>sub</w:t>
      </w:r>
      <w:proofErr w:type="spellEnd"/>
      <w:r w:rsidRPr="00A64E0B">
        <w:rPr>
          <w:rFonts w:cstheme="minorHAnsi"/>
          <w:lang w:val="fr-FR"/>
        </w:rPr>
        <w:t xml:space="preserve"> </w:t>
      </w:r>
      <w:proofErr w:type="spellStart"/>
      <w:r w:rsidRPr="00A64E0B">
        <w:rPr>
          <w:rFonts w:cstheme="minorHAnsi"/>
          <w:lang w:val="fr-FR"/>
        </w:rPr>
        <w:t>sancțiunea</w:t>
      </w:r>
      <w:proofErr w:type="spellEnd"/>
      <w:r w:rsidRPr="00A64E0B">
        <w:rPr>
          <w:rFonts w:cstheme="minorHAnsi"/>
          <w:lang w:val="fr-FR"/>
        </w:rPr>
        <w:t xml:space="preserve"> </w:t>
      </w:r>
      <w:proofErr w:type="spellStart"/>
      <w:r w:rsidRPr="00A64E0B">
        <w:rPr>
          <w:rFonts w:cstheme="minorHAnsi"/>
          <w:lang w:val="fr-FR"/>
        </w:rPr>
        <w:t>inopozabilității</w:t>
      </w:r>
      <w:proofErr w:type="spellEnd"/>
      <w:r w:rsidRPr="00A64E0B">
        <w:rPr>
          <w:rFonts w:cstheme="minorHAnsi"/>
          <w:lang w:val="fr-FR"/>
        </w:rPr>
        <w:t xml:space="preserve">, </w:t>
      </w:r>
      <w:proofErr w:type="spellStart"/>
      <w:r w:rsidRPr="00A64E0B">
        <w:rPr>
          <w:rFonts w:cstheme="minorHAnsi"/>
          <w:lang w:val="fr-FR"/>
        </w:rPr>
        <w:t>în</w:t>
      </w:r>
      <w:proofErr w:type="spellEnd"/>
      <w:r w:rsidRPr="00A64E0B">
        <w:rPr>
          <w:rFonts w:cstheme="minorHAnsi"/>
          <w:lang w:val="fr-FR"/>
        </w:rPr>
        <w:t xml:space="preserve"> </w:t>
      </w:r>
      <w:proofErr w:type="spellStart"/>
      <w:r w:rsidRPr="00A64E0B">
        <w:rPr>
          <w:rFonts w:cstheme="minorHAnsi"/>
          <w:lang w:val="fr-FR"/>
        </w:rPr>
        <w:t>următoarele</w:t>
      </w:r>
      <w:proofErr w:type="spellEnd"/>
      <w:r w:rsidRPr="00A64E0B">
        <w:rPr>
          <w:rFonts w:cstheme="minorHAnsi"/>
          <w:lang w:val="fr-FR"/>
        </w:rPr>
        <w:t xml:space="preserve"> </w:t>
      </w:r>
      <w:proofErr w:type="spellStart"/>
      <w:r w:rsidRPr="00A64E0B">
        <w:rPr>
          <w:rFonts w:cstheme="minorHAnsi"/>
          <w:lang w:val="fr-FR"/>
        </w:rPr>
        <w:t>situații</w:t>
      </w:r>
      <w:proofErr w:type="spellEnd"/>
      <w:r w:rsidRPr="00A64E0B">
        <w:rPr>
          <w:rFonts w:cstheme="minorHAnsi"/>
          <w:lang w:val="fr-FR"/>
        </w:rPr>
        <w:t>:</w:t>
      </w:r>
    </w:p>
    <w:p w14:paraId="2D6F05D3" w14:textId="77777777" w:rsidR="00AB6342" w:rsidRPr="00A64E0B" w:rsidRDefault="00AB6342" w:rsidP="00C5068A">
      <w:pPr>
        <w:pStyle w:val="Alineat"/>
        <w:numPr>
          <w:ilvl w:val="0"/>
          <w:numId w:val="45"/>
        </w:numPr>
        <w:rPr>
          <w:rFonts w:cstheme="minorHAnsi"/>
          <w:sz w:val="22"/>
          <w:szCs w:val="22"/>
        </w:rPr>
      </w:pPr>
      <w:r w:rsidRPr="00A64E0B">
        <w:rPr>
          <w:rFonts w:cstheme="minorHAnsi"/>
          <w:sz w:val="22"/>
          <w:szCs w:val="22"/>
        </w:rPr>
        <w:t>Modificări necesare determinate în principal de modificarea cadrului normativ aplicabil contractelor de finanțare, cu respectarea principiilor și regulilor PDD;</w:t>
      </w:r>
    </w:p>
    <w:p w14:paraId="173F496B" w14:textId="77777777" w:rsidR="00AB6342" w:rsidRPr="00A64E0B" w:rsidRDefault="00AB6342" w:rsidP="00C5068A">
      <w:pPr>
        <w:pStyle w:val="Alineat"/>
        <w:numPr>
          <w:ilvl w:val="0"/>
          <w:numId w:val="45"/>
        </w:numPr>
        <w:rPr>
          <w:rFonts w:cstheme="minorHAnsi"/>
          <w:sz w:val="22"/>
          <w:szCs w:val="22"/>
        </w:rPr>
      </w:pPr>
      <w:r w:rsidRPr="00A64E0B">
        <w:rPr>
          <w:rFonts w:cstheme="minorHAnsi"/>
          <w:sz w:val="22"/>
          <w:szCs w:val="22"/>
        </w:rPr>
        <w:t xml:space="preserve">în caz de dezangajare a fondurilor rămase neutilizate ca urmare a finalizării contractului/contractelor de achiziție din cadrul proiectului. </w:t>
      </w:r>
    </w:p>
    <w:p w14:paraId="71F05892" w14:textId="77777777" w:rsidR="00AB6342" w:rsidRPr="00A64E0B" w:rsidRDefault="00AB6342" w:rsidP="00AB6342">
      <w:pPr>
        <w:pStyle w:val="Alineat"/>
        <w:ind w:left="0" w:firstLine="0"/>
        <w:rPr>
          <w:rFonts w:cstheme="minorHAnsi"/>
          <w:sz w:val="22"/>
          <w:szCs w:val="22"/>
        </w:rPr>
      </w:pPr>
    </w:p>
    <w:p w14:paraId="2C82DCEA" w14:textId="2B4B0D3F" w:rsidR="00AB6342" w:rsidRPr="00A64E0B" w:rsidRDefault="00AB6342" w:rsidP="00AB6342">
      <w:pPr>
        <w:pStyle w:val="Alineat"/>
        <w:ind w:left="0" w:firstLine="0"/>
        <w:rPr>
          <w:rFonts w:cstheme="minorHAnsi"/>
          <w:b/>
          <w:bCs/>
          <w:color w:val="0070C0"/>
          <w:sz w:val="22"/>
          <w:szCs w:val="22"/>
        </w:rPr>
      </w:pPr>
      <w:r w:rsidRPr="00A64E0B">
        <w:rPr>
          <w:rFonts w:cstheme="minorHAnsi"/>
          <w:sz w:val="22"/>
          <w:szCs w:val="22"/>
        </w:rPr>
        <w:t xml:space="preserve">În plus, contractul de finanțare poate fi modificat de beneficiar prin </w:t>
      </w:r>
      <w:r w:rsidRPr="00A64E0B">
        <w:rPr>
          <w:rStyle w:val="Strong"/>
          <w:rFonts w:cstheme="minorHAnsi"/>
          <w:b w:val="0"/>
          <w:bCs w:val="0"/>
          <w:sz w:val="22"/>
          <w:szCs w:val="22"/>
          <w:bdr w:val="none" w:sz="0" w:space="0" w:color="auto" w:frame="1"/>
          <w:shd w:val="clear" w:color="auto" w:fill="FFFFFF"/>
        </w:rPr>
        <w:t>notificare,</w:t>
      </w:r>
      <w:r w:rsidRPr="00A64E0B">
        <w:rPr>
          <w:rStyle w:val="Strong"/>
          <w:rFonts w:cstheme="minorHAnsi"/>
          <w:sz w:val="22"/>
          <w:szCs w:val="22"/>
          <w:bdr w:val="none" w:sz="0" w:space="0" w:color="auto" w:frame="1"/>
          <w:shd w:val="clear" w:color="auto" w:fill="FFFFFF"/>
        </w:rPr>
        <w:t xml:space="preserve"> </w:t>
      </w:r>
      <w:r w:rsidRPr="00A64E0B">
        <w:rPr>
          <w:rFonts w:cstheme="minorHAnsi"/>
          <w:sz w:val="22"/>
          <w:szCs w:val="22"/>
        </w:rPr>
        <w:t xml:space="preserve">atât cu aprobarea </w:t>
      </w:r>
      <w:r w:rsidR="00DF071E">
        <w:rPr>
          <w:rFonts w:cstheme="minorHAnsi"/>
          <w:sz w:val="22"/>
          <w:szCs w:val="22"/>
        </w:rPr>
        <w:t xml:space="preserve">tacită </w:t>
      </w:r>
      <w:r w:rsidRPr="00A64E0B">
        <w:rPr>
          <w:rFonts w:cstheme="minorHAnsi"/>
          <w:sz w:val="22"/>
          <w:szCs w:val="22"/>
        </w:rPr>
        <w:t xml:space="preserve">cât și </w:t>
      </w:r>
      <w:r w:rsidR="00DF071E">
        <w:rPr>
          <w:rFonts w:cstheme="minorHAnsi"/>
          <w:sz w:val="22"/>
          <w:szCs w:val="22"/>
        </w:rPr>
        <w:t xml:space="preserve"> cu informarea </w:t>
      </w:r>
      <w:r w:rsidRPr="00A64E0B">
        <w:rPr>
          <w:rFonts w:cstheme="minorHAnsi"/>
          <w:sz w:val="22"/>
          <w:szCs w:val="22"/>
        </w:rPr>
        <w:t xml:space="preserve">AMPDD, în situațiile prevăzute în </w:t>
      </w:r>
      <w:r w:rsidRPr="00A64E0B">
        <w:rPr>
          <w:rFonts w:cstheme="minorHAnsi"/>
          <w:b/>
          <w:bCs/>
          <w:color w:val="0070C0"/>
          <w:sz w:val="22"/>
          <w:szCs w:val="22"/>
        </w:rPr>
        <w:t>Anexa 7 la prezentul ghid.</w:t>
      </w:r>
    </w:p>
    <w:p w14:paraId="3361CADC" w14:textId="77777777" w:rsidR="00AB6342" w:rsidRPr="00A64E0B" w:rsidRDefault="00AB6342" w:rsidP="00AB6342">
      <w:pPr>
        <w:pStyle w:val="Alineat"/>
        <w:ind w:left="0" w:firstLine="567"/>
        <w:rPr>
          <w:rFonts w:cstheme="minorHAnsi"/>
          <w:sz w:val="22"/>
          <w:szCs w:val="22"/>
        </w:rPr>
      </w:pPr>
    </w:p>
    <w:p w14:paraId="49B02932" w14:textId="77777777" w:rsidR="00AB6342" w:rsidRPr="00A64E0B" w:rsidRDefault="00AB6342" w:rsidP="00AB6342">
      <w:pPr>
        <w:pStyle w:val="Alineat"/>
        <w:ind w:left="0" w:firstLine="0"/>
        <w:rPr>
          <w:rFonts w:cstheme="minorHAnsi"/>
          <w:b/>
          <w:bCs/>
          <w:color w:val="FF0000"/>
          <w:sz w:val="22"/>
          <w:szCs w:val="22"/>
        </w:rPr>
      </w:pPr>
      <w:r w:rsidRPr="00A64E0B">
        <w:rPr>
          <w:rFonts w:cstheme="minorHAnsi"/>
          <w:b/>
          <w:bCs/>
          <w:color w:val="FF0000"/>
          <w:sz w:val="22"/>
          <w:szCs w:val="22"/>
        </w:rPr>
        <w:t>Atenție!</w:t>
      </w:r>
    </w:p>
    <w:p w14:paraId="062943C0" w14:textId="77777777" w:rsidR="00AB6342" w:rsidRPr="00A64E0B" w:rsidRDefault="00AB6342" w:rsidP="00AB6342">
      <w:pPr>
        <w:ind w:right="80"/>
        <w:jc w:val="both"/>
        <w:rPr>
          <w:rFonts w:eastAsia="Arial" w:cstheme="minorHAnsi"/>
          <w:bCs/>
          <w:spacing w:val="-1"/>
        </w:rPr>
      </w:pPr>
      <w:bookmarkStart w:id="217" w:name="_Hlk123157818"/>
      <w:r w:rsidRPr="00A64E0B">
        <w:rPr>
          <w:rFonts w:cstheme="minorHAnsi"/>
          <w:bCs/>
        </w:rPr>
        <w:t>Nu pot fi efectuate modificări asupra proiectului care să implice modificări ale criteriilor ce au stat la baza procesului de evaluare și selecție, decât în condițiile stricte ale contractului de finanțare.</w:t>
      </w:r>
    </w:p>
    <w:bookmarkEnd w:id="217"/>
    <w:p w14:paraId="7818D565"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Beneficiarul trebuie să cunoască faptul că, dacă pe perioada de durabilitate a investiției intervin modificări de natură să afecteze obiectivul proiectului sau modificări care afectează condiţiile de eligibilitate prevăzute 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 </w:t>
      </w:r>
    </w:p>
    <w:p w14:paraId="108E50AA" w14:textId="77777777" w:rsidR="00AB6342" w:rsidRPr="00A64E0B" w:rsidRDefault="00AB6342" w:rsidP="00871C01">
      <w:pPr>
        <w:rPr>
          <w:rFonts w:cstheme="minorHAnsi"/>
        </w:rPr>
      </w:pPr>
      <w:bookmarkStart w:id="218" w:name="_Hlk134545324"/>
    </w:p>
    <w:p w14:paraId="3B00C911" w14:textId="0179458E" w:rsidR="00871C01" w:rsidRPr="00A64E0B" w:rsidRDefault="00054271" w:rsidP="00054271">
      <w:pPr>
        <w:pStyle w:val="Heading2"/>
      </w:pPr>
      <w:bookmarkStart w:id="219" w:name="_Toc141442862"/>
      <w:bookmarkEnd w:id="212"/>
      <w:r w:rsidRPr="00A64E0B">
        <w:t xml:space="preserve">11.3 </w:t>
      </w:r>
      <w:r w:rsidR="00871C01" w:rsidRPr="00A64E0B">
        <w:t>Mecanismul specific indicatorilor de etapă. Planul de monitorizare</w:t>
      </w:r>
      <w:bookmarkEnd w:id="219"/>
    </w:p>
    <w:p w14:paraId="1C927E37" w14:textId="77777777" w:rsidR="00871C01" w:rsidRPr="00A64E0B" w:rsidRDefault="00871C01" w:rsidP="00871C01">
      <w:pPr>
        <w:rPr>
          <w:rFonts w:cstheme="minorHAnsi"/>
        </w:rPr>
      </w:pPr>
    </w:p>
    <w:p w14:paraId="100213EB" w14:textId="77777777" w:rsidR="00DA248E" w:rsidRPr="00F10BD9" w:rsidRDefault="00054271" w:rsidP="00054271">
      <w:pPr>
        <w:pStyle w:val="Normal1"/>
        <w:spacing w:before="0" w:after="0"/>
        <w:rPr>
          <w:rFonts w:asciiTheme="minorHAnsi" w:hAnsiTheme="minorHAnsi" w:cstheme="minorHAnsi"/>
          <w:sz w:val="22"/>
          <w:szCs w:val="22"/>
        </w:rPr>
      </w:pPr>
      <w:bookmarkStart w:id="220" w:name="_Hlk135041420"/>
      <w:r w:rsidRPr="00A64E0B">
        <w:rPr>
          <w:rFonts w:asciiTheme="minorHAnsi" w:hAnsiTheme="minorHAnsi" w:cstheme="minorHAnsi"/>
          <w:sz w:val="22"/>
          <w:szCs w:val="22"/>
        </w:rPr>
        <w:t xml:space="preserve">AMPDD va monitoriza îndeplinirea indicatorilor de etapă și va colabora cu beneficiarul pentru a identifica </w:t>
      </w:r>
      <w:r w:rsidRPr="00F10BD9">
        <w:rPr>
          <w:rFonts w:asciiTheme="minorHAnsi" w:hAnsiTheme="minorHAnsi" w:cstheme="minorHAnsi"/>
          <w:sz w:val="22"/>
          <w:szCs w:val="22"/>
        </w:rPr>
        <w:t xml:space="preserve">soluții adecvate pentru îndeplinirea indicatorilor de etapă și pentru buna implementare a proiectelor care fac obiectul contractului de finanțare. </w:t>
      </w:r>
    </w:p>
    <w:p w14:paraId="538E4684" w14:textId="77777777" w:rsidR="002A03D1" w:rsidRPr="00F10BD9" w:rsidRDefault="002A03D1" w:rsidP="00DA248E">
      <w:pPr>
        <w:jc w:val="both"/>
        <w:rPr>
          <w:rFonts w:cstheme="minorHAnsi"/>
        </w:rPr>
      </w:pPr>
    </w:p>
    <w:p w14:paraId="296330D5" w14:textId="181AB494" w:rsidR="00DA248E" w:rsidRPr="00F10BD9" w:rsidRDefault="00DA248E" w:rsidP="00DA248E">
      <w:pPr>
        <w:jc w:val="both"/>
        <w:rPr>
          <w:rFonts w:cstheme="minorHAnsi"/>
        </w:rPr>
      </w:pPr>
      <w:r w:rsidRPr="00F10BD9">
        <w:rPr>
          <w:rFonts w:cstheme="minorHAnsi"/>
        </w:rPr>
        <w:t xml:space="preserve">În intervalul dintre doi indicatori de etapă consecutivi, autoritatea de management monitorizează proiectul în cauză pe baza rapoartelor de progres și a vizitelor de monitorizare, putând utiliza un sistem specific de </w:t>
      </w:r>
      <w:r w:rsidRPr="00F10BD9">
        <w:rPr>
          <w:rFonts w:cstheme="minorHAnsi"/>
        </w:rPr>
        <w:lastRenderedPageBreak/>
        <w:t>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4BF7387C" w14:textId="6C994259" w:rsidR="00DA248E" w:rsidRPr="00F10BD9" w:rsidRDefault="00DA248E" w:rsidP="00DA248E">
      <w:pPr>
        <w:jc w:val="both"/>
        <w:rPr>
          <w:rFonts w:cstheme="minorHAnsi"/>
        </w:rPr>
      </w:pPr>
      <w:r w:rsidRPr="00F10BD9">
        <w:rPr>
          <w:rFonts w:cstheme="minorHAnsi"/>
        </w:rPr>
        <w:t xml:space="preserve">Prin sistemul informatic MySMIS2021/SMIS2021+ se notifică beneficiarul și autoritatea de management cu privire la respectarea termenului stabilit pentru încărcarea documentelor justificative aferente unui indicator de etapă. </w:t>
      </w:r>
    </w:p>
    <w:p w14:paraId="7FE0FD76" w14:textId="584091CE" w:rsidR="00054271" w:rsidRPr="00A64E0B" w:rsidRDefault="00DA248E" w:rsidP="00DA248E">
      <w:pPr>
        <w:jc w:val="both"/>
        <w:rPr>
          <w:rFonts w:cstheme="minorHAnsi"/>
        </w:rPr>
      </w:pPr>
      <w:r w:rsidRPr="00F10BD9">
        <w:rPr>
          <w:rFonts w:cstheme="minorHAnsi"/>
        </w:rPr>
        <w:t>În situația nerealizării indicatorilor de etapă, autoritatea de management adoptă și implementează, în funcție de riscurile identificate, acțiuni și măsuri de monitorizare consolidată. Acestea sunt incluse în cadrul contractului de finanțare.</w:t>
      </w:r>
    </w:p>
    <w:p w14:paraId="3F993EC0" w14:textId="0493C9E2" w:rsidR="00054271" w:rsidRPr="00A64E0B" w:rsidRDefault="00054271" w:rsidP="0005427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Printre acțiunile și măsurile consolidate de monitorizare se numără:</w:t>
      </w:r>
    </w:p>
    <w:p w14:paraId="2FE203C6" w14:textId="77777777"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63668A8" w14:textId="0289647F"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 xml:space="preserve">respingerea, în tot sau în parte, a cererii de plată/cererii de prefinanțare/cererii de rambursare, în condițiile art. 25 alin. (5) din </w:t>
      </w:r>
      <w:r w:rsidR="00DA248E" w:rsidRPr="00A64E0B">
        <w:rPr>
          <w:rStyle w:val="slitbdy"/>
          <w:rFonts w:cstheme="minorHAnsi"/>
          <w:color w:val="000000"/>
          <w:bdr w:val="none" w:sz="0" w:space="0" w:color="auto" w:frame="1"/>
          <w:shd w:val="clear" w:color="auto" w:fill="FFFFFF"/>
        </w:rPr>
        <w:t>OUG</w:t>
      </w:r>
      <w:r w:rsidRPr="00A64E0B">
        <w:rPr>
          <w:rStyle w:val="slitbdy"/>
          <w:rFonts w:cstheme="minorHAnsi"/>
          <w:color w:val="000000"/>
          <w:bdr w:val="none" w:sz="0" w:space="0" w:color="auto" w:frame="1"/>
          <w:shd w:val="clear" w:color="auto" w:fill="FFFFFF"/>
        </w:rPr>
        <w:t xml:space="preserve"> nr. 133/2021, dacă nu au fost transmise dovezile privind îndeplinirea indicatorului de etapă în termenul specificat la </w:t>
      </w:r>
      <w:r w:rsidRPr="00A64E0B">
        <w:rPr>
          <w:rStyle w:val="slgi"/>
          <w:rFonts w:cstheme="minorHAnsi"/>
          <w:color w:val="006400"/>
          <w:u w:val="single"/>
          <w:bdr w:val="none" w:sz="0" w:space="0" w:color="auto" w:frame="1"/>
          <w:shd w:val="clear" w:color="auto" w:fill="FFFFFF"/>
        </w:rPr>
        <w:t>lit. a)</w:t>
      </w:r>
      <w:r w:rsidRPr="00A64E0B">
        <w:rPr>
          <w:rStyle w:val="slitbdy"/>
          <w:rFonts w:cstheme="minorHAnsi"/>
          <w:color w:val="000000"/>
          <w:bdr w:val="none" w:sz="0" w:space="0" w:color="auto" w:frame="1"/>
          <w:shd w:val="clear" w:color="auto" w:fill="FFFFFF"/>
        </w:rPr>
        <w:t>;</w:t>
      </w:r>
    </w:p>
    <w:p w14:paraId="6D7C740C" w14:textId="5EE00C24"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3635397C" w14:textId="0A9FE11A"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suspendarea implementării proiectului, până la încetarea cauzelor obiective care afectează derularea activităților și atingerea indicatorilor de etapă;</w:t>
      </w:r>
    </w:p>
    <w:p w14:paraId="0470A9B9" w14:textId="185023A5"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rezilierea contractului/deciziei de finanțare;</w:t>
      </w:r>
    </w:p>
    <w:p w14:paraId="7F7C67C6" w14:textId="56D8BDDB"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alte măsuri specifice prevăzute în contractul de finanțare, cu condiția ca acestea să nu aducă atingere prevederilor naționale și regulamentelor europene aplicabile.</w:t>
      </w:r>
    </w:p>
    <w:p w14:paraId="53EA2406" w14:textId="77777777" w:rsidR="00DA248E" w:rsidRPr="00A64E0B" w:rsidRDefault="00054271" w:rsidP="00DA248E">
      <w:pPr>
        <w:jc w:val="both"/>
        <w:rPr>
          <w:rStyle w:val="salnbdy"/>
          <w:rFonts w:cstheme="minorHAnsi"/>
          <w:color w:val="000000"/>
          <w:bdr w:val="none" w:sz="0" w:space="0" w:color="auto" w:frame="1"/>
          <w:shd w:val="clear" w:color="auto" w:fill="FFFFFF"/>
        </w:rPr>
      </w:pPr>
      <w:r w:rsidRPr="00A64E0B">
        <w:rPr>
          <w:rStyle w:val="salnbdy"/>
          <w:rFonts w:cstheme="minorHAnsi"/>
          <w:color w:val="000000"/>
          <w:bdr w:val="none" w:sz="0" w:space="0" w:color="auto" w:frame="1"/>
          <w:shd w:val="clear" w:color="auto" w:fill="FFFFFF"/>
        </w:rPr>
        <w:t xml:space="preserve">Sumele respinse </w:t>
      </w:r>
      <w:r w:rsidR="00DA248E" w:rsidRPr="00A64E0B">
        <w:rPr>
          <w:rStyle w:val="salnbdy"/>
          <w:rFonts w:cstheme="minorHAnsi"/>
          <w:color w:val="000000"/>
          <w:bdr w:val="none" w:sz="0" w:space="0" w:color="auto" w:frame="1"/>
          <w:shd w:val="clear" w:color="auto" w:fill="FFFFFF"/>
        </w:rPr>
        <w:t>de la plată în condițiile mecanismului specific indicatorilor de etapă</w:t>
      </w:r>
      <w:r w:rsidRPr="00A64E0B">
        <w:rPr>
          <w:rStyle w:val="salnbdy"/>
          <w:rFonts w:cstheme="minorHAnsi"/>
          <w:color w:val="000000"/>
          <w:bdr w:val="none" w:sz="0" w:space="0" w:color="auto" w:frame="1"/>
          <w:shd w:val="clear" w:color="auto" w:fill="FFFFFF"/>
        </w:rPr>
        <w:t xml:space="preserve"> pot fi incluse de beneficiar și resolicitare la plată, în condițiile îndeplinirii indicatorului </w:t>
      </w:r>
      <w:r w:rsidR="00DA248E" w:rsidRPr="00A64E0B">
        <w:rPr>
          <w:rStyle w:val="salnbdy"/>
          <w:rFonts w:cstheme="minorHAnsi"/>
          <w:color w:val="000000"/>
          <w:bdr w:val="none" w:sz="0" w:space="0" w:color="auto" w:frame="1"/>
          <w:shd w:val="clear" w:color="auto" w:fill="FFFFFF"/>
        </w:rPr>
        <w:t>asociat</w:t>
      </w:r>
      <w:r w:rsidRPr="00A64E0B">
        <w:rPr>
          <w:rStyle w:val="salnbdy"/>
          <w:rFonts w:cstheme="minorHAnsi"/>
          <w:color w:val="000000"/>
          <w:bdr w:val="none" w:sz="0" w:space="0" w:color="auto" w:frame="1"/>
          <w:shd w:val="clear" w:color="auto" w:fill="FFFFFF"/>
        </w:rPr>
        <w:t>, în prima cerere de rambursare depusă după îndeplinirea respectivului indicator de etapă.</w:t>
      </w:r>
    </w:p>
    <w:p w14:paraId="6CE7DBB1" w14:textId="77777777" w:rsidR="00DA248E" w:rsidRPr="00F10BD9" w:rsidRDefault="00DA248E" w:rsidP="00DA248E">
      <w:pPr>
        <w:jc w:val="both"/>
        <w:rPr>
          <w:rFonts w:cstheme="minorHAnsi"/>
          <w:b/>
          <w:bCs/>
          <w:color w:val="FF0000"/>
        </w:rPr>
      </w:pPr>
      <w:r w:rsidRPr="00F10BD9">
        <w:rPr>
          <w:rFonts w:cstheme="minorHAnsi"/>
          <w:b/>
          <w:bCs/>
          <w:color w:val="FF0000"/>
        </w:rPr>
        <w:t>Atenție!</w:t>
      </w:r>
    </w:p>
    <w:p w14:paraId="15E408D8" w14:textId="77777777" w:rsidR="00DA248E" w:rsidRPr="00F10BD9" w:rsidRDefault="00DA248E" w:rsidP="00DA248E">
      <w:pPr>
        <w:jc w:val="both"/>
        <w:rPr>
          <w:rFonts w:cstheme="minorHAnsi"/>
        </w:rPr>
      </w:pPr>
      <w:r w:rsidRPr="00F10BD9">
        <w:rPr>
          <w:rFonts w:cstheme="minorHAnsi"/>
        </w:rPr>
        <w:t>Neîndeplinirea unui indicator de etapă și măsurile pe care le poate aplica autoritatea de management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6BF8B734" w14:textId="63BA1ACD" w:rsidR="00054271" w:rsidRPr="00F10BD9" w:rsidRDefault="00DA248E" w:rsidP="00871C01">
      <w:pPr>
        <w:rPr>
          <w:rFonts w:cstheme="minorHAnsi"/>
        </w:rPr>
      </w:pPr>
      <w:r w:rsidRPr="00F10BD9">
        <w:rPr>
          <w:rFonts w:cstheme="minorHAnsi"/>
        </w:rPr>
        <w:t xml:space="preserve">Vă rugăm să aveți în vedere și </w:t>
      </w:r>
      <w:r w:rsidRPr="00F10BD9">
        <w:rPr>
          <w:rFonts w:cstheme="minorHAnsi"/>
          <w:b/>
          <w:bCs/>
          <w:color w:val="0070C0"/>
        </w:rPr>
        <w:t>secțiunea 8.9.3 la prezentul ghid.</w:t>
      </w:r>
    </w:p>
    <w:p w14:paraId="2ABA52BD" w14:textId="5EF8EFBB" w:rsidR="00871C01" w:rsidRPr="00F10BD9" w:rsidRDefault="00871C01" w:rsidP="00C5068A">
      <w:pPr>
        <w:pStyle w:val="Heading1"/>
        <w:numPr>
          <w:ilvl w:val="0"/>
          <w:numId w:val="57"/>
        </w:numPr>
      </w:pPr>
      <w:bookmarkStart w:id="221" w:name="_Toc141442863"/>
      <w:bookmarkEnd w:id="220"/>
      <w:r w:rsidRPr="00F10BD9">
        <w:t>ASPECTE PRIVIND MANAGEMENTUL FINANCIAR</w:t>
      </w:r>
      <w:bookmarkEnd w:id="221"/>
    </w:p>
    <w:p w14:paraId="75F4ABBC" w14:textId="77777777" w:rsidR="00871C01" w:rsidRPr="00F10BD9" w:rsidRDefault="00871C01" w:rsidP="00871C01">
      <w:pPr>
        <w:rPr>
          <w:rFonts w:cstheme="minorHAnsi"/>
        </w:rPr>
      </w:pPr>
    </w:p>
    <w:p w14:paraId="66506CC4" w14:textId="494935FB" w:rsidR="00FB116C" w:rsidRPr="00F10BD9" w:rsidRDefault="00507036" w:rsidP="00634194">
      <w:pPr>
        <w:overflowPunct w:val="0"/>
        <w:autoSpaceDE w:val="0"/>
        <w:autoSpaceDN w:val="0"/>
        <w:adjustRightInd w:val="0"/>
        <w:spacing w:after="0" w:line="240" w:lineRule="auto"/>
        <w:jc w:val="both"/>
        <w:rPr>
          <w:rFonts w:cstheme="minorHAnsi"/>
        </w:rPr>
      </w:pPr>
      <w:bookmarkStart w:id="222" w:name="_Hlk135041373"/>
      <w:r w:rsidRPr="00F10BD9">
        <w:rPr>
          <w:rFonts w:cstheme="minorHAnsi"/>
        </w:rPr>
        <w:lastRenderedPageBreak/>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sidR="00FB116C" w:rsidRPr="00F10BD9">
        <w:rPr>
          <w:rFonts w:cstheme="minorHAnsi"/>
        </w:rPr>
        <w:t xml:space="preserve"> </w:t>
      </w:r>
    </w:p>
    <w:p w14:paraId="46D59E5E" w14:textId="77777777" w:rsidR="00507036" w:rsidRPr="00F10BD9" w:rsidRDefault="00507036" w:rsidP="00507036">
      <w:pPr>
        <w:spacing w:after="0" w:line="240" w:lineRule="auto"/>
        <w:jc w:val="both"/>
        <w:rPr>
          <w:rFonts w:cstheme="minorHAnsi"/>
        </w:rPr>
      </w:pPr>
    </w:p>
    <w:p w14:paraId="0C296461" w14:textId="01EBB507" w:rsidR="00507036" w:rsidRPr="00F10BD9" w:rsidRDefault="00507036" w:rsidP="00507036">
      <w:pPr>
        <w:spacing w:after="0" w:line="240" w:lineRule="auto"/>
        <w:jc w:val="both"/>
        <w:rPr>
          <w:rFonts w:cstheme="minorHAnsi"/>
        </w:rPr>
      </w:pPr>
      <w:r w:rsidRPr="00F10BD9">
        <w:rPr>
          <w:rFonts w:cstheme="minorHAnsi"/>
        </w:rPr>
        <w:t>De asemenea, cheltuielile sunt considerate eligibile numai dacă au fost efectuate cu respectarea legislației în vigoare privind achizițiile</w:t>
      </w:r>
      <w:r w:rsidR="00634194" w:rsidRPr="00F10BD9">
        <w:rPr>
          <w:rFonts w:cstheme="minorHAnsi"/>
        </w:rPr>
        <w:t>, conflictul de interese, evitarea dublei finanțări, neprejudierea intereselor financiare ale UE și/sau bugetului de stat.</w:t>
      </w:r>
    </w:p>
    <w:p w14:paraId="7C3E4CDC" w14:textId="77777777" w:rsidR="00AB6342" w:rsidRPr="00F10BD9" w:rsidRDefault="00AB6342" w:rsidP="00AB6342">
      <w:pPr>
        <w:spacing w:after="0" w:line="240" w:lineRule="auto"/>
        <w:jc w:val="both"/>
        <w:rPr>
          <w:rFonts w:cstheme="minorHAnsi"/>
        </w:rPr>
      </w:pPr>
    </w:p>
    <w:p w14:paraId="041E4644" w14:textId="4EAA69E0" w:rsidR="00AB6342" w:rsidRPr="00F10BD9" w:rsidRDefault="00AB6342" w:rsidP="00AB6342">
      <w:pPr>
        <w:spacing w:after="0" w:line="240" w:lineRule="auto"/>
        <w:jc w:val="both"/>
        <w:rPr>
          <w:rFonts w:cstheme="minorHAnsi"/>
        </w:rPr>
      </w:pPr>
      <w:r w:rsidRPr="00F10BD9">
        <w:rPr>
          <w:rFonts w:cstheme="minorHAnsi"/>
        </w:rPr>
        <w:t>Atribuirea contractelor de achiziţii necesare implementării proiectului se va realiza în conformitate cu prevederile contractuale și/ sau, după caz, prevederile legale naţionale şi comunitare în domeniul achiziţiilor.</w:t>
      </w:r>
    </w:p>
    <w:p w14:paraId="187A4A64" w14:textId="48E3A515" w:rsidR="00AB6342" w:rsidRPr="00F10BD9" w:rsidRDefault="00AB6342" w:rsidP="00AB6342">
      <w:pPr>
        <w:spacing w:after="0" w:line="240" w:lineRule="auto"/>
        <w:jc w:val="both"/>
        <w:rPr>
          <w:rFonts w:cstheme="minorHAnsi"/>
        </w:rPr>
      </w:pPr>
      <w:r w:rsidRPr="00F10BD9">
        <w:rPr>
          <w:rFonts w:cstheme="minorHAnsi"/>
        </w:rPr>
        <w:t>Beneficiarul răspunde de respectarea tuturor prevederilor în vigoare ale legislaţiei în domeniul achiziţiilor publice</w:t>
      </w:r>
      <w:r w:rsidR="0039379D">
        <w:rPr>
          <w:rFonts w:cstheme="minorHAnsi"/>
        </w:rPr>
        <w:t>/sectoriale</w:t>
      </w:r>
      <w:r w:rsidRPr="00F10BD9">
        <w:rPr>
          <w:rFonts w:cstheme="minorHAnsi"/>
        </w:rPr>
        <w:t>. În cazul în care se constată încălcarea prevederilor legale, cheltuiala aferentă plăţii bunurilor/serviciilor/lucrărilor astfel achiziţionate vor fi considerate neeligibile şi nu vor fi rambursate/plătite.</w:t>
      </w:r>
    </w:p>
    <w:p w14:paraId="26848DD6" w14:textId="77777777" w:rsidR="00AB6342" w:rsidRPr="00F10BD9" w:rsidRDefault="00AB6342" w:rsidP="00AB6342">
      <w:pPr>
        <w:spacing w:after="0" w:line="240" w:lineRule="auto"/>
        <w:jc w:val="both"/>
        <w:rPr>
          <w:rFonts w:cstheme="minorHAnsi"/>
        </w:rPr>
      </w:pPr>
    </w:p>
    <w:p w14:paraId="4642045D" w14:textId="77777777" w:rsidR="00AB6342" w:rsidRPr="00F10BD9" w:rsidRDefault="00AB6342" w:rsidP="00AB6342">
      <w:pPr>
        <w:spacing w:after="0" w:line="240" w:lineRule="auto"/>
        <w:jc w:val="both"/>
        <w:rPr>
          <w:rFonts w:cstheme="minorHAnsi"/>
        </w:rPr>
      </w:pPr>
      <w:r w:rsidRPr="00F10BD9">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AM/OI, direct sau prin grija beneficiarului, prin sisteme informatice specifice, orice documente și/sau informații necesare pentru verificarea modului de implementare a contractului de achiziție.</w:t>
      </w:r>
    </w:p>
    <w:p w14:paraId="643F84E2" w14:textId="77777777" w:rsidR="00AB6342" w:rsidRPr="00F10BD9" w:rsidRDefault="00AB6342" w:rsidP="00AB6342">
      <w:pPr>
        <w:spacing w:after="0" w:line="240" w:lineRule="auto"/>
        <w:jc w:val="both"/>
        <w:rPr>
          <w:rFonts w:cstheme="minorHAnsi"/>
        </w:rPr>
      </w:pPr>
    </w:p>
    <w:p w14:paraId="00721582" w14:textId="33AFD9AB" w:rsidR="00AB6342" w:rsidRPr="00F10BD9" w:rsidRDefault="00AB6342" w:rsidP="00AB6342">
      <w:pPr>
        <w:spacing w:after="0" w:line="240" w:lineRule="auto"/>
        <w:jc w:val="both"/>
        <w:rPr>
          <w:rFonts w:cstheme="minorHAnsi"/>
        </w:rPr>
      </w:pPr>
      <w:r w:rsidRPr="00F10BD9">
        <w:rPr>
          <w:rFonts w:cstheme="minorHAnsi"/>
        </w:rPr>
        <w:t>Finanțarea va fi acordată, în baza cererilor de rambursare/plată, elaborate și transmise prin sistemul MYSMIS 2021 în conformitate cu Graficul de depunere a cererilor de prefinanțare/plată/rambursare a cheltuielilor declarat și actualizat de beneficiar în sistemul MYSMIS 2021.</w:t>
      </w:r>
    </w:p>
    <w:p w14:paraId="6F671840" w14:textId="77777777" w:rsidR="00AB6342" w:rsidRPr="00F10BD9" w:rsidRDefault="00AB6342" w:rsidP="00AB6342">
      <w:pPr>
        <w:spacing w:after="0" w:line="240" w:lineRule="auto"/>
        <w:jc w:val="both"/>
        <w:rPr>
          <w:rFonts w:cstheme="minorHAnsi"/>
        </w:rPr>
      </w:pPr>
    </w:p>
    <w:p w14:paraId="4385A7BA" w14:textId="77777777" w:rsidR="00AB6342" w:rsidRPr="00A64E0B" w:rsidRDefault="00AB6342" w:rsidP="00AB6342">
      <w:pPr>
        <w:pStyle w:val="Normal1"/>
        <w:spacing w:before="0" w:after="0"/>
        <w:rPr>
          <w:rFonts w:asciiTheme="minorHAnsi" w:hAnsiTheme="minorHAnsi" w:cstheme="minorHAnsi"/>
          <w:sz w:val="22"/>
          <w:szCs w:val="22"/>
        </w:rPr>
      </w:pPr>
      <w:r w:rsidRPr="00F10BD9">
        <w:rPr>
          <w:rFonts w:asciiTheme="minorHAnsi" w:hAnsiTheme="minorHAnsi" w:cstheme="minorHAnsi"/>
          <w:sz w:val="22"/>
          <w:szCs w:val="22"/>
        </w:rPr>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222"/>
    <w:p w14:paraId="4564B522" w14:textId="77777777" w:rsidR="00AB6342" w:rsidRPr="00A64E0B" w:rsidRDefault="00AB6342" w:rsidP="00AB6342">
      <w:pPr>
        <w:spacing w:after="0" w:line="240" w:lineRule="auto"/>
        <w:jc w:val="both"/>
        <w:rPr>
          <w:rFonts w:cstheme="minorHAnsi"/>
        </w:rPr>
      </w:pPr>
    </w:p>
    <w:p w14:paraId="3A739D9B" w14:textId="77777777" w:rsidR="00AB6342" w:rsidRPr="00A64E0B" w:rsidRDefault="00AB6342" w:rsidP="00871C01">
      <w:pPr>
        <w:rPr>
          <w:rFonts w:cstheme="minorHAnsi"/>
        </w:rPr>
      </w:pPr>
    </w:p>
    <w:p w14:paraId="50BBA422" w14:textId="17F7F58D" w:rsidR="00871C01" w:rsidRPr="00F10BD9" w:rsidRDefault="002A03D1" w:rsidP="002A03D1">
      <w:pPr>
        <w:pStyle w:val="Heading2"/>
        <w:rPr>
          <w:i/>
          <w:iCs/>
        </w:rPr>
      </w:pPr>
      <w:bookmarkStart w:id="223" w:name="_Toc141442864"/>
      <w:r w:rsidRPr="00F10BD9">
        <w:t xml:space="preserve">12.1 </w:t>
      </w:r>
      <w:r w:rsidR="00871C01" w:rsidRPr="00F10BD9">
        <w:t>Mecanismul cererilor de prefinanțare</w:t>
      </w:r>
      <w:bookmarkEnd w:id="223"/>
    </w:p>
    <w:p w14:paraId="639F981D" w14:textId="59EDC87F" w:rsidR="00871C01" w:rsidRPr="0097582F" w:rsidRDefault="00871C01" w:rsidP="00871C01">
      <w:pPr>
        <w:rPr>
          <w:rFonts w:cstheme="minorHAnsi"/>
          <w:highlight w:val="lightGray"/>
        </w:rPr>
      </w:pPr>
    </w:p>
    <w:p w14:paraId="12319A9D" w14:textId="543EB956" w:rsidR="00F10BD9" w:rsidRPr="001C3EF5" w:rsidRDefault="00F10BD9" w:rsidP="00F10BD9">
      <w:pPr>
        <w:pStyle w:val="Normal1"/>
        <w:spacing w:before="0" w:after="0"/>
        <w:rPr>
          <w:rFonts w:asciiTheme="minorHAnsi" w:hAnsiTheme="minorHAnsi" w:cstheme="minorHAnsi"/>
          <w:sz w:val="22"/>
          <w:szCs w:val="22"/>
        </w:rPr>
      </w:pPr>
      <w:bookmarkStart w:id="224" w:name="_Hlk135041348"/>
      <w:r w:rsidRPr="001C3EF5">
        <w:rPr>
          <w:rFonts w:asciiTheme="minorHAnsi" w:hAnsiTheme="minorHAnsi" w:cstheme="minorHAnsi"/>
          <w:sz w:val="22"/>
          <w:szCs w:val="22"/>
        </w:rPr>
        <w:t xml:space="preserve">Prefinanțarea reprezintă sumele transferate în urma încheierii contractului de finanțare, în tranșe, către beneficiari pentru cheltuielile necesare implementării proiectelor finanțate din fonduri europene, fără depășirea valorii totale eligibile a contractului de finanțare, în condițiile prevăzute de OUG 133/2021, cu modificările și completările ulterioare și a </w:t>
      </w:r>
      <w:r w:rsidR="00324BA1" w:rsidRPr="001C3EF5">
        <w:rPr>
          <w:rFonts w:asciiTheme="minorHAnsi" w:hAnsiTheme="minorHAnsi" w:cstheme="minorHAnsi"/>
          <w:sz w:val="22"/>
          <w:szCs w:val="22"/>
        </w:rPr>
        <w:t>normelor metodologice aferente, aprobate prin HG 829/2022.</w:t>
      </w:r>
    </w:p>
    <w:p w14:paraId="4DC77346" w14:textId="77777777" w:rsidR="00324BA1" w:rsidRPr="0097582F" w:rsidRDefault="00324BA1" w:rsidP="00324BA1">
      <w:pPr>
        <w:pStyle w:val="Normal1"/>
        <w:spacing w:before="0" w:after="0"/>
        <w:rPr>
          <w:rFonts w:asciiTheme="minorHAnsi" w:hAnsiTheme="minorHAnsi" w:cstheme="minorHAnsi"/>
          <w:sz w:val="22"/>
          <w:szCs w:val="22"/>
          <w:highlight w:val="lightGray"/>
        </w:rPr>
      </w:pPr>
    </w:p>
    <w:p w14:paraId="228E838B" w14:textId="3B267A36" w:rsidR="00324BA1" w:rsidRPr="001C3EF5" w:rsidRDefault="001E0852" w:rsidP="00324BA1">
      <w:pPr>
        <w:pStyle w:val="Normal1"/>
        <w:spacing w:before="0" w:after="0"/>
        <w:rPr>
          <w:rFonts w:asciiTheme="minorHAnsi" w:hAnsiTheme="minorHAnsi" w:cstheme="minorHAnsi"/>
          <w:sz w:val="22"/>
          <w:szCs w:val="22"/>
        </w:rPr>
      </w:pPr>
      <w:r w:rsidRPr="001C3EF5">
        <w:rPr>
          <w:rFonts w:asciiTheme="minorHAnsi" w:hAnsiTheme="minorHAnsi" w:cstheme="minorHAnsi"/>
          <w:sz w:val="22"/>
          <w:szCs w:val="22"/>
        </w:rPr>
        <w:t>C</w:t>
      </w:r>
      <w:r w:rsidR="00324BA1" w:rsidRPr="001C3EF5">
        <w:rPr>
          <w:rFonts w:asciiTheme="minorHAnsi" w:hAnsiTheme="minorHAnsi" w:cstheme="minorHAnsi"/>
          <w:sz w:val="22"/>
          <w:szCs w:val="22"/>
        </w:rPr>
        <w:t>onform prevederilor contractului de finanțare se pot</w:t>
      </w:r>
      <w:r w:rsidR="00F10BD9" w:rsidRPr="001C3EF5">
        <w:rPr>
          <w:rFonts w:asciiTheme="minorHAnsi" w:hAnsiTheme="minorHAnsi" w:cstheme="minorHAnsi"/>
          <w:sz w:val="22"/>
          <w:szCs w:val="22"/>
        </w:rPr>
        <w:t xml:space="preserve"> acorda prefinanțare în tranșe de maximum 10% din valoarea eligibilă a </w:t>
      </w:r>
      <w:r w:rsidR="00324BA1" w:rsidRPr="001C3EF5">
        <w:rPr>
          <w:rFonts w:asciiTheme="minorHAnsi" w:hAnsiTheme="minorHAnsi" w:cstheme="minorHAnsi"/>
          <w:sz w:val="22"/>
          <w:szCs w:val="22"/>
        </w:rPr>
        <w:t>acestuia</w:t>
      </w:r>
      <w:r w:rsidR="00F10BD9" w:rsidRPr="001C3EF5">
        <w:rPr>
          <w:rFonts w:asciiTheme="minorHAnsi" w:hAnsiTheme="minorHAnsi" w:cstheme="minorHAnsi"/>
          <w:sz w:val="22"/>
          <w:szCs w:val="22"/>
        </w:rPr>
        <w:t xml:space="preserve">, fără depășirea valorii totale eligibile. </w:t>
      </w:r>
      <w:r w:rsidR="00DA5A51" w:rsidRPr="00DA5A51">
        <w:rPr>
          <w:rFonts w:asciiTheme="minorHAnsi" w:hAnsiTheme="minorHAnsi" w:cstheme="minorHAnsi"/>
          <w:sz w:val="22"/>
          <w:szCs w:val="22"/>
        </w:rPr>
        <w:t>Prefinanțarea se poate acorda, după semnarea actului adițional.</w:t>
      </w:r>
    </w:p>
    <w:p w14:paraId="283A67B1" w14:textId="47781550" w:rsidR="001719B8" w:rsidRPr="001C3EF5" w:rsidRDefault="00DA5A51" w:rsidP="00324BA1">
      <w:pPr>
        <w:pStyle w:val="Normal1"/>
        <w:spacing w:before="0" w:after="0"/>
        <w:rPr>
          <w:rFonts w:asciiTheme="minorHAnsi" w:hAnsiTheme="minorHAnsi" w:cstheme="minorHAnsi"/>
          <w:sz w:val="22"/>
          <w:szCs w:val="22"/>
        </w:rPr>
      </w:pPr>
      <w:r>
        <w:rPr>
          <w:rFonts w:asciiTheme="minorHAnsi" w:hAnsiTheme="minorHAnsi" w:cstheme="minorHAnsi"/>
          <w:sz w:val="22"/>
          <w:szCs w:val="22"/>
        </w:rPr>
        <w:t>S</w:t>
      </w:r>
      <w:r w:rsidR="001719B8" w:rsidRPr="001C3EF5">
        <w:rPr>
          <w:rFonts w:asciiTheme="minorHAnsi" w:hAnsiTheme="minorHAnsi" w:cstheme="minorHAnsi"/>
          <w:sz w:val="22"/>
          <w:szCs w:val="22"/>
        </w:rPr>
        <w:t>umele reprezentând prefinanțarea se acordă cu condiția îndeplinirii cumulative a următoarelor cerințe:</w:t>
      </w:r>
    </w:p>
    <w:p w14:paraId="3B42BB91" w14:textId="34DF5304" w:rsidR="001719B8" w:rsidRPr="001C3EF5" w:rsidRDefault="001719B8" w:rsidP="001719B8">
      <w:pPr>
        <w:pStyle w:val="Normal1"/>
        <w:spacing w:before="0" w:after="0"/>
        <w:ind w:left="990"/>
        <w:rPr>
          <w:rFonts w:asciiTheme="minorHAnsi" w:hAnsiTheme="minorHAnsi" w:cstheme="minorHAnsi"/>
          <w:sz w:val="22"/>
          <w:szCs w:val="22"/>
        </w:rPr>
      </w:pPr>
      <w:r w:rsidRPr="001C3EF5">
        <w:rPr>
          <w:rFonts w:asciiTheme="minorHAnsi" w:hAnsiTheme="minorHAnsi" w:cstheme="minorHAnsi"/>
          <w:sz w:val="22"/>
          <w:szCs w:val="22"/>
        </w:rPr>
        <w:t>a) depunerea de către beneficiar a unei solicitări, conform contractului de finanțare;</w:t>
      </w:r>
    </w:p>
    <w:p w14:paraId="70FF00BB" w14:textId="77777777" w:rsidR="001719B8" w:rsidRPr="001C3EF5" w:rsidRDefault="001719B8" w:rsidP="001719B8">
      <w:pPr>
        <w:pStyle w:val="Normal1"/>
        <w:spacing w:before="0" w:after="0"/>
        <w:ind w:left="990"/>
        <w:rPr>
          <w:rFonts w:asciiTheme="minorHAnsi" w:hAnsiTheme="minorHAnsi" w:cstheme="minorHAnsi"/>
          <w:sz w:val="22"/>
          <w:szCs w:val="22"/>
        </w:rPr>
      </w:pPr>
      <w:r w:rsidRPr="001C3EF5">
        <w:rPr>
          <w:rFonts w:asciiTheme="minorHAnsi" w:hAnsiTheme="minorHAnsi" w:cstheme="minorHAnsi"/>
          <w:sz w:val="22"/>
          <w:szCs w:val="22"/>
        </w:rPr>
        <w:t>b) existența a cel puțin un contract de furnizare bunuri/prestare servicii/execuție lucrări, din planul de achiziție al proiectului, încheiat între beneficiar și un operator economic;</w:t>
      </w:r>
    </w:p>
    <w:p w14:paraId="037FC98E" w14:textId="310CB08A" w:rsidR="00324BA1" w:rsidRPr="001C3EF5" w:rsidRDefault="001719B8" w:rsidP="001719B8">
      <w:pPr>
        <w:pStyle w:val="Normal1"/>
        <w:spacing w:before="0" w:after="0"/>
        <w:ind w:left="990"/>
        <w:rPr>
          <w:rFonts w:asciiTheme="minorHAnsi" w:hAnsiTheme="minorHAnsi" w:cstheme="minorHAnsi"/>
          <w:sz w:val="22"/>
          <w:szCs w:val="22"/>
        </w:rPr>
      </w:pPr>
      <w:r w:rsidRPr="001C3EF5">
        <w:rPr>
          <w:rFonts w:asciiTheme="minorHAnsi" w:hAnsiTheme="minorHAnsi" w:cstheme="minorHAnsi"/>
          <w:sz w:val="22"/>
          <w:szCs w:val="22"/>
        </w:rPr>
        <w:t>c) respectarea calendarului/graficului pentru depunerea cererilor de rambursare aferente proiectului.</w:t>
      </w:r>
    </w:p>
    <w:p w14:paraId="27B7197B" w14:textId="77777777" w:rsidR="001719B8" w:rsidRPr="0097582F" w:rsidRDefault="001719B8" w:rsidP="00324BA1">
      <w:pPr>
        <w:pStyle w:val="Normal1"/>
        <w:spacing w:before="0" w:after="0"/>
        <w:rPr>
          <w:rFonts w:asciiTheme="minorHAnsi" w:hAnsiTheme="minorHAnsi" w:cstheme="minorHAnsi"/>
          <w:sz w:val="22"/>
          <w:szCs w:val="22"/>
          <w:highlight w:val="lightGray"/>
        </w:rPr>
      </w:pPr>
    </w:p>
    <w:p w14:paraId="4F2ECF90" w14:textId="05D3EAD3" w:rsidR="00324BA1" w:rsidRPr="001C3EF5" w:rsidRDefault="00F10BD9" w:rsidP="00324BA1">
      <w:pPr>
        <w:pStyle w:val="Normal1"/>
        <w:spacing w:before="0" w:after="0"/>
        <w:rPr>
          <w:rFonts w:asciiTheme="minorHAnsi" w:hAnsiTheme="minorHAnsi" w:cstheme="minorHAnsi"/>
          <w:sz w:val="22"/>
          <w:szCs w:val="22"/>
        </w:rPr>
      </w:pPr>
      <w:r w:rsidRPr="001C3EF5">
        <w:rPr>
          <w:rFonts w:asciiTheme="minorHAnsi" w:hAnsiTheme="minorHAnsi" w:cstheme="minorHAnsi"/>
          <w:sz w:val="22"/>
          <w:szCs w:val="22"/>
        </w:rPr>
        <w:t>Cu excepția primei tranșe de prefinanțare următoarele tranșe de prefinanțare se acordă cu deducerea sumelor nejustificate din tranșa anterior acordată.</w:t>
      </w:r>
      <w:r w:rsidR="00324BA1" w:rsidRPr="001C3EF5">
        <w:rPr>
          <w:rFonts w:asciiTheme="minorHAnsi" w:hAnsiTheme="minorHAnsi" w:cstheme="minorHAnsi"/>
          <w:sz w:val="22"/>
          <w:szCs w:val="22"/>
        </w:rPr>
        <w:t xml:space="preserve"> </w:t>
      </w:r>
    </w:p>
    <w:p w14:paraId="2DE446F1" w14:textId="77777777" w:rsidR="00324BA1" w:rsidRPr="0097582F" w:rsidRDefault="00324BA1" w:rsidP="00324BA1">
      <w:pPr>
        <w:pStyle w:val="Normal1"/>
        <w:spacing w:before="0" w:after="0"/>
        <w:rPr>
          <w:rFonts w:asciiTheme="minorHAnsi" w:hAnsiTheme="minorHAnsi" w:cstheme="minorHAnsi"/>
          <w:sz w:val="22"/>
          <w:szCs w:val="22"/>
          <w:highlight w:val="lightGray"/>
        </w:rPr>
      </w:pPr>
    </w:p>
    <w:p w14:paraId="4C7C5C00" w14:textId="7EB7126D" w:rsidR="00324BA1" w:rsidRPr="001C3EF5" w:rsidRDefault="00DA5A51" w:rsidP="00324BA1">
      <w:pPr>
        <w:pStyle w:val="Normal1"/>
        <w:spacing w:before="0" w:after="0"/>
        <w:rPr>
          <w:rFonts w:asciiTheme="minorHAnsi" w:hAnsiTheme="minorHAnsi" w:cstheme="minorHAnsi"/>
          <w:sz w:val="22"/>
          <w:szCs w:val="22"/>
        </w:rPr>
      </w:pPr>
      <w:r>
        <w:rPr>
          <w:rFonts w:asciiTheme="minorHAnsi" w:hAnsiTheme="minorHAnsi" w:cstheme="minorHAnsi"/>
          <w:sz w:val="22"/>
          <w:szCs w:val="22"/>
        </w:rPr>
        <w:t>S</w:t>
      </w:r>
      <w:r w:rsidR="00324BA1" w:rsidRPr="001C3EF5">
        <w:rPr>
          <w:rFonts w:asciiTheme="minorHAnsi" w:hAnsiTheme="minorHAnsi" w:cstheme="minorHAnsi"/>
          <w:sz w:val="22"/>
          <w:szCs w:val="22"/>
        </w:rPr>
        <w:t>umele acordate ca pref</w:t>
      </w:r>
      <w:r w:rsidR="001719B8" w:rsidRPr="001C3EF5">
        <w:rPr>
          <w:rFonts w:asciiTheme="minorHAnsi" w:hAnsiTheme="minorHAnsi" w:cstheme="minorHAnsi"/>
          <w:sz w:val="22"/>
          <w:szCs w:val="22"/>
        </w:rPr>
        <w:t xml:space="preserve">inanțare </w:t>
      </w:r>
      <w:r w:rsidR="00324BA1" w:rsidRPr="001C3EF5">
        <w:rPr>
          <w:rFonts w:asciiTheme="minorHAnsi" w:hAnsiTheme="minorHAnsi" w:cstheme="minorHAnsi"/>
          <w:sz w:val="22"/>
          <w:szCs w:val="22"/>
        </w:rPr>
        <w:t xml:space="preserve">se deduc prin aplicarea unui procent la valoarea </w:t>
      </w:r>
      <w:r w:rsidRPr="00DA5A51">
        <w:rPr>
          <w:rFonts w:asciiTheme="minorHAnsi" w:hAnsiTheme="minorHAnsi" w:cstheme="minorHAnsi"/>
          <w:sz w:val="22"/>
          <w:szCs w:val="22"/>
        </w:rPr>
        <w:t xml:space="preserve">cheltuielilor eligibile validate de AMPDD incluse în </w:t>
      </w:r>
      <w:r w:rsidR="00324BA1" w:rsidRPr="001C3EF5">
        <w:rPr>
          <w:rFonts w:asciiTheme="minorHAnsi" w:hAnsiTheme="minorHAnsi" w:cstheme="minorHAnsi"/>
          <w:sz w:val="22"/>
          <w:szCs w:val="22"/>
        </w:rPr>
        <w:t>cereril</w:t>
      </w:r>
      <w:r>
        <w:rPr>
          <w:rFonts w:asciiTheme="minorHAnsi" w:hAnsiTheme="minorHAnsi" w:cstheme="minorHAnsi"/>
          <w:sz w:val="22"/>
          <w:szCs w:val="22"/>
        </w:rPr>
        <w:t>e</w:t>
      </w:r>
      <w:r w:rsidR="00324BA1" w:rsidRPr="001C3EF5">
        <w:rPr>
          <w:rFonts w:asciiTheme="minorHAnsi" w:hAnsiTheme="minorHAnsi" w:cstheme="minorHAnsi"/>
          <w:sz w:val="22"/>
          <w:szCs w:val="22"/>
        </w:rPr>
        <w:t xml:space="preserve"> de rambursare/plată transmise de aceștia, până la cererea de rambursare finală, conform prevederilor contractelor de finanțare și normelor metodologice la aplicabile.</w:t>
      </w:r>
      <w:r w:rsidRPr="00DA5A51">
        <w:t xml:space="preserve"> </w:t>
      </w:r>
      <w:r w:rsidRPr="00DA5A51">
        <w:rPr>
          <w:rFonts w:asciiTheme="minorHAnsi" w:hAnsiTheme="minorHAnsi" w:cstheme="minorHAnsi"/>
          <w:sz w:val="22"/>
          <w:szCs w:val="22"/>
        </w:rPr>
        <w:t>Valoarea procentului este stabilită prin actul adițional.</w:t>
      </w:r>
    </w:p>
    <w:p w14:paraId="6D961A96" w14:textId="77777777" w:rsidR="00BC3A31" w:rsidRPr="0097582F" w:rsidRDefault="00BC3A31" w:rsidP="00BC3A31">
      <w:pPr>
        <w:pStyle w:val="ListParagraph"/>
        <w:overflowPunct w:val="0"/>
        <w:autoSpaceDE w:val="0"/>
        <w:autoSpaceDN w:val="0"/>
        <w:adjustRightInd w:val="0"/>
        <w:spacing w:after="0" w:line="240" w:lineRule="auto"/>
        <w:ind w:left="0"/>
        <w:jc w:val="both"/>
        <w:rPr>
          <w:rStyle w:val="salnbdy"/>
          <w:rFonts w:ascii="Verdana" w:hAnsi="Verdana"/>
          <w:color w:val="000000"/>
          <w:sz w:val="23"/>
          <w:szCs w:val="23"/>
          <w:highlight w:val="lightGray"/>
          <w:bdr w:val="none" w:sz="0" w:space="0" w:color="auto" w:frame="1"/>
          <w:shd w:val="clear" w:color="auto" w:fill="FFFFFF"/>
        </w:rPr>
      </w:pPr>
    </w:p>
    <w:p w14:paraId="6ABEE38A" w14:textId="5BFB2EA2" w:rsidR="00BC3A31" w:rsidRPr="001C3EF5" w:rsidRDefault="00BC3A31" w:rsidP="00BC3A31">
      <w:pPr>
        <w:pStyle w:val="Normal1"/>
        <w:spacing w:before="0" w:after="0"/>
        <w:rPr>
          <w:rFonts w:asciiTheme="minorHAnsi" w:hAnsiTheme="minorHAnsi" w:cstheme="minorHAnsi"/>
          <w:sz w:val="22"/>
          <w:szCs w:val="22"/>
        </w:rPr>
      </w:pPr>
    </w:p>
    <w:p w14:paraId="36449C3B" w14:textId="069ACA71" w:rsidR="00BC3A31" w:rsidRPr="00BC3A31" w:rsidRDefault="00F10BD9" w:rsidP="00BC3A31">
      <w:pPr>
        <w:pStyle w:val="Normal1"/>
        <w:spacing w:before="0" w:after="0"/>
        <w:rPr>
          <w:rFonts w:asciiTheme="minorHAnsi" w:hAnsiTheme="minorHAnsi" w:cstheme="minorHAnsi"/>
          <w:sz w:val="22"/>
          <w:szCs w:val="22"/>
        </w:rPr>
      </w:pPr>
      <w:r w:rsidRPr="001C3EF5">
        <w:rPr>
          <w:rFonts w:asciiTheme="minorHAnsi" w:hAnsiTheme="minorHAnsi" w:cstheme="minorHAnsi"/>
          <w:sz w:val="22"/>
          <w:szCs w:val="22"/>
        </w:rPr>
        <w:t>Beneficiarii au obligația restituirii integrale/parțiale a prefinanțării acordate, în cazul în care aceștia nu justifică prin cereri de rambursare</w:t>
      </w:r>
      <w:r w:rsidR="00324BA1" w:rsidRPr="001C3EF5">
        <w:rPr>
          <w:rFonts w:asciiTheme="minorHAnsi" w:hAnsiTheme="minorHAnsi" w:cstheme="minorHAnsi"/>
          <w:sz w:val="22"/>
          <w:szCs w:val="22"/>
        </w:rPr>
        <w:t>.</w:t>
      </w:r>
      <w:r w:rsidRPr="001C3EF5">
        <w:rPr>
          <w:rFonts w:asciiTheme="minorHAnsi" w:hAnsiTheme="minorHAnsi" w:cstheme="minorHAnsi"/>
          <w:sz w:val="22"/>
          <w:szCs w:val="22"/>
        </w:rPr>
        <w:t> </w:t>
      </w:r>
      <w:r w:rsidR="00BC3A31" w:rsidRPr="001C3EF5">
        <w:rPr>
          <w:rFonts w:asciiTheme="minorHAnsi" w:hAnsiTheme="minorHAnsi" w:cstheme="minorHAnsi"/>
          <w:sz w:val="22"/>
          <w:szCs w:val="22"/>
        </w:rPr>
        <w:t>AMPDD are obligația să asigure recuperarea sumelor acordate ca prefinanțare până la cererea de rambursare finală.</w:t>
      </w:r>
    </w:p>
    <w:bookmarkEnd w:id="224"/>
    <w:p w14:paraId="3C0EA833" w14:textId="1C2BF0EF" w:rsidR="00F10BD9" w:rsidRDefault="00F10BD9" w:rsidP="00324BA1">
      <w:pPr>
        <w:pStyle w:val="Normal1"/>
        <w:spacing w:before="0" w:after="0"/>
        <w:rPr>
          <w:rFonts w:asciiTheme="minorHAnsi" w:hAnsiTheme="minorHAnsi" w:cstheme="minorHAnsi"/>
          <w:sz w:val="22"/>
          <w:szCs w:val="22"/>
        </w:rPr>
      </w:pPr>
    </w:p>
    <w:p w14:paraId="32D5E255" w14:textId="272B3956" w:rsidR="00871C01" w:rsidRPr="00A64E0B" w:rsidRDefault="00737770" w:rsidP="00737770">
      <w:pPr>
        <w:pStyle w:val="Heading2"/>
      </w:pPr>
      <w:bookmarkStart w:id="225" w:name="_Toc141442865"/>
      <w:r w:rsidRPr="00E9351C">
        <w:t xml:space="preserve">12.2 </w:t>
      </w:r>
      <w:r w:rsidR="00871C01" w:rsidRPr="00E9351C">
        <w:t>Mecanismul cererilor de plată</w:t>
      </w:r>
      <w:bookmarkEnd w:id="225"/>
      <w:r w:rsidR="00871C01" w:rsidRPr="00A64E0B">
        <w:t xml:space="preserve"> </w:t>
      </w:r>
    </w:p>
    <w:p w14:paraId="3D915D3A" w14:textId="77777777" w:rsidR="0028498A" w:rsidRPr="00A64E0B" w:rsidRDefault="0028498A" w:rsidP="0028498A">
      <w:pPr>
        <w:spacing w:after="0" w:line="240" w:lineRule="auto"/>
        <w:jc w:val="both"/>
        <w:rPr>
          <w:rFonts w:cstheme="minorHAnsi"/>
        </w:rPr>
      </w:pPr>
    </w:p>
    <w:p w14:paraId="63D4C0D6" w14:textId="7A81FD4E" w:rsidR="007372FF" w:rsidRPr="00BC3A31" w:rsidRDefault="00871C01" w:rsidP="00E53765">
      <w:pPr>
        <w:pStyle w:val="Normal1"/>
        <w:spacing w:before="0" w:after="0"/>
        <w:rPr>
          <w:rFonts w:asciiTheme="minorHAnsi" w:eastAsiaTheme="minorHAnsi" w:hAnsiTheme="minorHAnsi" w:cstheme="minorHAnsi"/>
          <w:sz w:val="22"/>
          <w:szCs w:val="22"/>
        </w:rPr>
      </w:pPr>
      <w:bookmarkStart w:id="226" w:name="_Hlk135041318"/>
      <w:r w:rsidRPr="00BC3A31">
        <w:rPr>
          <w:rFonts w:asciiTheme="minorHAnsi" w:eastAsiaTheme="minorHAnsi" w:hAnsiTheme="minorHAnsi" w:cstheme="minorHAnsi"/>
          <w:sz w:val="22"/>
          <w:szCs w:val="22"/>
        </w:rPr>
        <w:t xml:space="preserve">Beneficiarul poate accesa mecanismul de decontare prin cereri de plată, în conformitate cu prevederile </w:t>
      </w:r>
      <w:r w:rsidR="00E53765" w:rsidRPr="00BC3A31">
        <w:rPr>
          <w:rFonts w:asciiTheme="minorHAnsi" w:eastAsiaTheme="minorHAnsi" w:hAnsiTheme="minorHAnsi" w:cstheme="minorHAnsi"/>
          <w:sz w:val="22"/>
          <w:szCs w:val="22"/>
        </w:rPr>
        <w:t>OUG 133/2021, cu modificările și completările ulterioare și a normelor metodologice aferente, aprobate prin HG 829/2022.</w:t>
      </w:r>
    </w:p>
    <w:p w14:paraId="67DF98A3" w14:textId="77777777" w:rsidR="00E53765" w:rsidRPr="00A64E0B" w:rsidRDefault="00E53765" w:rsidP="00E53765">
      <w:pPr>
        <w:pStyle w:val="Normal1"/>
        <w:spacing w:before="0" w:after="0"/>
        <w:rPr>
          <w:rStyle w:val="slitbdy"/>
          <w:rFonts w:cstheme="minorHAnsi"/>
          <w:color w:val="000000"/>
          <w:sz w:val="23"/>
          <w:szCs w:val="23"/>
          <w:bdr w:val="none" w:sz="0" w:space="0" w:color="auto" w:frame="1"/>
          <w:shd w:val="clear" w:color="auto" w:fill="FFFFFF"/>
        </w:rPr>
      </w:pPr>
    </w:p>
    <w:p w14:paraId="2AE88FB4" w14:textId="559FCE4B" w:rsidR="007372FF" w:rsidRPr="00A64E0B" w:rsidRDefault="007372FF" w:rsidP="007372FF">
      <w:pPr>
        <w:spacing w:after="0" w:line="240" w:lineRule="auto"/>
        <w:jc w:val="both"/>
        <w:rPr>
          <w:rFonts w:cstheme="minorHAnsi"/>
        </w:rPr>
      </w:pPr>
      <w:r w:rsidRPr="00A64E0B">
        <w:rPr>
          <w:rFonts w:cstheme="minorHAnsi"/>
        </w:rPr>
        <w:t xml:space="preserve">Cererile de plată reprezintă cererile depuse de către un beneficiar prin care se solicită AMPDD virarea sumelor necesare pentru </w:t>
      </w:r>
      <w:r w:rsidR="00DA5A51" w:rsidRPr="00DA5A51">
        <w:rPr>
          <w:rFonts w:cstheme="minorHAnsi"/>
        </w:rPr>
        <w:t>efectuarea</w:t>
      </w:r>
      <w:r w:rsidR="00DA5A51" w:rsidRPr="00DA5A51" w:rsidDel="00DA5A51">
        <w:rPr>
          <w:rFonts w:cstheme="minorHAnsi"/>
        </w:rPr>
        <w:t xml:space="preserve"> </w:t>
      </w:r>
      <w:r w:rsidRPr="00A64E0B">
        <w:rPr>
          <w:rFonts w:cstheme="minorHAnsi"/>
        </w:rPr>
        <w:t>cheltuielilor eligibile, rambursabile, conform contractului, în baza documentelor justificative stabilite prin contractul de finanțare/ instructuțiuni ale AMPDD, după caz.</w:t>
      </w:r>
    </w:p>
    <w:p w14:paraId="3288CD83" w14:textId="79602172" w:rsidR="007372FF" w:rsidRDefault="007372FF" w:rsidP="007372FF">
      <w:pPr>
        <w:spacing w:after="0" w:line="240" w:lineRule="auto"/>
        <w:jc w:val="both"/>
        <w:rPr>
          <w:rStyle w:val="slit"/>
          <w:rFonts w:cstheme="minorHAnsi"/>
          <w:color w:val="000000"/>
          <w:sz w:val="23"/>
          <w:szCs w:val="23"/>
          <w:bdr w:val="dotted" w:sz="6" w:space="0" w:color="FEFEFE" w:frame="1"/>
          <w:shd w:val="clear" w:color="auto" w:fill="FFFFFF"/>
        </w:rPr>
      </w:pPr>
      <w:r w:rsidRPr="00A64E0B">
        <w:rPr>
          <w:rStyle w:val="slit"/>
          <w:rFonts w:cstheme="minorHAnsi"/>
          <w:color w:val="000000"/>
          <w:sz w:val="23"/>
          <w:szCs w:val="23"/>
          <w:bdr w:val="dotted" w:sz="6" w:space="0" w:color="FEFEFE" w:frame="1"/>
          <w:shd w:val="clear" w:color="auto" w:fill="FFFFFF"/>
        </w:rPr>
        <w:t> </w:t>
      </w:r>
    </w:p>
    <w:p w14:paraId="77EFFDDC" w14:textId="090E0727" w:rsidR="000D30FF" w:rsidRPr="000D30FF" w:rsidRDefault="000D30FF" w:rsidP="007372FF">
      <w:pPr>
        <w:spacing w:after="0" w:line="240" w:lineRule="auto"/>
        <w:jc w:val="both"/>
        <w:rPr>
          <w:rFonts w:cstheme="minorHAnsi"/>
        </w:rPr>
      </w:pPr>
      <w:r w:rsidRPr="001C3EF5">
        <w:rPr>
          <w:rFonts w:cstheme="minorHAnsi"/>
        </w:rP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277FFB6D" w14:textId="77777777" w:rsidR="000D30FF" w:rsidRPr="00A64E0B" w:rsidRDefault="000D30FF" w:rsidP="007372FF">
      <w:pPr>
        <w:spacing w:after="0" w:line="240" w:lineRule="auto"/>
        <w:jc w:val="both"/>
        <w:rPr>
          <w:rStyle w:val="slitbdy"/>
          <w:rFonts w:cstheme="minorHAnsi"/>
          <w:color w:val="000000"/>
          <w:sz w:val="23"/>
          <w:szCs w:val="23"/>
          <w:bdr w:val="none" w:sz="0" w:space="0" w:color="auto" w:frame="1"/>
          <w:shd w:val="clear" w:color="auto" w:fill="FFFFFF"/>
        </w:rPr>
      </w:pPr>
    </w:p>
    <w:p w14:paraId="70F1BFFE" w14:textId="6E3671BF" w:rsidR="00871C01" w:rsidRDefault="007372FF" w:rsidP="00871C01">
      <w:pPr>
        <w:spacing w:after="0" w:line="240" w:lineRule="auto"/>
        <w:jc w:val="both"/>
        <w:rPr>
          <w:rFonts w:cstheme="minorHAnsi"/>
        </w:rPr>
      </w:pPr>
      <w:r w:rsidRPr="00A64E0B">
        <w:rPr>
          <w:rFonts w:cstheme="minorHAnsi"/>
        </w:rPr>
        <w:t xml:space="preserve">Pentru cererile de plată depuse, </w:t>
      </w:r>
      <w:r w:rsidR="00DA5A51">
        <w:rPr>
          <w:rFonts w:cstheme="minorHAnsi"/>
        </w:rPr>
        <w:t>beneficiarul</w:t>
      </w:r>
      <w:r w:rsidRPr="00A64E0B">
        <w:rPr>
          <w:rFonts w:cstheme="minorHAnsi"/>
        </w:rPr>
        <w:t xml:space="preserve"> are obligația transmiterii </w:t>
      </w:r>
      <w:r w:rsidR="00634194" w:rsidRPr="00A64E0B">
        <w:rPr>
          <w:rFonts w:cstheme="minorHAnsi"/>
        </w:rPr>
        <w:t>de c</w:t>
      </w:r>
      <w:r w:rsidRPr="00A64E0B">
        <w:rPr>
          <w:rFonts w:cstheme="minorHAnsi"/>
        </w:rPr>
        <w:t>erer</w:t>
      </w:r>
      <w:r w:rsidR="00634194" w:rsidRPr="00A64E0B">
        <w:rPr>
          <w:rFonts w:cstheme="minorHAnsi"/>
        </w:rPr>
        <w:t>i</w:t>
      </w:r>
      <w:r w:rsidRPr="00A64E0B">
        <w:rPr>
          <w:rFonts w:cstheme="minorHAnsi"/>
        </w:rPr>
        <w:t xml:space="preserve"> de rambursare aferent</w:t>
      </w:r>
      <w:r w:rsidR="00634194" w:rsidRPr="00A64E0B">
        <w:rPr>
          <w:rFonts w:cstheme="minorHAnsi"/>
        </w:rPr>
        <w:t>e</w:t>
      </w:r>
      <w:r w:rsidRPr="00A64E0B">
        <w:rPr>
          <w:rFonts w:cstheme="minorHAnsi"/>
        </w:rPr>
        <w:t xml:space="preserve"> cereri</w:t>
      </w:r>
      <w:r w:rsidR="00634194" w:rsidRPr="00A64E0B">
        <w:rPr>
          <w:rFonts w:cstheme="minorHAnsi"/>
        </w:rPr>
        <w:t>lor</w:t>
      </w:r>
      <w:r w:rsidRPr="00A64E0B">
        <w:rPr>
          <w:rFonts w:cstheme="minorHAnsi"/>
        </w:rPr>
        <w:t xml:space="preserve"> de plată prin care se justifică utilizarea sumelor plătit</w:t>
      </w:r>
      <w:r w:rsidR="00634194" w:rsidRPr="00A64E0B">
        <w:rPr>
          <w:rFonts w:cstheme="minorHAnsi"/>
        </w:rPr>
        <w:t>e</w:t>
      </w:r>
      <w:r w:rsidR="00DA5A51">
        <w:rPr>
          <w:rFonts w:cstheme="minorHAnsi"/>
        </w:rPr>
        <w:t xml:space="preserve">, </w:t>
      </w:r>
      <w:r w:rsidR="00DA5A51" w:rsidRPr="00DA5A51">
        <w:rPr>
          <w:rFonts w:cstheme="minorHAnsi"/>
        </w:rPr>
        <w:t>în termen de 10 zile de la data la care AMPDD virează sumele respective</w:t>
      </w:r>
      <w:r w:rsidR="00634194" w:rsidRPr="00A64E0B">
        <w:rPr>
          <w:rFonts w:cstheme="minorHAnsi"/>
        </w:rPr>
        <w:t>.</w:t>
      </w:r>
    </w:p>
    <w:p w14:paraId="06160491" w14:textId="77777777" w:rsidR="00107F86" w:rsidRDefault="00107F86" w:rsidP="00871C01">
      <w:pPr>
        <w:spacing w:after="0" w:line="240" w:lineRule="auto"/>
        <w:jc w:val="both"/>
        <w:rPr>
          <w:rFonts w:ascii="Verdana" w:hAnsi="Verdana"/>
          <w:color w:val="000000"/>
          <w:sz w:val="23"/>
          <w:szCs w:val="23"/>
          <w:shd w:val="clear" w:color="auto" w:fill="FFFFFF"/>
        </w:rPr>
      </w:pPr>
    </w:p>
    <w:p w14:paraId="21C8934E" w14:textId="03E7B7B3" w:rsidR="00107F86" w:rsidRPr="001E0852" w:rsidRDefault="00107F86" w:rsidP="00871C01">
      <w:pPr>
        <w:spacing w:after="0" w:line="240" w:lineRule="auto"/>
        <w:jc w:val="both"/>
        <w:rPr>
          <w:rFonts w:cstheme="minorHAnsi"/>
        </w:rPr>
      </w:pPr>
      <w:r w:rsidRPr="001C3EF5">
        <w:rPr>
          <w:rFonts w:cstheme="minorHAnsi"/>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40601A39" w14:textId="50C0205C" w:rsidR="007372FF" w:rsidRPr="001E0852" w:rsidRDefault="007372FF" w:rsidP="00871C01">
      <w:pPr>
        <w:spacing w:after="0" w:line="240" w:lineRule="auto"/>
        <w:jc w:val="both"/>
        <w:rPr>
          <w:rStyle w:val="slitbdy"/>
          <w:rFonts w:cstheme="minorHAnsi"/>
          <w:color w:val="000000"/>
          <w:sz w:val="23"/>
          <w:szCs w:val="23"/>
          <w:bdr w:val="none" w:sz="0" w:space="0" w:color="auto" w:frame="1"/>
          <w:shd w:val="clear" w:color="auto" w:fill="FFFFFF"/>
        </w:rPr>
      </w:pPr>
    </w:p>
    <w:p w14:paraId="1AA9B4E7" w14:textId="77777777" w:rsidR="000D30FF" w:rsidRPr="000D30FF" w:rsidRDefault="000D30FF" w:rsidP="00871C01">
      <w:pPr>
        <w:spacing w:after="0" w:line="240" w:lineRule="auto"/>
        <w:jc w:val="both"/>
        <w:rPr>
          <w:rFonts w:cstheme="minorHAnsi"/>
        </w:rPr>
      </w:pPr>
      <w:r w:rsidRPr="001C3EF5">
        <w:rPr>
          <w:rFonts w:cstheme="minorHAnsi"/>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bookmarkEnd w:id="226"/>
    <w:p w14:paraId="027CB503" w14:textId="77777777" w:rsidR="007372FF" w:rsidRPr="00A64E0B" w:rsidRDefault="007372FF" w:rsidP="00871C01">
      <w:pPr>
        <w:spacing w:after="0" w:line="240" w:lineRule="auto"/>
        <w:jc w:val="both"/>
        <w:rPr>
          <w:rFonts w:cstheme="minorHAnsi"/>
        </w:rPr>
      </w:pPr>
    </w:p>
    <w:p w14:paraId="446209CE" w14:textId="584458BC" w:rsidR="00507036" w:rsidRPr="00A64E0B" w:rsidRDefault="00737770" w:rsidP="00737770">
      <w:pPr>
        <w:pStyle w:val="Heading2"/>
      </w:pPr>
      <w:bookmarkStart w:id="227" w:name="_Toc141442866"/>
      <w:r w:rsidRPr="00E9351C">
        <w:t xml:space="preserve">12.3 </w:t>
      </w:r>
      <w:r w:rsidR="00507036" w:rsidRPr="00E9351C">
        <w:t>Mecanismul cererilor de rambursare</w:t>
      </w:r>
      <w:bookmarkEnd w:id="227"/>
      <w:r w:rsidR="00507036" w:rsidRPr="00A64E0B">
        <w:t xml:space="preserve"> </w:t>
      </w:r>
    </w:p>
    <w:p w14:paraId="206FDE64" w14:textId="77777777" w:rsidR="00507036" w:rsidRPr="00A64E0B" w:rsidRDefault="00507036" w:rsidP="00871C01">
      <w:pPr>
        <w:spacing w:after="0" w:line="240" w:lineRule="auto"/>
        <w:jc w:val="both"/>
        <w:rPr>
          <w:rFonts w:cstheme="minorHAnsi"/>
        </w:rPr>
      </w:pPr>
    </w:p>
    <w:p w14:paraId="60553FBB" w14:textId="2F7DF4D0" w:rsidR="007372FF" w:rsidRPr="00A64E0B" w:rsidRDefault="00AB6342" w:rsidP="00871C01">
      <w:pPr>
        <w:spacing w:after="0" w:line="240" w:lineRule="auto"/>
        <w:jc w:val="both"/>
        <w:rPr>
          <w:rFonts w:cstheme="minorHAnsi"/>
        </w:rPr>
      </w:pPr>
      <w:bookmarkStart w:id="228" w:name="_Hlk135041287"/>
      <w:r w:rsidRPr="00A64E0B">
        <w:rPr>
          <w:rFonts w:cstheme="minorHAnsi"/>
        </w:rPr>
        <w:t>Prin c</w:t>
      </w:r>
      <w:r w:rsidR="007372FF" w:rsidRPr="00A64E0B">
        <w:rPr>
          <w:rFonts w:cstheme="minorHAnsi"/>
        </w:rPr>
        <w:t>erer</w:t>
      </w:r>
      <w:r w:rsidRPr="00A64E0B">
        <w:rPr>
          <w:rFonts w:cstheme="minorHAnsi"/>
        </w:rPr>
        <w:t xml:space="preserve">ile de  </w:t>
      </w:r>
      <w:r w:rsidR="007372FF" w:rsidRPr="00A64E0B">
        <w:rPr>
          <w:rFonts w:cstheme="minorHAnsi"/>
        </w:rPr>
        <w:t xml:space="preserve">rambursare se solicită virarea sumelor aferente cheltuielilor eligibile efectuate conform contractului </w:t>
      </w:r>
      <w:r w:rsidRPr="00A64E0B">
        <w:rPr>
          <w:rFonts w:cstheme="minorHAnsi"/>
        </w:rPr>
        <w:t>de finanțare.</w:t>
      </w:r>
      <w:r w:rsidR="00737770" w:rsidRPr="00A64E0B">
        <w:rPr>
          <w:rFonts w:cstheme="minorHAnsi"/>
        </w:rPr>
        <w:t xml:space="preserve"> </w:t>
      </w:r>
      <w:r w:rsidR="007372FF" w:rsidRPr="00A64E0B">
        <w:rPr>
          <w:rFonts w:cstheme="minorHAnsi"/>
        </w:rPr>
        <w:t>Mecanismul cererilor de rambursare se realizează în conformitate cu prevederile OUG nr. 133/2021, cu complet</w:t>
      </w:r>
      <w:r w:rsidR="00DA5A51">
        <w:rPr>
          <w:rFonts w:cstheme="minorHAnsi"/>
        </w:rPr>
        <w:t>ă</w:t>
      </w:r>
      <w:r w:rsidR="007372FF" w:rsidRPr="00A64E0B">
        <w:rPr>
          <w:rFonts w:cstheme="minorHAnsi"/>
        </w:rPr>
        <w:t>rile si modific</w:t>
      </w:r>
      <w:r w:rsidR="00DA5A51">
        <w:rPr>
          <w:rFonts w:cstheme="minorHAnsi"/>
        </w:rPr>
        <w:t>ă</w:t>
      </w:r>
      <w:r w:rsidR="007372FF" w:rsidRPr="00A64E0B">
        <w:rPr>
          <w:rFonts w:cstheme="minorHAnsi"/>
        </w:rPr>
        <w:t>rile ulterioare.</w:t>
      </w:r>
    </w:p>
    <w:p w14:paraId="3C3A0BFD" w14:textId="24B0F4FA" w:rsidR="00871C01" w:rsidRDefault="00871C01" w:rsidP="00871C01">
      <w:pPr>
        <w:pStyle w:val="ListParagraph"/>
        <w:overflowPunct w:val="0"/>
        <w:autoSpaceDE w:val="0"/>
        <w:autoSpaceDN w:val="0"/>
        <w:adjustRightInd w:val="0"/>
        <w:spacing w:after="0" w:line="240" w:lineRule="auto"/>
        <w:ind w:left="0"/>
        <w:rPr>
          <w:rFonts w:cstheme="minorHAnsi"/>
        </w:rPr>
      </w:pPr>
    </w:p>
    <w:p w14:paraId="19EACBD1" w14:textId="77777777" w:rsidR="00871C01" w:rsidRPr="00A64E0B" w:rsidRDefault="00871C01" w:rsidP="00871C01">
      <w:pPr>
        <w:spacing w:after="0" w:line="240" w:lineRule="auto"/>
        <w:jc w:val="both"/>
        <w:rPr>
          <w:rFonts w:cstheme="minorHAnsi"/>
        </w:rPr>
      </w:pPr>
      <w:r w:rsidRPr="00A64E0B">
        <w:rPr>
          <w:rFonts w:cstheme="minorHAnsi"/>
        </w:rPr>
        <w:t>Beneficiarul finanțării răspunde de legalitatea, realitatea și regularitatea cheltuielilor, în caz contrar sunt aplicabile prevederile OUG 66/2011 cu modificările și competările ulterioare pentru acele categorii de cheltuieli care nu respectă dispozițiile legale privind legalitatea, realitatea și regularitatea;</w:t>
      </w:r>
    </w:p>
    <w:p w14:paraId="5F99E1C6" w14:textId="77777777" w:rsidR="00871C01" w:rsidRPr="00A64E0B" w:rsidRDefault="00871C01" w:rsidP="00871C01">
      <w:pPr>
        <w:overflowPunct w:val="0"/>
        <w:autoSpaceDE w:val="0"/>
        <w:autoSpaceDN w:val="0"/>
        <w:adjustRightInd w:val="0"/>
        <w:spacing w:after="0" w:line="240" w:lineRule="auto"/>
        <w:rPr>
          <w:rFonts w:cstheme="minorHAnsi"/>
        </w:rPr>
      </w:pPr>
    </w:p>
    <w:p w14:paraId="2D774265" w14:textId="77777777" w:rsidR="00871C01" w:rsidRPr="00A64E0B" w:rsidRDefault="00871C01" w:rsidP="0097582F">
      <w:pPr>
        <w:pStyle w:val="ListParagraph"/>
        <w:overflowPunct w:val="0"/>
        <w:autoSpaceDE w:val="0"/>
        <w:autoSpaceDN w:val="0"/>
        <w:adjustRightInd w:val="0"/>
        <w:spacing w:after="0" w:line="240" w:lineRule="auto"/>
        <w:ind w:left="0"/>
        <w:jc w:val="both"/>
        <w:rPr>
          <w:rFonts w:cstheme="minorHAnsi"/>
        </w:rPr>
      </w:pPr>
      <w:r w:rsidRPr="00A64E0B">
        <w:rPr>
          <w:rFonts w:cstheme="minorHAnsi"/>
        </w:rPr>
        <w:lastRenderedPageBreak/>
        <w:t>Nerespectarea de către Beneficiar a prevederilor legislaţiei naţionale/comunitare aplicabile în domeniul achiziţiilor conduce la neeligibilitatea cheltuielilor astfel efectuate sau aplicarea de corecţii financiare/reduceri procentuale conform legislaţiei în vigoare.</w:t>
      </w:r>
    </w:p>
    <w:p w14:paraId="7CD3B9BE" w14:textId="77777777" w:rsidR="00507036" w:rsidRPr="00A64E0B" w:rsidRDefault="00507036" w:rsidP="0097582F">
      <w:pPr>
        <w:pStyle w:val="ListParagraph"/>
        <w:overflowPunct w:val="0"/>
        <w:autoSpaceDE w:val="0"/>
        <w:autoSpaceDN w:val="0"/>
        <w:adjustRightInd w:val="0"/>
        <w:spacing w:after="0" w:line="240" w:lineRule="auto"/>
        <w:ind w:left="0"/>
        <w:jc w:val="both"/>
        <w:rPr>
          <w:rFonts w:cstheme="minorHAnsi"/>
        </w:rPr>
      </w:pPr>
    </w:p>
    <w:p w14:paraId="23C660B5" w14:textId="7691853B" w:rsidR="00507036" w:rsidRDefault="00BC3A31" w:rsidP="0097582F">
      <w:pPr>
        <w:pStyle w:val="ListParagraph"/>
        <w:overflowPunct w:val="0"/>
        <w:autoSpaceDE w:val="0"/>
        <w:autoSpaceDN w:val="0"/>
        <w:adjustRightInd w:val="0"/>
        <w:spacing w:after="0" w:line="240" w:lineRule="auto"/>
        <w:ind w:left="0"/>
        <w:jc w:val="both"/>
        <w:rPr>
          <w:rFonts w:cstheme="minorHAnsi"/>
        </w:rPr>
      </w:pPr>
      <w:r w:rsidRPr="0097582F">
        <w:rPr>
          <w:rFonts w:cstheme="minorHAnsi"/>
        </w:rPr>
        <w:t>Rambursarea către beneficiari se realizează în condițiile și pe baza documentelor prevăzute prin contractele de finanțare, cu respectarea prevederilor legislației privind eligibilitatea cheltuielilor.</w:t>
      </w:r>
    </w:p>
    <w:p w14:paraId="49FCC1A1" w14:textId="77777777" w:rsidR="00BC3A31" w:rsidRDefault="00BC3A31" w:rsidP="0097582F">
      <w:pPr>
        <w:pStyle w:val="Normal1"/>
        <w:spacing w:before="0" w:after="0"/>
        <w:rPr>
          <w:rFonts w:asciiTheme="minorHAnsi" w:hAnsiTheme="minorHAnsi" w:cstheme="minorHAnsi"/>
          <w:sz w:val="22"/>
          <w:szCs w:val="22"/>
        </w:rPr>
      </w:pPr>
    </w:p>
    <w:p w14:paraId="009D2053" w14:textId="6DD9CE7B" w:rsidR="00BC3A31" w:rsidRDefault="00BC3A31" w:rsidP="0097582F">
      <w:pPr>
        <w:pStyle w:val="ListParagraph"/>
        <w:overflowPunct w:val="0"/>
        <w:autoSpaceDE w:val="0"/>
        <w:autoSpaceDN w:val="0"/>
        <w:adjustRightInd w:val="0"/>
        <w:spacing w:after="0" w:line="240" w:lineRule="auto"/>
        <w:ind w:left="0"/>
        <w:jc w:val="both"/>
        <w:rPr>
          <w:rFonts w:cstheme="minorHAnsi"/>
        </w:rPr>
      </w:pPr>
      <w:r w:rsidRPr="0097582F">
        <w:rPr>
          <w:rFonts w:cstheme="minorHAnsi"/>
        </w:rPr>
        <w:t>AMPDD  verifică cheltuielile declarate de beneficiar în cererea/cererile de rambursare depusă/depuse, în scopul autorizării cheltuielilor eligibile, notifică sumele  autorizate, evidențiind distinct sumele aferente fondurilor europene și sumele reprezentând cofinanțare publică asigurată de la bugetul de stat, după caz.</w:t>
      </w:r>
      <w:r w:rsidR="0097582F" w:rsidRPr="0097582F">
        <w:rPr>
          <w:rFonts w:cstheme="minorHAnsi"/>
        </w:rPr>
        <w:t>.</w:t>
      </w:r>
    </w:p>
    <w:p w14:paraId="27A84A56" w14:textId="77777777" w:rsidR="0097582F" w:rsidRPr="00324BA1" w:rsidRDefault="0097582F" w:rsidP="0097582F">
      <w:pPr>
        <w:pStyle w:val="ListParagraph"/>
        <w:overflowPunct w:val="0"/>
        <w:autoSpaceDE w:val="0"/>
        <w:autoSpaceDN w:val="0"/>
        <w:adjustRightInd w:val="0"/>
        <w:spacing w:after="0" w:line="240" w:lineRule="auto"/>
        <w:ind w:left="0"/>
        <w:jc w:val="both"/>
        <w:rPr>
          <w:rFonts w:cstheme="minorHAnsi"/>
        </w:rPr>
      </w:pPr>
    </w:p>
    <w:p w14:paraId="5DCD7FE7" w14:textId="753A053F" w:rsidR="00BC3A31" w:rsidRDefault="00BC3A31" w:rsidP="008262B5">
      <w:pPr>
        <w:pStyle w:val="ListParagraph"/>
        <w:overflowPunct w:val="0"/>
        <w:autoSpaceDE w:val="0"/>
        <w:autoSpaceDN w:val="0"/>
        <w:adjustRightInd w:val="0"/>
        <w:spacing w:after="0" w:line="240" w:lineRule="auto"/>
        <w:ind w:left="0"/>
        <w:jc w:val="both"/>
        <w:rPr>
          <w:rFonts w:cstheme="minorHAnsi"/>
        </w:rPr>
      </w:pPr>
    </w:p>
    <w:p w14:paraId="1285964D" w14:textId="7E4FAA93" w:rsidR="00507036" w:rsidRPr="003022A4" w:rsidRDefault="00737770" w:rsidP="00737770">
      <w:pPr>
        <w:pStyle w:val="Heading2"/>
      </w:pPr>
      <w:bookmarkStart w:id="229" w:name="_Toc141442867"/>
      <w:r w:rsidRPr="00E9351C">
        <w:t xml:space="preserve">12.4 </w:t>
      </w:r>
      <w:r w:rsidR="00507036" w:rsidRPr="00E9351C">
        <w:t>Graficul cererilor de prefinanțare/plată/rambursare</w:t>
      </w:r>
      <w:bookmarkEnd w:id="229"/>
    </w:p>
    <w:p w14:paraId="06AA5CA2" w14:textId="7EE51A0C" w:rsidR="0028498A" w:rsidRDefault="0028498A" w:rsidP="0028498A">
      <w:pPr>
        <w:pStyle w:val="Normal1"/>
        <w:spacing w:before="0" w:after="0"/>
        <w:rPr>
          <w:rFonts w:asciiTheme="minorHAnsi" w:hAnsiTheme="minorHAnsi" w:cstheme="minorHAnsi"/>
          <w:sz w:val="22"/>
          <w:szCs w:val="22"/>
        </w:rPr>
      </w:pPr>
    </w:p>
    <w:p w14:paraId="119B93AD" w14:textId="77777777" w:rsidR="00494930" w:rsidRPr="001C3EF5" w:rsidRDefault="00107F86" w:rsidP="0028498A">
      <w:pPr>
        <w:pStyle w:val="Normal1"/>
        <w:spacing w:before="0" w:after="0"/>
        <w:rPr>
          <w:rFonts w:asciiTheme="minorHAnsi" w:hAnsiTheme="minorHAnsi" w:cstheme="minorHAnsi"/>
          <w:sz w:val="22"/>
          <w:szCs w:val="22"/>
        </w:rPr>
      </w:pPr>
      <w:bookmarkStart w:id="230" w:name="_Hlk135041264"/>
      <w:r w:rsidRPr="001C3EF5">
        <w:rPr>
          <w:rFonts w:asciiTheme="minorHAnsi" w:hAnsiTheme="minorHAnsi" w:cstheme="minorHAnsi"/>
          <w:sz w:val="22"/>
          <w:szCs w:val="22"/>
        </w:rPr>
        <w:t xml:space="preserve">Graficul menționat este un document obligatoriu solicitat în etapa de contractare care conține calendarul estimat pentru transmiterea cererilor respective și corelarea cu valoarea nerambursabilă solicitată în cadrul proiectului. </w:t>
      </w:r>
    </w:p>
    <w:p w14:paraId="4C117B2F" w14:textId="77777777" w:rsidR="00494930" w:rsidRPr="001C3EF5" w:rsidRDefault="00494930" w:rsidP="0028498A">
      <w:pPr>
        <w:pStyle w:val="Normal1"/>
        <w:spacing w:before="0" w:after="0"/>
        <w:rPr>
          <w:rFonts w:asciiTheme="minorHAnsi" w:hAnsiTheme="minorHAnsi" w:cstheme="minorHAnsi"/>
          <w:sz w:val="22"/>
          <w:szCs w:val="22"/>
        </w:rPr>
      </w:pPr>
    </w:p>
    <w:p w14:paraId="36252D54" w14:textId="40F3F51E" w:rsidR="00107F86" w:rsidRDefault="00494930" w:rsidP="00494930">
      <w:pPr>
        <w:spacing w:after="0" w:line="240" w:lineRule="auto"/>
        <w:jc w:val="both"/>
        <w:rPr>
          <w:rFonts w:cstheme="minorHAnsi"/>
        </w:rPr>
      </w:pPr>
      <w:r w:rsidRPr="001C3EF5">
        <w:rPr>
          <w:rFonts w:cstheme="minorHAnsi"/>
        </w:rPr>
        <w:t xml:space="preserve">Beneficiarul are obligaţia de a respecta graficul </w:t>
      </w:r>
      <w:r w:rsidRPr="001C3EF5">
        <w:t>prefinanțare/plată/rambursare</w:t>
      </w:r>
      <w:r w:rsidRPr="001C3EF5">
        <w:rPr>
          <w:rFonts w:cstheme="minorHAnsi"/>
        </w:rPr>
        <w:t xml:space="preserve">, precum și de actualizare a acestuia în funcție de sumele decontate </w:t>
      </w:r>
      <w:r w:rsidR="00107F86" w:rsidRPr="001C3EF5">
        <w:rPr>
          <w:rFonts w:cstheme="minorHAnsi"/>
        </w:rPr>
        <w:t>pentru un management financiar eficient în cadrul contractului de finanțare.</w:t>
      </w:r>
    </w:p>
    <w:p w14:paraId="2ECD0D9B" w14:textId="77777777" w:rsidR="001C06D8" w:rsidRDefault="001C06D8" w:rsidP="00494930">
      <w:pPr>
        <w:spacing w:after="0" w:line="240" w:lineRule="auto"/>
        <w:jc w:val="both"/>
        <w:rPr>
          <w:rFonts w:cstheme="minorHAnsi"/>
        </w:rPr>
      </w:pPr>
    </w:p>
    <w:p w14:paraId="0F3AB307" w14:textId="4CF616CB" w:rsidR="001C06D8" w:rsidRPr="00ED6415" w:rsidRDefault="001C06D8" w:rsidP="00ED6415">
      <w:pPr>
        <w:pStyle w:val="Heading3"/>
      </w:pPr>
      <w:bookmarkStart w:id="231" w:name="_Toc141442868"/>
      <w:bookmarkEnd w:id="228"/>
      <w:bookmarkEnd w:id="230"/>
      <w:r>
        <w:t xml:space="preserve">12.4.1 </w:t>
      </w:r>
      <w:r w:rsidRPr="00ED6415">
        <w:t>Mecanismul acordării ratei forfetare</w:t>
      </w:r>
      <w:bookmarkEnd w:id="231"/>
    </w:p>
    <w:p w14:paraId="59F2C6B8" w14:textId="77777777" w:rsidR="001C06D8" w:rsidRPr="001C06D8" w:rsidRDefault="001C06D8" w:rsidP="001C06D8">
      <w:pPr>
        <w:pStyle w:val="Normal1"/>
        <w:spacing w:after="0"/>
        <w:rPr>
          <w:rFonts w:asciiTheme="minorHAnsi" w:hAnsiTheme="minorHAnsi" w:cstheme="minorHAnsi"/>
          <w:sz w:val="22"/>
          <w:szCs w:val="22"/>
        </w:rPr>
      </w:pPr>
    </w:p>
    <w:p w14:paraId="51BE5D01" w14:textId="66D9F427" w:rsidR="001C06D8" w:rsidRPr="001C06D8" w:rsidRDefault="00DA5A51" w:rsidP="001C06D8">
      <w:pPr>
        <w:pStyle w:val="Normal1"/>
        <w:spacing w:after="0"/>
        <w:rPr>
          <w:rFonts w:asciiTheme="minorHAnsi" w:hAnsiTheme="minorHAnsi" w:cstheme="minorHAnsi"/>
          <w:sz w:val="22"/>
          <w:szCs w:val="22"/>
        </w:rPr>
      </w:pPr>
      <w:r>
        <w:rPr>
          <w:rFonts w:asciiTheme="minorHAnsi" w:hAnsiTheme="minorHAnsi" w:cstheme="minorHAnsi"/>
          <w:sz w:val="22"/>
          <w:szCs w:val="22"/>
        </w:rPr>
        <w:t xml:space="preserve">Beneficiarii </w:t>
      </w:r>
      <w:r w:rsidR="001C06D8" w:rsidRPr="001C06D8">
        <w:rPr>
          <w:rFonts w:asciiTheme="minorHAnsi" w:hAnsiTheme="minorHAnsi" w:cstheme="minorHAnsi"/>
          <w:sz w:val="22"/>
          <w:szCs w:val="22"/>
        </w:rPr>
        <w:t>proiectel</w:t>
      </w:r>
      <w:r>
        <w:rPr>
          <w:rFonts w:asciiTheme="minorHAnsi" w:hAnsiTheme="minorHAnsi" w:cstheme="minorHAnsi"/>
          <w:sz w:val="22"/>
          <w:szCs w:val="22"/>
        </w:rPr>
        <w:t>or</w:t>
      </w:r>
      <w:r w:rsidR="001C06D8" w:rsidRPr="001C06D8">
        <w:rPr>
          <w:rFonts w:asciiTheme="minorHAnsi" w:hAnsiTheme="minorHAnsi" w:cstheme="minorHAnsi"/>
          <w:sz w:val="22"/>
          <w:szCs w:val="22"/>
        </w:rPr>
        <w:t xml:space="preserve"> </w:t>
      </w:r>
      <w:r w:rsidRPr="00DA5A51">
        <w:rPr>
          <w:rFonts w:asciiTheme="minorHAnsi" w:hAnsiTheme="minorHAnsi" w:cstheme="minorHAnsi"/>
          <w:sz w:val="22"/>
          <w:szCs w:val="22"/>
        </w:rPr>
        <w:t xml:space="preserve">depuse în cadrul prezentului apel sunt exceptați de la suportarea contravalorii ratei forfetare până la atingerea unui grad de implementare a proiectului de 75% </w:t>
      </w:r>
      <w:r>
        <w:rPr>
          <w:rFonts w:asciiTheme="minorHAnsi" w:hAnsiTheme="minorHAnsi" w:cstheme="minorHAnsi"/>
          <w:sz w:val="22"/>
          <w:szCs w:val="22"/>
        </w:rPr>
        <w:t>.</w:t>
      </w:r>
    </w:p>
    <w:p w14:paraId="0F02D93E" w14:textId="77777777" w:rsidR="001C06D8" w:rsidRPr="001C06D8" w:rsidRDefault="001C06D8" w:rsidP="001C06D8">
      <w:pPr>
        <w:pStyle w:val="Normal1"/>
        <w:spacing w:after="0"/>
        <w:rPr>
          <w:rFonts w:asciiTheme="minorHAnsi" w:hAnsiTheme="minorHAnsi" w:cstheme="minorHAnsi"/>
          <w:sz w:val="22"/>
          <w:szCs w:val="22"/>
        </w:rPr>
      </w:pPr>
    </w:p>
    <w:p w14:paraId="0CA75D7A" w14:textId="77777777" w:rsidR="00574FFA" w:rsidRPr="00A64E0B" w:rsidRDefault="00574FFA" w:rsidP="001C06D8">
      <w:pPr>
        <w:pStyle w:val="Normal1"/>
        <w:spacing w:before="0" w:after="0"/>
        <w:rPr>
          <w:rFonts w:asciiTheme="minorHAnsi" w:hAnsiTheme="minorHAnsi" w:cstheme="minorHAnsi"/>
          <w:sz w:val="22"/>
          <w:szCs w:val="22"/>
        </w:rPr>
      </w:pPr>
    </w:p>
    <w:p w14:paraId="27FE5FBF" w14:textId="77777777" w:rsidR="0082601A" w:rsidRPr="00A64E0B" w:rsidRDefault="0082601A" w:rsidP="0028498A">
      <w:pPr>
        <w:pStyle w:val="Normal1"/>
        <w:spacing w:before="0" w:after="0"/>
        <w:rPr>
          <w:rFonts w:asciiTheme="minorHAnsi" w:hAnsiTheme="minorHAnsi" w:cstheme="minorHAnsi"/>
          <w:sz w:val="22"/>
          <w:szCs w:val="22"/>
        </w:rPr>
      </w:pPr>
    </w:p>
    <w:p w14:paraId="450A0781" w14:textId="52357EC6" w:rsidR="00507036" w:rsidRPr="008E0F19" w:rsidRDefault="002A03D1" w:rsidP="002A03D1">
      <w:pPr>
        <w:pStyle w:val="Heading2"/>
        <w:rPr>
          <w:i/>
          <w:iCs/>
        </w:rPr>
      </w:pPr>
      <w:bookmarkStart w:id="232" w:name="_Toc141442869"/>
      <w:r w:rsidRPr="008E0F19">
        <w:t>12.</w:t>
      </w:r>
      <w:r w:rsidR="00574FFA">
        <w:t>5</w:t>
      </w:r>
      <w:r w:rsidRPr="008E0F19">
        <w:t xml:space="preserve"> </w:t>
      </w:r>
      <w:r w:rsidR="00507036" w:rsidRPr="008E0F19">
        <w:t>Vizitele la fața locului</w:t>
      </w:r>
      <w:bookmarkEnd w:id="232"/>
      <w:r w:rsidR="00507036" w:rsidRPr="008E0F19">
        <w:t xml:space="preserve"> </w:t>
      </w:r>
      <w:r w:rsidR="00507036" w:rsidRPr="008E0F19">
        <w:tab/>
      </w:r>
    </w:p>
    <w:p w14:paraId="64F9656F" w14:textId="77777777" w:rsidR="00507036" w:rsidRPr="00A64E0B" w:rsidRDefault="00507036" w:rsidP="00507036">
      <w:pPr>
        <w:jc w:val="both"/>
        <w:rPr>
          <w:rFonts w:cstheme="minorHAnsi"/>
          <w:iCs/>
        </w:rPr>
      </w:pPr>
    </w:p>
    <w:p w14:paraId="1E0ADBC8" w14:textId="75413E9A" w:rsidR="00507036" w:rsidRPr="001C3EF5" w:rsidRDefault="00507036" w:rsidP="00507036">
      <w:pPr>
        <w:jc w:val="both"/>
        <w:rPr>
          <w:rFonts w:cstheme="minorHAnsi"/>
          <w:iCs/>
        </w:rPr>
      </w:pPr>
      <w:r w:rsidRPr="001C3EF5">
        <w:rPr>
          <w:rFonts w:cstheme="minorHAnsi"/>
          <w:iCs/>
        </w:rPr>
        <w:t>În cadrul apelurilor lansate prin prezentul ghid nu se realizează etapa de vizită la fața locului în procesul de evaluare, selecție și contractare. Vizitele la fața locului se realizează ulterior semnării contractului de finanațre în conformitate cu prevederile acestuia.</w:t>
      </w:r>
    </w:p>
    <w:p w14:paraId="630B82EB" w14:textId="381C9ABE" w:rsidR="008E0F19" w:rsidRPr="001C3EF5" w:rsidRDefault="008E0F19" w:rsidP="00507036">
      <w:pPr>
        <w:jc w:val="both"/>
        <w:rPr>
          <w:rFonts w:cstheme="minorHAnsi"/>
          <w:iCs/>
          <w:lang w:val="en-US"/>
        </w:rPr>
      </w:pPr>
      <w:proofErr w:type="spellStart"/>
      <w:r w:rsidRPr="001C3EF5">
        <w:rPr>
          <w:rFonts w:cstheme="minorHAnsi"/>
          <w:iCs/>
          <w:lang w:val="en-US"/>
        </w:rPr>
        <w:t>Vizitele</w:t>
      </w:r>
      <w:proofErr w:type="spellEnd"/>
      <w:r w:rsidRPr="001C3EF5">
        <w:rPr>
          <w:rFonts w:cstheme="minorHAnsi"/>
          <w:iCs/>
          <w:lang w:val="en-US"/>
        </w:rPr>
        <w:t xml:space="preserve"> la </w:t>
      </w:r>
      <w:proofErr w:type="spellStart"/>
      <w:r w:rsidRPr="001C3EF5">
        <w:rPr>
          <w:rFonts w:cstheme="minorHAnsi"/>
          <w:iCs/>
          <w:lang w:val="en-US"/>
        </w:rPr>
        <w:t>fața</w:t>
      </w:r>
      <w:proofErr w:type="spellEnd"/>
      <w:r w:rsidRPr="001C3EF5">
        <w:rPr>
          <w:rFonts w:cstheme="minorHAnsi"/>
          <w:iCs/>
          <w:lang w:val="en-US"/>
        </w:rPr>
        <w:t xml:space="preserve"> </w:t>
      </w:r>
      <w:proofErr w:type="spellStart"/>
      <w:r w:rsidRPr="001C3EF5">
        <w:rPr>
          <w:rFonts w:cstheme="minorHAnsi"/>
          <w:iCs/>
          <w:lang w:val="en-US"/>
        </w:rPr>
        <w:t>locului</w:t>
      </w:r>
      <w:proofErr w:type="spellEnd"/>
      <w:r w:rsidRPr="001C3EF5">
        <w:rPr>
          <w:rFonts w:cstheme="minorHAnsi"/>
          <w:iCs/>
          <w:lang w:val="en-US"/>
        </w:rPr>
        <w:t xml:space="preserve"> sunt </w:t>
      </w:r>
      <w:proofErr w:type="spellStart"/>
      <w:r w:rsidRPr="001C3EF5">
        <w:rPr>
          <w:rFonts w:cstheme="minorHAnsi"/>
          <w:iCs/>
          <w:lang w:val="en-US"/>
        </w:rPr>
        <w:t>parte</w:t>
      </w:r>
      <w:proofErr w:type="spellEnd"/>
      <w:r w:rsidRPr="001C3EF5">
        <w:rPr>
          <w:rFonts w:cstheme="minorHAnsi"/>
          <w:iCs/>
          <w:lang w:val="en-US"/>
        </w:rPr>
        <w:t xml:space="preserve"> a </w:t>
      </w:r>
      <w:proofErr w:type="spellStart"/>
      <w:r w:rsidRPr="001C3EF5">
        <w:rPr>
          <w:rFonts w:cstheme="minorHAnsi"/>
          <w:iCs/>
          <w:lang w:val="en-US"/>
        </w:rPr>
        <w:t>procesului</w:t>
      </w:r>
      <w:proofErr w:type="spellEnd"/>
      <w:r w:rsidRPr="001C3EF5">
        <w:rPr>
          <w:rFonts w:cstheme="minorHAnsi"/>
          <w:iCs/>
          <w:lang w:val="en-US"/>
        </w:rPr>
        <w:t xml:space="preserve"> de </w:t>
      </w:r>
      <w:proofErr w:type="spellStart"/>
      <w:r w:rsidRPr="001C3EF5">
        <w:rPr>
          <w:rFonts w:cstheme="minorHAnsi"/>
          <w:iCs/>
          <w:lang w:val="en-US"/>
        </w:rPr>
        <w:t>monitorizare</w:t>
      </w:r>
      <w:proofErr w:type="spellEnd"/>
      <w:r w:rsidRPr="001C3EF5">
        <w:rPr>
          <w:rFonts w:cstheme="minorHAnsi"/>
          <w:iCs/>
          <w:lang w:val="en-US"/>
        </w:rPr>
        <w:t xml:space="preserve"> </w:t>
      </w:r>
      <w:proofErr w:type="spellStart"/>
      <w:r w:rsidRPr="001C3EF5">
        <w:rPr>
          <w:rFonts w:cstheme="minorHAnsi"/>
          <w:iCs/>
          <w:lang w:val="en-US"/>
        </w:rPr>
        <w:t>realizate</w:t>
      </w:r>
      <w:proofErr w:type="spellEnd"/>
      <w:r w:rsidRPr="001C3EF5">
        <w:rPr>
          <w:rFonts w:cstheme="minorHAnsi"/>
          <w:iCs/>
          <w:lang w:val="en-US"/>
        </w:rPr>
        <w:t xml:space="preserve"> de </w:t>
      </w:r>
      <w:proofErr w:type="spellStart"/>
      <w:r w:rsidRPr="001C3EF5">
        <w:rPr>
          <w:rFonts w:cstheme="minorHAnsi"/>
          <w:iCs/>
          <w:lang w:val="en-US"/>
        </w:rPr>
        <w:t>către</w:t>
      </w:r>
      <w:proofErr w:type="spellEnd"/>
      <w:r w:rsidRPr="001C3EF5">
        <w:rPr>
          <w:rFonts w:cstheme="minorHAnsi"/>
          <w:iCs/>
          <w:lang w:val="en-US"/>
        </w:rPr>
        <w:t xml:space="preserve"> AM </w:t>
      </w:r>
      <w:proofErr w:type="spellStart"/>
      <w:r w:rsidRPr="001C3EF5">
        <w:rPr>
          <w:rFonts w:cstheme="minorHAnsi"/>
          <w:iCs/>
          <w:lang w:val="en-US"/>
        </w:rPr>
        <w:t>și</w:t>
      </w:r>
      <w:proofErr w:type="spellEnd"/>
      <w:r w:rsidRPr="001C3EF5">
        <w:rPr>
          <w:rFonts w:cstheme="minorHAnsi"/>
          <w:iCs/>
          <w:lang w:val="en-US"/>
        </w:rPr>
        <w:t>/</w:t>
      </w:r>
      <w:proofErr w:type="spellStart"/>
      <w:r w:rsidRPr="001C3EF5">
        <w:rPr>
          <w:rFonts w:cstheme="minorHAnsi"/>
          <w:iCs/>
          <w:lang w:val="en-US"/>
        </w:rPr>
        <w:t>sau</w:t>
      </w:r>
      <w:proofErr w:type="spellEnd"/>
      <w:r w:rsidRPr="001C3EF5">
        <w:rPr>
          <w:rFonts w:cstheme="minorHAnsi"/>
          <w:iCs/>
          <w:lang w:val="en-US"/>
        </w:rPr>
        <w:t xml:space="preserve"> </w:t>
      </w:r>
      <w:proofErr w:type="spellStart"/>
      <w:r w:rsidRPr="001C3EF5">
        <w:rPr>
          <w:rFonts w:cstheme="minorHAnsi"/>
          <w:iCs/>
          <w:lang w:val="en-US"/>
        </w:rPr>
        <w:t>prepușii</w:t>
      </w:r>
      <w:proofErr w:type="spellEnd"/>
      <w:r w:rsidRPr="001C3EF5">
        <w:rPr>
          <w:rFonts w:cstheme="minorHAnsi"/>
          <w:iCs/>
          <w:lang w:val="en-US"/>
        </w:rPr>
        <w:t xml:space="preserve"> </w:t>
      </w:r>
      <w:proofErr w:type="spellStart"/>
      <w:r w:rsidRPr="001C3EF5">
        <w:rPr>
          <w:rFonts w:cstheme="minorHAnsi"/>
          <w:iCs/>
          <w:lang w:val="en-US"/>
        </w:rPr>
        <w:t>acesteia</w:t>
      </w:r>
      <w:proofErr w:type="spellEnd"/>
      <w:r w:rsidRPr="001C3EF5">
        <w:rPr>
          <w:rFonts w:cstheme="minorHAnsi"/>
          <w:iCs/>
          <w:lang w:val="en-US"/>
        </w:rPr>
        <w:t xml:space="preserve">, </w:t>
      </w:r>
      <w:proofErr w:type="spellStart"/>
      <w:r w:rsidRPr="001C3EF5">
        <w:rPr>
          <w:rFonts w:cstheme="minorHAnsi"/>
          <w:iCs/>
          <w:lang w:val="en-US"/>
        </w:rPr>
        <w:t>în</w:t>
      </w:r>
      <w:proofErr w:type="spellEnd"/>
      <w:r w:rsidRPr="001C3EF5">
        <w:rPr>
          <w:rFonts w:cstheme="minorHAnsi"/>
          <w:iCs/>
          <w:lang w:val="en-US"/>
        </w:rPr>
        <w:t xml:space="preserve"> </w:t>
      </w:r>
      <w:proofErr w:type="spellStart"/>
      <w:r w:rsidRPr="001C3EF5">
        <w:rPr>
          <w:rFonts w:cstheme="minorHAnsi"/>
          <w:iCs/>
          <w:lang w:val="en-US"/>
        </w:rPr>
        <w:t>cazul</w:t>
      </w:r>
      <w:proofErr w:type="spellEnd"/>
      <w:r w:rsidRPr="001C3EF5">
        <w:rPr>
          <w:rFonts w:cstheme="minorHAnsi"/>
          <w:iCs/>
          <w:lang w:val="en-US"/>
        </w:rPr>
        <w:t xml:space="preserve"> </w:t>
      </w:r>
      <w:proofErr w:type="spellStart"/>
      <w:r w:rsidRPr="001C3EF5">
        <w:rPr>
          <w:rFonts w:cstheme="minorHAnsi"/>
          <w:iCs/>
          <w:lang w:val="en-US"/>
        </w:rPr>
        <w:t>delegării</w:t>
      </w:r>
      <w:proofErr w:type="spellEnd"/>
      <w:r w:rsidRPr="001C3EF5">
        <w:rPr>
          <w:rFonts w:cstheme="minorHAnsi"/>
          <w:iCs/>
          <w:lang w:val="en-US"/>
        </w:rPr>
        <w:t xml:space="preserve"> de </w:t>
      </w:r>
      <w:proofErr w:type="spellStart"/>
      <w:r w:rsidRPr="001C3EF5">
        <w:rPr>
          <w:rFonts w:cstheme="minorHAnsi"/>
          <w:iCs/>
          <w:lang w:val="en-US"/>
        </w:rPr>
        <w:t>atribuții</w:t>
      </w:r>
      <w:proofErr w:type="spellEnd"/>
      <w:r w:rsidRPr="001C3EF5">
        <w:rPr>
          <w:rFonts w:cstheme="minorHAnsi"/>
          <w:iCs/>
          <w:lang w:val="en-US"/>
        </w:rPr>
        <w:t xml:space="preserve"> </w:t>
      </w:r>
      <w:proofErr w:type="spellStart"/>
      <w:r w:rsidRPr="001C3EF5">
        <w:rPr>
          <w:rFonts w:cstheme="minorHAnsi"/>
          <w:iCs/>
          <w:lang w:val="en-US"/>
        </w:rPr>
        <w:t>unor</w:t>
      </w:r>
      <w:proofErr w:type="spellEnd"/>
      <w:r w:rsidRPr="001C3EF5">
        <w:rPr>
          <w:rFonts w:cstheme="minorHAnsi"/>
          <w:iCs/>
          <w:lang w:val="en-US"/>
        </w:rPr>
        <w:t xml:space="preserve"> </w:t>
      </w:r>
      <w:proofErr w:type="spellStart"/>
      <w:r w:rsidRPr="001C3EF5">
        <w:rPr>
          <w:rFonts w:cstheme="minorHAnsi"/>
          <w:iCs/>
          <w:lang w:val="en-US"/>
        </w:rPr>
        <w:t>organisme</w:t>
      </w:r>
      <w:proofErr w:type="spellEnd"/>
      <w:r w:rsidRPr="001C3EF5">
        <w:rPr>
          <w:rFonts w:cstheme="minorHAnsi"/>
          <w:iCs/>
          <w:lang w:val="en-US"/>
        </w:rPr>
        <w:t xml:space="preserve"> </w:t>
      </w:r>
      <w:proofErr w:type="spellStart"/>
      <w:r w:rsidRPr="001C3EF5">
        <w:rPr>
          <w:rFonts w:cstheme="minorHAnsi"/>
          <w:iCs/>
          <w:lang w:val="en-US"/>
        </w:rPr>
        <w:t>intermediare</w:t>
      </w:r>
      <w:proofErr w:type="spellEnd"/>
      <w:r w:rsidRPr="001C3EF5">
        <w:rPr>
          <w:rFonts w:cstheme="minorHAnsi"/>
          <w:iCs/>
          <w:lang w:val="en-US"/>
        </w:rPr>
        <w:t xml:space="preserve">, </w:t>
      </w:r>
      <w:proofErr w:type="spellStart"/>
      <w:r w:rsidRPr="001C3EF5">
        <w:rPr>
          <w:rFonts w:cstheme="minorHAnsi"/>
          <w:iCs/>
          <w:lang w:val="en-US"/>
        </w:rPr>
        <w:t>în</w:t>
      </w:r>
      <w:proofErr w:type="spellEnd"/>
      <w:r w:rsidRPr="001C3EF5">
        <w:rPr>
          <w:rFonts w:cstheme="minorHAnsi"/>
          <w:iCs/>
          <w:lang w:val="en-US"/>
        </w:rPr>
        <w:t xml:space="preserve"> </w:t>
      </w:r>
      <w:proofErr w:type="spellStart"/>
      <w:r w:rsidRPr="001C3EF5">
        <w:rPr>
          <w:rFonts w:cstheme="minorHAnsi"/>
          <w:iCs/>
          <w:lang w:val="en-US"/>
        </w:rPr>
        <w:t>scopul</w:t>
      </w:r>
      <w:proofErr w:type="spellEnd"/>
      <w:r w:rsidRPr="001C3EF5">
        <w:rPr>
          <w:rFonts w:cstheme="minorHAnsi"/>
          <w:iCs/>
          <w:lang w:val="en-US"/>
        </w:rPr>
        <w:t xml:space="preserve"> </w:t>
      </w:r>
      <w:proofErr w:type="spellStart"/>
      <w:r w:rsidRPr="001C3EF5">
        <w:rPr>
          <w:rFonts w:cstheme="minorHAnsi"/>
          <w:iCs/>
          <w:lang w:val="en-US"/>
        </w:rPr>
        <w:t>urmăririi</w:t>
      </w:r>
      <w:proofErr w:type="spellEnd"/>
      <w:r w:rsidRPr="001C3EF5">
        <w:rPr>
          <w:rFonts w:cstheme="minorHAnsi"/>
          <w:iCs/>
          <w:lang w:val="en-US"/>
        </w:rPr>
        <w:t xml:space="preserve"> </w:t>
      </w:r>
      <w:proofErr w:type="spellStart"/>
      <w:r w:rsidRPr="001C3EF5">
        <w:rPr>
          <w:rFonts w:cstheme="minorHAnsi"/>
          <w:iCs/>
          <w:lang w:val="en-US"/>
        </w:rPr>
        <w:t>progresului</w:t>
      </w:r>
      <w:proofErr w:type="spellEnd"/>
      <w:r w:rsidRPr="001C3EF5">
        <w:rPr>
          <w:rFonts w:cstheme="minorHAnsi"/>
          <w:iCs/>
          <w:lang w:val="en-US"/>
        </w:rPr>
        <w:t xml:space="preserve"> </w:t>
      </w:r>
      <w:proofErr w:type="spellStart"/>
      <w:r w:rsidRPr="001C3EF5">
        <w:rPr>
          <w:rFonts w:cstheme="minorHAnsi"/>
          <w:iCs/>
          <w:lang w:val="en-US"/>
        </w:rPr>
        <w:t>proiectelor</w:t>
      </w:r>
      <w:proofErr w:type="spellEnd"/>
      <w:r w:rsidRPr="001C3EF5">
        <w:rPr>
          <w:rFonts w:cstheme="minorHAnsi"/>
          <w:iCs/>
          <w:lang w:val="en-US"/>
        </w:rPr>
        <w:t xml:space="preserve"> </w:t>
      </w:r>
      <w:proofErr w:type="spellStart"/>
      <w:r w:rsidRPr="001C3EF5">
        <w:rPr>
          <w:rFonts w:cstheme="minorHAnsi"/>
          <w:iCs/>
          <w:lang w:val="en-US"/>
        </w:rPr>
        <w:t>şi</w:t>
      </w:r>
      <w:proofErr w:type="spellEnd"/>
      <w:r w:rsidRPr="001C3EF5">
        <w:rPr>
          <w:rFonts w:cstheme="minorHAnsi"/>
          <w:iCs/>
          <w:lang w:val="en-US"/>
        </w:rPr>
        <w:t xml:space="preserve"> a </w:t>
      </w:r>
      <w:proofErr w:type="spellStart"/>
      <w:r w:rsidRPr="001C3EF5">
        <w:rPr>
          <w:rFonts w:cstheme="minorHAnsi"/>
          <w:iCs/>
          <w:lang w:val="en-US"/>
        </w:rPr>
        <w:t>stadiului</w:t>
      </w:r>
      <w:proofErr w:type="spellEnd"/>
      <w:r w:rsidRPr="001C3EF5">
        <w:rPr>
          <w:rFonts w:cstheme="minorHAnsi"/>
          <w:iCs/>
          <w:lang w:val="en-US"/>
        </w:rPr>
        <w:t xml:space="preserve"> </w:t>
      </w:r>
      <w:proofErr w:type="spellStart"/>
      <w:r w:rsidRPr="001C3EF5">
        <w:rPr>
          <w:rFonts w:cstheme="minorHAnsi"/>
          <w:iCs/>
          <w:lang w:val="en-US"/>
        </w:rPr>
        <w:t>îndeplinirii</w:t>
      </w:r>
      <w:proofErr w:type="spellEnd"/>
      <w:r w:rsidRPr="001C3EF5">
        <w:rPr>
          <w:rFonts w:cstheme="minorHAnsi"/>
          <w:iCs/>
          <w:lang w:val="en-US"/>
        </w:rPr>
        <w:t xml:space="preserve"> </w:t>
      </w:r>
      <w:proofErr w:type="spellStart"/>
      <w:r w:rsidRPr="001C3EF5">
        <w:rPr>
          <w:rFonts w:cstheme="minorHAnsi"/>
          <w:iCs/>
          <w:lang w:val="en-US"/>
        </w:rPr>
        <w:t>indicatorilor</w:t>
      </w:r>
      <w:proofErr w:type="spellEnd"/>
      <w:r w:rsidRPr="001C3EF5">
        <w:rPr>
          <w:rFonts w:cstheme="minorHAnsi"/>
          <w:iCs/>
          <w:lang w:val="en-US"/>
        </w:rPr>
        <w:t xml:space="preserve"> de </w:t>
      </w:r>
      <w:proofErr w:type="spellStart"/>
      <w:r w:rsidRPr="001C3EF5">
        <w:rPr>
          <w:rFonts w:cstheme="minorHAnsi"/>
          <w:iCs/>
          <w:lang w:val="en-US"/>
        </w:rPr>
        <w:t>realizare</w:t>
      </w:r>
      <w:proofErr w:type="spellEnd"/>
      <w:r w:rsidRPr="001C3EF5">
        <w:rPr>
          <w:rFonts w:cstheme="minorHAnsi"/>
          <w:iCs/>
          <w:lang w:val="en-US"/>
        </w:rPr>
        <w:t xml:space="preserve"> </w:t>
      </w:r>
      <w:proofErr w:type="spellStart"/>
      <w:r w:rsidRPr="001C3EF5">
        <w:rPr>
          <w:rFonts w:cstheme="minorHAnsi"/>
          <w:iCs/>
          <w:lang w:val="en-US"/>
        </w:rPr>
        <w:t>şi</w:t>
      </w:r>
      <w:proofErr w:type="spellEnd"/>
      <w:r w:rsidRPr="001C3EF5">
        <w:rPr>
          <w:rFonts w:cstheme="minorHAnsi"/>
          <w:iCs/>
          <w:lang w:val="en-US"/>
        </w:rPr>
        <w:t xml:space="preserve"> </w:t>
      </w:r>
      <w:proofErr w:type="spellStart"/>
      <w:r w:rsidRPr="001C3EF5">
        <w:rPr>
          <w:rFonts w:cstheme="minorHAnsi"/>
          <w:iCs/>
          <w:lang w:val="en-US"/>
        </w:rPr>
        <w:t>rezultat</w:t>
      </w:r>
      <w:proofErr w:type="spellEnd"/>
      <w:r w:rsidRPr="001C3EF5">
        <w:rPr>
          <w:rFonts w:cstheme="minorHAnsi"/>
          <w:iCs/>
          <w:lang w:val="en-US"/>
        </w:rPr>
        <w:t xml:space="preserve">, a </w:t>
      </w:r>
      <w:proofErr w:type="spellStart"/>
      <w:r w:rsidRPr="001C3EF5">
        <w:rPr>
          <w:rFonts w:cstheme="minorHAnsi"/>
          <w:iCs/>
          <w:lang w:val="en-US"/>
        </w:rPr>
        <w:t>respectării</w:t>
      </w:r>
      <w:proofErr w:type="spellEnd"/>
      <w:r w:rsidRPr="001C3EF5">
        <w:rPr>
          <w:rFonts w:cstheme="minorHAnsi"/>
          <w:iCs/>
          <w:lang w:val="en-US"/>
        </w:rPr>
        <w:t xml:space="preserve"> </w:t>
      </w:r>
      <w:proofErr w:type="spellStart"/>
      <w:r w:rsidRPr="001C3EF5">
        <w:rPr>
          <w:rFonts w:cstheme="minorHAnsi"/>
          <w:iCs/>
          <w:lang w:val="en-US"/>
        </w:rPr>
        <w:t>planului</w:t>
      </w:r>
      <w:proofErr w:type="spellEnd"/>
      <w:r w:rsidRPr="001C3EF5">
        <w:rPr>
          <w:rFonts w:cstheme="minorHAnsi"/>
          <w:iCs/>
          <w:lang w:val="en-US"/>
        </w:rPr>
        <w:t xml:space="preserve"> de </w:t>
      </w:r>
      <w:proofErr w:type="spellStart"/>
      <w:r w:rsidRPr="001C3EF5">
        <w:rPr>
          <w:rFonts w:cstheme="minorHAnsi"/>
          <w:iCs/>
          <w:lang w:val="en-US"/>
        </w:rPr>
        <w:t>monitorizare</w:t>
      </w:r>
      <w:proofErr w:type="spellEnd"/>
      <w:r w:rsidRPr="001C3EF5">
        <w:rPr>
          <w:rFonts w:cstheme="minorHAnsi"/>
          <w:iCs/>
          <w:lang w:val="en-US"/>
        </w:rPr>
        <w:t xml:space="preserve"> a </w:t>
      </w:r>
      <w:proofErr w:type="spellStart"/>
      <w:r w:rsidRPr="001C3EF5">
        <w:rPr>
          <w:rFonts w:cstheme="minorHAnsi"/>
          <w:iCs/>
          <w:lang w:val="en-US"/>
        </w:rPr>
        <w:t>proiectului</w:t>
      </w:r>
      <w:proofErr w:type="spellEnd"/>
      <w:r w:rsidRPr="001C3EF5">
        <w:rPr>
          <w:rFonts w:cstheme="minorHAnsi"/>
          <w:iCs/>
          <w:lang w:val="en-US"/>
        </w:rPr>
        <w:t xml:space="preserve"> </w:t>
      </w:r>
      <w:proofErr w:type="spellStart"/>
      <w:r w:rsidRPr="001C3EF5">
        <w:rPr>
          <w:rFonts w:cstheme="minorHAnsi"/>
          <w:iCs/>
          <w:lang w:val="en-US"/>
        </w:rPr>
        <w:t>şi</w:t>
      </w:r>
      <w:proofErr w:type="spellEnd"/>
      <w:r w:rsidRPr="001C3EF5">
        <w:rPr>
          <w:rFonts w:cstheme="minorHAnsi"/>
          <w:iCs/>
          <w:lang w:val="en-US"/>
        </w:rPr>
        <w:t xml:space="preserve"> a </w:t>
      </w:r>
      <w:proofErr w:type="spellStart"/>
      <w:r w:rsidRPr="001C3EF5">
        <w:rPr>
          <w:rFonts w:cstheme="minorHAnsi"/>
          <w:iCs/>
          <w:lang w:val="en-US"/>
        </w:rPr>
        <w:t>realizării</w:t>
      </w:r>
      <w:proofErr w:type="spellEnd"/>
      <w:r w:rsidRPr="001C3EF5">
        <w:rPr>
          <w:rFonts w:cstheme="minorHAnsi"/>
          <w:iCs/>
          <w:lang w:val="en-US"/>
        </w:rPr>
        <w:t xml:space="preserve"> </w:t>
      </w:r>
      <w:proofErr w:type="spellStart"/>
      <w:r w:rsidRPr="001C3EF5">
        <w:rPr>
          <w:rFonts w:cstheme="minorHAnsi"/>
          <w:iCs/>
          <w:lang w:val="en-US"/>
        </w:rPr>
        <w:t>indicatorilor</w:t>
      </w:r>
      <w:proofErr w:type="spellEnd"/>
      <w:r w:rsidRPr="001C3EF5">
        <w:rPr>
          <w:rFonts w:cstheme="minorHAnsi"/>
          <w:iCs/>
          <w:lang w:val="en-US"/>
        </w:rPr>
        <w:t xml:space="preserve"> de </w:t>
      </w:r>
      <w:proofErr w:type="spellStart"/>
      <w:r w:rsidRPr="001C3EF5">
        <w:rPr>
          <w:rFonts w:cstheme="minorHAnsi"/>
          <w:iCs/>
          <w:lang w:val="en-US"/>
        </w:rPr>
        <w:t>etapă</w:t>
      </w:r>
      <w:proofErr w:type="spellEnd"/>
      <w:r w:rsidRPr="001C3EF5">
        <w:rPr>
          <w:rFonts w:cstheme="minorHAnsi"/>
          <w:iCs/>
          <w:lang w:val="en-US"/>
        </w:rPr>
        <w:t xml:space="preserve"> din plan.</w:t>
      </w:r>
    </w:p>
    <w:p w14:paraId="15CAB0F8" w14:textId="694D495E" w:rsidR="008E0F19" w:rsidRPr="001E0852" w:rsidRDefault="008E0F19" w:rsidP="008E0F19">
      <w:pPr>
        <w:jc w:val="both"/>
        <w:rPr>
          <w:rFonts w:cstheme="minorHAnsi"/>
          <w:iCs/>
          <w:lang w:val="en-US"/>
        </w:rPr>
      </w:pPr>
      <w:proofErr w:type="spellStart"/>
      <w:r w:rsidRPr="001C3EF5">
        <w:rPr>
          <w:rFonts w:cstheme="minorHAnsi"/>
          <w:iCs/>
          <w:lang w:val="en-US"/>
        </w:rPr>
        <w:t>Vizitele</w:t>
      </w:r>
      <w:proofErr w:type="spellEnd"/>
      <w:r w:rsidRPr="001C3EF5">
        <w:rPr>
          <w:rFonts w:cstheme="minorHAnsi"/>
          <w:iCs/>
          <w:lang w:val="en-US"/>
        </w:rPr>
        <w:t xml:space="preserve"> la </w:t>
      </w:r>
      <w:proofErr w:type="spellStart"/>
      <w:r w:rsidRPr="001C3EF5">
        <w:rPr>
          <w:rFonts w:cstheme="minorHAnsi"/>
          <w:iCs/>
          <w:lang w:val="en-US"/>
        </w:rPr>
        <w:t>faţa</w:t>
      </w:r>
      <w:proofErr w:type="spellEnd"/>
      <w:r w:rsidRPr="001C3EF5">
        <w:rPr>
          <w:rFonts w:cstheme="minorHAnsi"/>
          <w:iCs/>
          <w:lang w:val="en-US"/>
        </w:rPr>
        <w:t xml:space="preserve"> </w:t>
      </w:r>
      <w:proofErr w:type="spellStart"/>
      <w:r w:rsidRPr="001C3EF5">
        <w:rPr>
          <w:rFonts w:cstheme="minorHAnsi"/>
          <w:iCs/>
          <w:lang w:val="en-US"/>
        </w:rPr>
        <w:t>locului</w:t>
      </w:r>
      <w:proofErr w:type="spellEnd"/>
      <w:r w:rsidRPr="001C3EF5">
        <w:rPr>
          <w:rFonts w:cstheme="minorHAnsi"/>
          <w:iCs/>
          <w:lang w:val="en-US"/>
        </w:rPr>
        <w:t xml:space="preserve"> pot fi </w:t>
      </w:r>
      <w:proofErr w:type="spellStart"/>
      <w:r w:rsidRPr="001C3EF5">
        <w:rPr>
          <w:rFonts w:cstheme="minorHAnsi"/>
          <w:iCs/>
          <w:lang w:val="en-US"/>
        </w:rPr>
        <w:t>speciale</w:t>
      </w:r>
      <w:proofErr w:type="spellEnd"/>
      <w:r w:rsidRPr="001C3EF5">
        <w:rPr>
          <w:rFonts w:cstheme="minorHAnsi"/>
          <w:iCs/>
          <w:lang w:val="en-US"/>
        </w:rPr>
        <w:t xml:space="preserve"> de tip ad-hoc, </w:t>
      </w:r>
      <w:proofErr w:type="spellStart"/>
      <w:r w:rsidRPr="001C3EF5">
        <w:rPr>
          <w:rFonts w:cstheme="minorHAnsi"/>
          <w:iCs/>
          <w:lang w:val="en-US"/>
        </w:rPr>
        <w:t>încrucişate</w:t>
      </w:r>
      <w:proofErr w:type="spellEnd"/>
      <w:r w:rsidRPr="001C3EF5">
        <w:rPr>
          <w:rFonts w:cstheme="minorHAnsi"/>
          <w:iCs/>
          <w:lang w:val="en-US"/>
        </w:rPr>
        <w:t xml:space="preserve"> </w:t>
      </w:r>
      <w:proofErr w:type="spellStart"/>
      <w:r w:rsidRPr="001C3EF5">
        <w:rPr>
          <w:rFonts w:cstheme="minorHAnsi"/>
          <w:iCs/>
          <w:lang w:val="en-US"/>
        </w:rPr>
        <w:t>derulate</w:t>
      </w:r>
      <w:proofErr w:type="spellEnd"/>
      <w:r w:rsidRPr="001C3EF5">
        <w:rPr>
          <w:rFonts w:cstheme="minorHAnsi"/>
          <w:iCs/>
          <w:lang w:val="en-US"/>
        </w:rPr>
        <w:t xml:space="preserve"> </w:t>
      </w:r>
      <w:proofErr w:type="spellStart"/>
      <w:r w:rsidRPr="001C3EF5">
        <w:rPr>
          <w:rFonts w:cstheme="minorHAnsi"/>
          <w:iCs/>
          <w:lang w:val="en-US"/>
        </w:rPr>
        <w:t>atât</w:t>
      </w:r>
      <w:proofErr w:type="spellEnd"/>
      <w:r w:rsidRPr="001C3EF5">
        <w:rPr>
          <w:rFonts w:cstheme="minorHAnsi"/>
          <w:iCs/>
          <w:lang w:val="en-US"/>
        </w:rPr>
        <w:t xml:space="preserve"> </w:t>
      </w:r>
      <w:proofErr w:type="spellStart"/>
      <w:r w:rsidRPr="001C3EF5">
        <w:rPr>
          <w:rFonts w:cstheme="minorHAnsi"/>
          <w:iCs/>
          <w:lang w:val="en-US"/>
        </w:rPr>
        <w:t>în</w:t>
      </w:r>
      <w:proofErr w:type="spellEnd"/>
      <w:r w:rsidRPr="001C3EF5">
        <w:rPr>
          <w:rFonts w:cstheme="minorHAnsi"/>
          <w:iCs/>
          <w:lang w:val="en-US"/>
        </w:rPr>
        <w:t xml:space="preserve"> </w:t>
      </w:r>
      <w:proofErr w:type="spellStart"/>
      <w:r w:rsidRPr="001C3EF5">
        <w:rPr>
          <w:rFonts w:cstheme="minorHAnsi"/>
          <w:iCs/>
          <w:lang w:val="en-US"/>
        </w:rPr>
        <w:t>perioada</w:t>
      </w:r>
      <w:proofErr w:type="spellEnd"/>
      <w:r w:rsidRPr="001C3EF5">
        <w:rPr>
          <w:rFonts w:cstheme="minorHAnsi"/>
          <w:iCs/>
          <w:lang w:val="en-US"/>
        </w:rPr>
        <w:t xml:space="preserve"> de </w:t>
      </w:r>
      <w:proofErr w:type="spellStart"/>
      <w:r w:rsidRPr="001C3EF5">
        <w:rPr>
          <w:rFonts w:cstheme="minorHAnsi"/>
          <w:iCs/>
          <w:lang w:val="en-US"/>
        </w:rPr>
        <w:t>implementare</w:t>
      </w:r>
      <w:proofErr w:type="spellEnd"/>
      <w:r w:rsidRPr="001C3EF5">
        <w:rPr>
          <w:rFonts w:cstheme="minorHAnsi"/>
          <w:iCs/>
          <w:lang w:val="en-US"/>
        </w:rPr>
        <w:t xml:space="preserve">, </w:t>
      </w:r>
      <w:proofErr w:type="spellStart"/>
      <w:r w:rsidRPr="001C3EF5">
        <w:rPr>
          <w:rFonts w:cstheme="minorHAnsi"/>
          <w:iCs/>
          <w:lang w:val="en-US"/>
        </w:rPr>
        <w:t>cât</w:t>
      </w:r>
      <w:proofErr w:type="spellEnd"/>
      <w:r w:rsidRPr="001C3EF5">
        <w:rPr>
          <w:rFonts w:cstheme="minorHAnsi"/>
          <w:iCs/>
          <w:lang w:val="en-US"/>
        </w:rPr>
        <w:t xml:space="preserve"> </w:t>
      </w:r>
      <w:proofErr w:type="spellStart"/>
      <w:r w:rsidRPr="001C3EF5">
        <w:rPr>
          <w:rFonts w:cstheme="minorHAnsi"/>
          <w:iCs/>
          <w:lang w:val="en-US"/>
        </w:rPr>
        <w:t>şi</w:t>
      </w:r>
      <w:proofErr w:type="spellEnd"/>
      <w:r w:rsidRPr="001C3EF5">
        <w:rPr>
          <w:rFonts w:cstheme="minorHAnsi"/>
          <w:iCs/>
          <w:lang w:val="en-US"/>
        </w:rPr>
        <w:t xml:space="preserve"> post-</w:t>
      </w:r>
      <w:proofErr w:type="spellStart"/>
      <w:r w:rsidRPr="001C3EF5">
        <w:rPr>
          <w:rFonts w:cstheme="minorHAnsi"/>
          <w:iCs/>
          <w:lang w:val="en-US"/>
        </w:rPr>
        <w:t>implementare</w:t>
      </w:r>
      <w:proofErr w:type="spellEnd"/>
      <w:r w:rsidRPr="001C3EF5">
        <w:rPr>
          <w:rFonts w:cstheme="minorHAnsi"/>
          <w:iCs/>
          <w:lang w:val="en-US"/>
        </w:rPr>
        <w:t xml:space="preserve">, </w:t>
      </w:r>
      <w:proofErr w:type="spellStart"/>
      <w:r w:rsidRPr="001C3EF5">
        <w:rPr>
          <w:rFonts w:cstheme="minorHAnsi"/>
          <w:iCs/>
          <w:lang w:val="en-US"/>
        </w:rPr>
        <w:t>respectiv</w:t>
      </w:r>
      <w:proofErr w:type="spellEnd"/>
      <w:r w:rsidRPr="001C3EF5">
        <w:rPr>
          <w:rFonts w:cstheme="minorHAnsi"/>
          <w:iCs/>
          <w:lang w:val="en-US"/>
        </w:rPr>
        <w:t xml:space="preserve"> pe </w:t>
      </w:r>
      <w:proofErr w:type="spellStart"/>
      <w:r w:rsidRPr="001C3EF5">
        <w:rPr>
          <w:rFonts w:cstheme="minorHAnsi"/>
          <w:iCs/>
          <w:lang w:val="en-US"/>
        </w:rPr>
        <w:t>perioada</w:t>
      </w:r>
      <w:proofErr w:type="spellEnd"/>
      <w:r w:rsidRPr="001C3EF5">
        <w:rPr>
          <w:rFonts w:cstheme="minorHAnsi"/>
          <w:iCs/>
          <w:lang w:val="en-US"/>
        </w:rPr>
        <w:t xml:space="preserve"> </w:t>
      </w:r>
      <w:proofErr w:type="spellStart"/>
      <w:r w:rsidRPr="001C3EF5">
        <w:rPr>
          <w:rFonts w:cstheme="minorHAnsi"/>
          <w:iCs/>
          <w:lang w:val="en-US"/>
        </w:rPr>
        <w:t>în</w:t>
      </w:r>
      <w:proofErr w:type="spellEnd"/>
      <w:r w:rsidRPr="001C3EF5">
        <w:rPr>
          <w:rFonts w:cstheme="minorHAnsi"/>
          <w:iCs/>
          <w:lang w:val="en-US"/>
        </w:rPr>
        <w:t xml:space="preserve"> care </w:t>
      </w:r>
      <w:proofErr w:type="spellStart"/>
      <w:r w:rsidRPr="001C3EF5">
        <w:rPr>
          <w:rFonts w:cstheme="minorHAnsi"/>
          <w:iCs/>
          <w:lang w:val="en-US"/>
        </w:rPr>
        <w:t>beneficiarul</w:t>
      </w:r>
      <w:proofErr w:type="spellEnd"/>
      <w:r w:rsidRPr="001C3EF5">
        <w:rPr>
          <w:rFonts w:cstheme="minorHAnsi"/>
          <w:iCs/>
          <w:lang w:val="en-US"/>
        </w:rPr>
        <w:t xml:space="preserve"> are </w:t>
      </w:r>
      <w:proofErr w:type="spellStart"/>
      <w:r w:rsidRPr="001C3EF5">
        <w:rPr>
          <w:rFonts w:cstheme="minorHAnsi"/>
          <w:iCs/>
          <w:lang w:val="en-US"/>
        </w:rPr>
        <w:t>obligaţia</w:t>
      </w:r>
      <w:proofErr w:type="spellEnd"/>
      <w:r w:rsidRPr="001C3EF5">
        <w:rPr>
          <w:rFonts w:cstheme="minorHAnsi"/>
          <w:iCs/>
          <w:lang w:val="en-US"/>
        </w:rPr>
        <w:t xml:space="preserve"> de a </w:t>
      </w:r>
      <w:proofErr w:type="spellStart"/>
      <w:r w:rsidRPr="001C3EF5">
        <w:rPr>
          <w:rFonts w:cstheme="minorHAnsi"/>
          <w:iCs/>
          <w:lang w:val="en-US"/>
        </w:rPr>
        <w:t>asigura</w:t>
      </w:r>
      <w:proofErr w:type="spellEnd"/>
      <w:r w:rsidRPr="001C3EF5">
        <w:rPr>
          <w:rFonts w:cstheme="minorHAnsi"/>
          <w:iCs/>
          <w:lang w:val="en-US"/>
        </w:rPr>
        <w:t xml:space="preserve"> </w:t>
      </w:r>
      <w:proofErr w:type="spellStart"/>
      <w:r w:rsidRPr="001C3EF5">
        <w:rPr>
          <w:rFonts w:cstheme="minorHAnsi"/>
          <w:iCs/>
          <w:lang w:val="en-US"/>
        </w:rPr>
        <w:t>caracterul</w:t>
      </w:r>
      <w:proofErr w:type="spellEnd"/>
      <w:r w:rsidRPr="001C3EF5">
        <w:rPr>
          <w:rFonts w:cstheme="minorHAnsi"/>
          <w:iCs/>
          <w:lang w:val="en-US"/>
        </w:rPr>
        <w:t xml:space="preserve"> </w:t>
      </w:r>
      <w:proofErr w:type="spellStart"/>
      <w:r w:rsidRPr="001C3EF5">
        <w:rPr>
          <w:rFonts w:cstheme="minorHAnsi"/>
          <w:iCs/>
          <w:lang w:val="en-US"/>
        </w:rPr>
        <w:t>durabil</w:t>
      </w:r>
      <w:proofErr w:type="spellEnd"/>
      <w:r w:rsidRPr="001C3EF5">
        <w:rPr>
          <w:rFonts w:cstheme="minorHAnsi"/>
          <w:iCs/>
          <w:lang w:val="en-US"/>
        </w:rPr>
        <w:t xml:space="preserve"> al </w:t>
      </w:r>
      <w:proofErr w:type="spellStart"/>
      <w:r w:rsidRPr="001C3EF5">
        <w:rPr>
          <w:rFonts w:cstheme="minorHAnsi"/>
          <w:iCs/>
          <w:lang w:val="en-US"/>
        </w:rPr>
        <w:t>operaţiunilor</w:t>
      </w:r>
      <w:proofErr w:type="spellEnd"/>
      <w:r w:rsidRPr="001C3EF5">
        <w:rPr>
          <w:rFonts w:cstheme="minorHAnsi"/>
          <w:iCs/>
          <w:lang w:val="en-US"/>
        </w:rPr>
        <w:t xml:space="preserve"> </w:t>
      </w:r>
      <w:proofErr w:type="spellStart"/>
      <w:r w:rsidRPr="001C3EF5">
        <w:rPr>
          <w:rFonts w:cstheme="minorHAnsi"/>
          <w:iCs/>
          <w:lang w:val="en-US"/>
        </w:rPr>
        <w:t>potrivit</w:t>
      </w:r>
      <w:proofErr w:type="spellEnd"/>
      <w:r w:rsidRPr="001C3EF5">
        <w:rPr>
          <w:rFonts w:cstheme="minorHAnsi"/>
          <w:iCs/>
          <w:lang w:val="en-US"/>
        </w:rPr>
        <w:t xml:space="preserve"> </w:t>
      </w:r>
      <w:proofErr w:type="spellStart"/>
      <w:r w:rsidRPr="001C3EF5">
        <w:rPr>
          <w:rFonts w:cstheme="minorHAnsi"/>
          <w:iCs/>
          <w:lang w:val="en-US"/>
        </w:rPr>
        <w:t>prevederilor</w:t>
      </w:r>
      <w:proofErr w:type="spellEnd"/>
      <w:r w:rsidRPr="001C3EF5">
        <w:rPr>
          <w:rFonts w:cstheme="minorHAnsi"/>
          <w:iCs/>
          <w:lang w:val="en-US"/>
        </w:rPr>
        <w:t> </w:t>
      </w:r>
      <w:hyperlink r:id="rId17" w:anchor="p-461845481" w:tgtFrame="_blank" w:history="1">
        <w:r w:rsidRPr="001C3EF5">
          <w:rPr>
            <w:rFonts w:cstheme="minorHAnsi"/>
            <w:iCs/>
            <w:lang w:val="en-US"/>
          </w:rPr>
          <w:t>art. 65</w:t>
        </w:r>
      </w:hyperlink>
      <w:r w:rsidRPr="001C3EF5">
        <w:rPr>
          <w:rFonts w:cstheme="minorHAnsi"/>
          <w:iCs/>
          <w:lang w:val="en-US"/>
        </w:rPr>
        <w:t xml:space="preserve"> din </w:t>
      </w:r>
      <w:proofErr w:type="spellStart"/>
      <w:r w:rsidRPr="001C3EF5">
        <w:rPr>
          <w:rFonts w:cstheme="minorHAnsi"/>
          <w:iCs/>
          <w:lang w:val="en-US"/>
        </w:rPr>
        <w:t>Regulamentul</w:t>
      </w:r>
      <w:proofErr w:type="spellEnd"/>
      <w:r w:rsidRPr="001C3EF5">
        <w:rPr>
          <w:rFonts w:cstheme="minorHAnsi"/>
          <w:iCs/>
          <w:lang w:val="en-US"/>
        </w:rPr>
        <w:t xml:space="preserve"> (UE) 2021/1.060, cu </w:t>
      </w:r>
      <w:proofErr w:type="spellStart"/>
      <w:r w:rsidRPr="001C3EF5">
        <w:rPr>
          <w:rFonts w:cstheme="minorHAnsi"/>
          <w:iCs/>
          <w:lang w:val="en-US"/>
        </w:rPr>
        <w:t>modificările</w:t>
      </w:r>
      <w:proofErr w:type="spellEnd"/>
      <w:r w:rsidRPr="001C3EF5">
        <w:rPr>
          <w:rFonts w:cstheme="minorHAnsi"/>
          <w:iCs/>
          <w:lang w:val="en-US"/>
        </w:rPr>
        <w:t xml:space="preserve"> </w:t>
      </w:r>
      <w:proofErr w:type="spellStart"/>
      <w:r w:rsidRPr="001C3EF5">
        <w:rPr>
          <w:rFonts w:cstheme="minorHAnsi"/>
          <w:iCs/>
          <w:lang w:val="en-US"/>
        </w:rPr>
        <w:t>şi</w:t>
      </w:r>
      <w:proofErr w:type="spellEnd"/>
      <w:r w:rsidRPr="001C3EF5">
        <w:rPr>
          <w:rFonts w:cstheme="minorHAnsi"/>
          <w:iCs/>
          <w:lang w:val="en-US"/>
        </w:rPr>
        <w:t xml:space="preserve"> </w:t>
      </w:r>
      <w:proofErr w:type="spellStart"/>
      <w:r w:rsidRPr="001C3EF5">
        <w:rPr>
          <w:rFonts w:cstheme="minorHAnsi"/>
          <w:iCs/>
          <w:lang w:val="en-US"/>
        </w:rPr>
        <w:t>completările</w:t>
      </w:r>
      <w:proofErr w:type="spellEnd"/>
      <w:r w:rsidRPr="001C3EF5">
        <w:rPr>
          <w:rFonts w:cstheme="minorHAnsi"/>
          <w:iCs/>
          <w:lang w:val="en-US"/>
        </w:rPr>
        <w:t xml:space="preserve"> </w:t>
      </w:r>
      <w:proofErr w:type="spellStart"/>
      <w:r w:rsidRPr="001C3EF5">
        <w:rPr>
          <w:rFonts w:cstheme="minorHAnsi"/>
          <w:iCs/>
          <w:lang w:val="en-US"/>
        </w:rPr>
        <w:t>ulterioare</w:t>
      </w:r>
      <w:proofErr w:type="spellEnd"/>
      <w:r w:rsidRPr="001C3EF5">
        <w:rPr>
          <w:rFonts w:cstheme="minorHAnsi"/>
          <w:iCs/>
          <w:lang w:val="en-US"/>
        </w:rPr>
        <w:t>.</w:t>
      </w:r>
    </w:p>
    <w:p w14:paraId="3B424EDA" w14:textId="2780051C" w:rsidR="008E0F19" w:rsidRPr="001C3EF5" w:rsidRDefault="008E0F19" w:rsidP="008E0F19">
      <w:pPr>
        <w:jc w:val="both"/>
        <w:rPr>
          <w:rFonts w:cstheme="minorHAnsi"/>
          <w:iCs/>
          <w:lang w:val="en-US"/>
        </w:rPr>
      </w:pPr>
      <w:proofErr w:type="spellStart"/>
      <w:r w:rsidRPr="001C3EF5">
        <w:rPr>
          <w:rFonts w:cstheme="minorHAnsi"/>
          <w:iCs/>
          <w:lang w:val="en-US"/>
        </w:rPr>
        <w:t>Raportul</w:t>
      </w:r>
      <w:proofErr w:type="spellEnd"/>
      <w:r w:rsidRPr="001C3EF5">
        <w:rPr>
          <w:rFonts w:cstheme="minorHAnsi"/>
          <w:iCs/>
          <w:lang w:val="en-US"/>
        </w:rPr>
        <w:t xml:space="preserve"> de </w:t>
      </w:r>
      <w:proofErr w:type="spellStart"/>
      <w:r w:rsidRPr="001C3EF5">
        <w:rPr>
          <w:rFonts w:cstheme="minorHAnsi"/>
          <w:iCs/>
          <w:lang w:val="en-US"/>
        </w:rPr>
        <w:t>vizită</w:t>
      </w:r>
      <w:proofErr w:type="spellEnd"/>
      <w:r w:rsidRPr="001C3EF5">
        <w:rPr>
          <w:rFonts w:cstheme="minorHAnsi"/>
          <w:iCs/>
          <w:lang w:val="en-US"/>
        </w:rPr>
        <w:t xml:space="preserve"> se </w:t>
      </w:r>
      <w:proofErr w:type="spellStart"/>
      <w:r w:rsidRPr="001C3EF5">
        <w:rPr>
          <w:rFonts w:cstheme="minorHAnsi"/>
          <w:iCs/>
          <w:lang w:val="en-US"/>
        </w:rPr>
        <w:t>elaborează</w:t>
      </w:r>
      <w:proofErr w:type="spellEnd"/>
      <w:r w:rsidRPr="001C3EF5">
        <w:rPr>
          <w:rFonts w:cstheme="minorHAnsi"/>
          <w:iCs/>
          <w:lang w:val="en-US"/>
        </w:rPr>
        <w:t xml:space="preserve"> de </w:t>
      </w:r>
      <w:proofErr w:type="spellStart"/>
      <w:r w:rsidRPr="001C3EF5">
        <w:rPr>
          <w:rFonts w:cstheme="minorHAnsi"/>
          <w:iCs/>
          <w:lang w:val="en-US"/>
        </w:rPr>
        <w:t>autoritatea</w:t>
      </w:r>
      <w:proofErr w:type="spellEnd"/>
      <w:r w:rsidRPr="001C3EF5">
        <w:rPr>
          <w:rFonts w:cstheme="minorHAnsi"/>
          <w:iCs/>
          <w:lang w:val="en-US"/>
        </w:rPr>
        <w:t xml:space="preserve"> de management/</w:t>
      </w:r>
      <w:proofErr w:type="spellStart"/>
      <w:r w:rsidRPr="001C3EF5">
        <w:rPr>
          <w:rFonts w:cstheme="minorHAnsi"/>
          <w:iCs/>
          <w:lang w:val="en-US"/>
        </w:rPr>
        <w:t>organismul</w:t>
      </w:r>
      <w:proofErr w:type="spellEnd"/>
      <w:r w:rsidRPr="001C3EF5">
        <w:rPr>
          <w:rFonts w:cstheme="minorHAnsi"/>
          <w:iCs/>
          <w:lang w:val="en-US"/>
        </w:rPr>
        <w:t xml:space="preserve"> </w:t>
      </w:r>
      <w:proofErr w:type="spellStart"/>
      <w:r w:rsidRPr="001C3EF5">
        <w:rPr>
          <w:rFonts w:cstheme="minorHAnsi"/>
          <w:iCs/>
          <w:lang w:val="en-US"/>
        </w:rPr>
        <w:t>intermediar</w:t>
      </w:r>
      <w:proofErr w:type="spellEnd"/>
      <w:r w:rsidRPr="001C3EF5">
        <w:rPr>
          <w:rFonts w:cstheme="minorHAnsi"/>
          <w:iCs/>
          <w:lang w:val="en-US"/>
        </w:rPr>
        <w:t xml:space="preserve">, </w:t>
      </w:r>
      <w:proofErr w:type="spellStart"/>
      <w:r w:rsidRPr="001C3EF5">
        <w:rPr>
          <w:rFonts w:cstheme="minorHAnsi"/>
          <w:iCs/>
          <w:lang w:val="en-US"/>
        </w:rPr>
        <w:t>după</w:t>
      </w:r>
      <w:proofErr w:type="spellEnd"/>
      <w:r w:rsidRPr="001C3EF5">
        <w:rPr>
          <w:rFonts w:cstheme="minorHAnsi"/>
          <w:iCs/>
          <w:lang w:val="en-US"/>
        </w:rPr>
        <w:t xml:space="preserve"> </w:t>
      </w:r>
      <w:proofErr w:type="spellStart"/>
      <w:r w:rsidRPr="001C3EF5">
        <w:rPr>
          <w:rFonts w:cstheme="minorHAnsi"/>
          <w:iCs/>
          <w:lang w:val="en-US"/>
        </w:rPr>
        <w:t>caz</w:t>
      </w:r>
      <w:proofErr w:type="spellEnd"/>
      <w:r w:rsidRPr="001C3EF5">
        <w:rPr>
          <w:rFonts w:cstheme="minorHAnsi"/>
          <w:iCs/>
          <w:lang w:val="en-US"/>
        </w:rPr>
        <w:t xml:space="preserve">, </w:t>
      </w:r>
      <w:proofErr w:type="spellStart"/>
      <w:r w:rsidRPr="001C3EF5">
        <w:rPr>
          <w:rFonts w:cstheme="minorHAnsi"/>
          <w:iCs/>
          <w:lang w:val="en-US"/>
        </w:rPr>
        <w:t>prin</w:t>
      </w:r>
      <w:proofErr w:type="spellEnd"/>
      <w:r w:rsidRPr="001C3EF5">
        <w:rPr>
          <w:rFonts w:cstheme="minorHAnsi"/>
          <w:iCs/>
          <w:lang w:val="en-US"/>
        </w:rPr>
        <w:t xml:space="preserve"> </w:t>
      </w:r>
      <w:proofErr w:type="spellStart"/>
      <w:r w:rsidRPr="001C3EF5">
        <w:rPr>
          <w:rFonts w:cstheme="minorHAnsi"/>
          <w:iCs/>
          <w:lang w:val="en-US"/>
        </w:rPr>
        <w:t>sistemul</w:t>
      </w:r>
      <w:proofErr w:type="spellEnd"/>
      <w:r w:rsidRPr="001C3EF5">
        <w:rPr>
          <w:rFonts w:cstheme="minorHAnsi"/>
          <w:iCs/>
          <w:lang w:val="en-US"/>
        </w:rPr>
        <w:t xml:space="preserve"> informatic MySMIS2021/SMIS2021, </w:t>
      </w:r>
      <w:proofErr w:type="spellStart"/>
      <w:r w:rsidRPr="001C3EF5">
        <w:rPr>
          <w:rFonts w:cstheme="minorHAnsi"/>
          <w:iCs/>
          <w:lang w:val="en-US"/>
        </w:rPr>
        <w:t>în</w:t>
      </w:r>
      <w:proofErr w:type="spellEnd"/>
      <w:r w:rsidRPr="001C3EF5">
        <w:rPr>
          <w:rFonts w:cstheme="minorHAnsi"/>
          <w:iCs/>
          <w:lang w:val="en-US"/>
        </w:rPr>
        <w:t xml:space="preserve"> </w:t>
      </w:r>
      <w:proofErr w:type="spellStart"/>
      <w:r w:rsidRPr="001C3EF5">
        <w:rPr>
          <w:rFonts w:cstheme="minorHAnsi"/>
          <w:iCs/>
          <w:lang w:val="en-US"/>
        </w:rPr>
        <w:t>conformitate</w:t>
      </w:r>
      <w:proofErr w:type="spellEnd"/>
      <w:r w:rsidRPr="001C3EF5">
        <w:rPr>
          <w:rFonts w:cstheme="minorHAnsi"/>
          <w:iCs/>
          <w:lang w:val="en-US"/>
        </w:rPr>
        <w:t xml:space="preserve"> cu </w:t>
      </w:r>
      <w:proofErr w:type="spellStart"/>
      <w:r w:rsidRPr="001C3EF5">
        <w:rPr>
          <w:rFonts w:cstheme="minorHAnsi"/>
          <w:iCs/>
          <w:lang w:val="en-US"/>
        </w:rPr>
        <w:t>prevederile</w:t>
      </w:r>
      <w:proofErr w:type="spellEnd"/>
      <w:r w:rsidRPr="001C3EF5">
        <w:rPr>
          <w:rFonts w:cstheme="minorHAnsi"/>
          <w:iCs/>
          <w:lang w:val="en-US"/>
        </w:rPr>
        <w:t xml:space="preserve"> </w:t>
      </w:r>
      <w:proofErr w:type="spellStart"/>
      <w:r w:rsidRPr="001C3EF5">
        <w:rPr>
          <w:rFonts w:cstheme="minorHAnsi"/>
          <w:iCs/>
          <w:lang w:val="en-US"/>
        </w:rPr>
        <w:t>procedurilor</w:t>
      </w:r>
      <w:proofErr w:type="spellEnd"/>
      <w:r w:rsidRPr="001C3EF5">
        <w:rPr>
          <w:rFonts w:cstheme="minorHAnsi"/>
          <w:iCs/>
          <w:lang w:val="en-US"/>
        </w:rPr>
        <w:t xml:space="preserve"> </w:t>
      </w:r>
      <w:proofErr w:type="spellStart"/>
      <w:r w:rsidRPr="001C3EF5">
        <w:rPr>
          <w:rFonts w:cstheme="minorHAnsi"/>
          <w:iCs/>
          <w:lang w:val="en-US"/>
        </w:rPr>
        <w:t>operaţionale</w:t>
      </w:r>
      <w:proofErr w:type="spellEnd"/>
      <w:r w:rsidRPr="001C3EF5">
        <w:rPr>
          <w:rFonts w:cstheme="minorHAnsi"/>
          <w:iCs/>
          <w:lang w:val="en-US"/>
        </w:rPr>
        <w:t xml:space="preserve"> </w:t>
      </w:r>
      <w:proofErr w:type="spellStart"/>
      <w:r w:rsidRPr="001C3EF5">
        <w:rPr>
          <w:rFonts w:cstheme="minorHAnsi"/>
          <w:iCs/>
          <w:lang w:val="en-US"/>
        </w:rPr>
        <w:t>şi</w:t>
      </w:r>
      <w:proofErr w:type="spellEnd"/>
      <w:r w:rsidRPr="001C3EF5">
        <w:rPr>
          <w:rFonts w:cstheme="minorHAnsi"/>
          <w:iCs/>
          <w:lang w:val="en-US"/>
        </w:rPr>
        <w:t xml:space="preserve"> se </w:t>
      </w:r>
      <w:proofErr w:type="spellStart"/>
      <w:r w:rsidRPr="001C3EF5">
        <w:rPr>
          <w:rFonts w:cstheme="minorHAnsi"/>
          <w:iCs/>
          <w:lang w:val="en-US"/>
        </w:rPr>
        <w:lastRenderedPageBreak/>
        <w:t>generează</w:t>
      </w:r>
      <w:proofErr w:type="spellEnd"/>
      <w:r w:rsidRPr="001C3EF5">
        <w:rPr>
          <w:rFonts w:cstheme="minorHAnsi"/>
          <w:iCs/>
          <w:lang w:val="en-US"/>
        </w:rPr>
        <w:t xml:space="preserve"> </w:t>
      </w:r>
      <w:proofErr w:type="spellStart"/>
      <w:r w:rsidRPr="001C3EF5">
        <w:rPr>
          <w:rFonts w:cstheme="minorHAnsi"/>
          <w:iCs/>
          <w:lang w:val="en-US"/>
        </w:rPr>
        <w:t>în</w:t>
      </w:r>
      <w:proofErr w:type="spellEnd"/>
      <w:r w:rsidRPr="001C3EF5">
        <w:rPr>
          <w:rFonts w:cstheme="minorHAnsi"/>
          <w:iCs/>
          <w:lang w:val="en-US"/>
        </w:rPr>
        <w:t xml:space="preserve"> termen de 10 </w:t>
      </w:r>
      <w:proofErr w:type="spellStart"/>
      <w:r w:rsidRPr="001C3EF5">
        <w:rPr>
          <w:rFonts w:cstheme="minorHAnsi"/>
          <w:iCs/>
          <w:lang w:val="en-US"/>
        </w:rPr>
        <w:t>zile</w:t>
      </w:r>
      <w:proofErr w:type="spellEnd"/>
      <w:r w:rsidRPr="001C3EF5">
        <w:rPr>
          <w:rFonts w:cstheme="minorHAnsi"/>
          <w:iCs/>
          <w:lang w:val="en-US"/>
        </w:rPr>
        <w:t xml:space="preserve"> </w:t>
      </w:r>
      <w:proofErr w:type="spellStart"/>
      <w:r w:rsidRPr="001C3EF5">
        <w:rPr>
          <w:rFonts w:cstheme="minorHAnsi"/>
          <w:iCs/>
          <w:lang w:val="en-US"/>
        </w:rPr>
        <w:t>lucrătoare</w:t>
      </w:r>
      <w:proofErr w:type="spellEnd"/>
      <w:r w:rsidRPr="001C3EF5">
        <w:rPr>
          <w:rFonts w:cstheme="minorHAnsi"/>
          <w:iCs/>
          <w:lang w:val="en-US"/>
        </w:rPr>
        <w:t xml:space="preserve"> de la data </w:t>
      </w:r>
      <w:proofErr w:type="spellStart"/>
      <w:r w:rsidRPr="001C3EF5">
        <w:rPr>
          <w:rFonts w:cstheme="minorHAnsi"/>
          <w:iCs/>
          <w:lang w:val="en-US"/>
        </w:rPr>
        <w:t>vizitei</w:t>
      </w:r>
      <w:proofErr w:type="spellEnd"/>
      <w:r w:rsidRPr="001C3EF5">
        <w:rPr>
          <w:rFonts w:cstheme="minorHAnsi"/>
          <w:iCs/>
          <w:lang w:val="en-US"/>
        </w:rPr>
        <w:t xml:space="preserve"> </w:t>
      </w:r>
      <w:proofErr w:type="spellStart"/>
      <w:r w:rsidRPr="001C3EF5">
        <w:rPr>
          <w:rFonts w:cstheme="minorHAnsi"/>
          <w:iCs/>
          <w:lang w:val="en-US"/>
        </w:rPr>
        <w:t>efectuate</w:t>
      </w:r>
      <w:proofErr w:type="spellEnd"/>
      <w:r w:rsidRPr="001C3EF5">
        <w:rPr>
          <w:rFonts w:cstheme="minorHAnsi"/>
          <w:iCs/>
          <w:lang w:val="en-US"/>
        </w:rPr>
        <w:t xml:space="preserve"> la </w:t>
      </w:r>
      <w:proofErr w:type="spellStart"/>
      <w:r w:rsidRPr="001C3EF5">
        <w:rPr>
          <w:rFonts w:cstheme="minorHAnsi"/>
          <w:iCs/>
          <w:lang w:val="en-US"/>
        </w:rPr>
        <w:t>faţa</w:t>
      </w:r>
      <w:proofErr w:type="spellEnd"/>
      <w:r w:rsidRPr="001C3EF5">
        <w:rPr>
          <w:rFonts w:cstheme="minorHAnsi"/>
          <w:iCs/>
          <w:lang w:val="en-US"/>
        </w:rPr>
        <w:t xml:space="preserve"> </w:t>
      </w:r>
      <w:proofErr w:type="spellStart"/>
      <w:r w:rsidRPr="001C3EF5">
        <w:rPr>
          <w:rFonts w:cstheme="minorHAnsi"/>
          <w:iCs/>
          <w:lang w:val="en-US"/>
        </w:rPr>
        <w:t>locului</w:t>
      </w:r>
      <w:proofErr w:type="spellEnd"/>
      <w:r w:rsidRPr="001C3EF5">
        <w:rPr>
          <w:rFonts w:cstheme="minorHAnsi"/>
          <w:iCs/>
          <w:lang w:val="en-US"/>
        </w:rPr>
        <w:t>.</w:t>
      </w:r>
      <w:r w:rsidR="00CA34BA" w:rsidRPr="001C3EF5">
        <w:rPr>
          <w:rFonts w:cstheme="minorHAnsi"/>
          <w:iCs/>
          <w:lang w:val="en-US"/>
        </w:rPr>
        <w:t xml:space="preserve"> A se </w:t>
      </w:r>
      <w:proofErr w:type="spellStart"/>
      <w:r w:rsidR="00CA34BA" w:rsidRPr="001C3EF5">
        <w:rPr>
          <w:rFonts w:cstheme="minorHAnsi"/>
          <w:iCs/>
          <w:lang w:val="en-US"/>
        </w:rPr>
        <w:t>vedea</w:t>
      </w:r>
      <w:proofErr w:type="spellEnd"/>
      <w:r w:rsidR="00CA34BA" w:rsidRPr="001C3EF5">
        <w:rPr>
          <w:rFonts w:cstheme="minorHAnsi"/>
          <w:iCs/>
          <w:lang w:val="en-US"/>
        </w:rPr>
        <w:t xml:space="preserve"> </w:t>
      </w:r>
      <w:proofErr w:type="spellStart"/>
      <w:r w:rsidR="00CA34BA" w:rsidRPr="001C3EF5">
        <w:rPr>
          <w:rFonts w:cstheme="minorHAnsi"/>
          <w:b/>
          <w:iCs/>
          <w:color w:val="0070C0"/>
          <w:lang w:val="en-US"/>
        </w:rPr>
        <w:t>modelul</w:t>
      </w:r>
      <w:proofErr w:type="spellEnd"/>
      <w:r w:rsidR="00CA34BA" w:rsidRPr="001C3EF5">
        <w:rPr>
          <w:rFonts w:cstheme="minorHAnsi"/>
          <w:b/>
          <w:iCs/>
          <w:color w:val="0070C0"/>
          <w:lang w:val="en-US"/>
        </w:rPr>
        <w:t xml:space="preserve"> din </w:t>
      </w:r>
      <w:proofErr w:type="spellStart"/>
      <w:r w:rsidR="00CA34BA" w:rsidRPr="001C3EF5">
        <w:rPr>
          <w:rFonts w:cstheme="minorHAnsi"/>
          <w:b/>
          <w:iCs/>
          <w:color w:val="0070C0"/>
          <w:lang w:val="en-US"/>
        </w:rPr>
        <w:t>Anexa</w:t>
      </w:r>
      <w:proofErr w:type="spellEnd"/>
      <w:r w:rsidR="00CA34BA" w:rsidRPr="001C3EF5">
        <w:rPr>
          <w:rFonts w:cstheme="minorHAnsi"/>
          <w:b/>
          <w:iCs/>
          <w:color w:val="0070C0"/>
          <w:lang w:val="en-US"/>
        </w:rPr>
        <w:t xml:space="preserve"> </w:t>
      </w:r>
      <w:r w:rsidR="001E0852">
        <w:rPr>
          <w:rFonts w:cstheme="minorHAnsi"/>
          <w:b/>
          <w:iCs/>
          <w:color w:val="0070C0"/>
          <w:lang w:val="en-US"/>
        </w:rPr>
        <w:t>8</w:t>
      </w:r>
      <w:r w:rsidR="00CA34BA" w:rsidRPr="001C3EF5">
        <w:rPr>
          <w:rFonts w:cstheme="minorHAnsi"/>
          <w:b/>
          <w:iCs/>
          <w:color w:val="0070C0"/>
          <w:lang w:val="en-US"/>
        </w:rPr>
        <w:t xml:space="preserve"> la </w:t>
      </w:r>
      <w:proofErr w:type="spellStart"/>
      <w:r w:rsidR="00CA34BA" w:rsidRPr="001C3EF5">
        <w:rPr>
          <w:rFonts w:cstheme="minorHAnsi"/>
          <w:b/>
          <w:iCs/>
          <w:color w:val="0070C0"/>
          <w:lang w:val="en-US"/>
        </w:rPr>
        <w:t>prezenta</w:t>
      </w:r>
      <w:proofErr w:type="spellEnd"/>
      <w:r w:rsidR="00CA34BA" w:rsidRPr="001C3EF5">
        <w:rPr>
          <w:rFonts w:cstheme="minorHAnsi"/>
          <w:b/>
          <w:iCs/>
          <w:color w:val="0070C0"/>
          <w:lang w:val="en-US"/>
        </w:rPr>
        <w:t>.</w:t>
      </w:r>
      <w:r w:rsidR="00CA34BA" w:rsidRPr="001C3EF5">
        <w:rPr>
          <w:rFonts w:cstheme="minorHAnsi"/>
          <w:iCs/>
          <w:color w:val="0070C0"/>
          <w:lang w:val="en-US"/>
        </w:rPr>
        <w:t xml:space="preserve"> </w:t>
      </w:r>
      <w:r w:rsidR="00CA34BA" w:rsidRPr="001C3EF5">
        <w:rPr>
          <w:rFonts w:cstheme="minorHAnsi"/>
          <w:iCs/>
          <w:lang w:val="en-US"/>
        </w:rPr>
        <w:t xml:space="preserve">De </w:t>
      </w:r>
      <w:proofErr w:type="spellStart"/>
      <w:r w:rsidR="00CA34BA" w:rsidRPr="001C3EF5">
        <w:rPr>
          <w:rFonts w:cstheme="minorHAnsi"/>
          <w:iCs/>
          <w:lang w:val="en-US"/>
        </w:rPr>
        <w:t>asemenea</w:t>
      </w:r>
      <w:proofErr w:type="spellEnd"/>
      <w:r w:rsidR="00CA34BA" w:rsidRPr="001C3EF5">
        <w:rPr>
          <w:rFonts w:cstheme="minorHAnsi"/>
          <w:iCs/>
          <w:lang w:val="en-US"/>
        </w:rPr>
        <w:t xml:space="preserve">, a se </w:t>
      </w:r>
      <w:proofErr w:type="spellStart"/>
      <w:r w:rsidR="00CA34BA" w:rsidRPr="001C3EF5">
        <w:rPr>
          <w:rFonts w:cstheme="minorHAnsi"/>
          <w:iCs/>
          <w:lang w:val="en-US"/>
        </w:rPr>
        <w:t>vedea</w:t>
      </w:r>
      <w:proofErr w:type="spellEnd"/>
      <w:r w:rsidR="00CA34BA" w:rsidRPr="001C3EF5">
        <w:rPr>
          <w:rFonts w:cstheme="minorHAnsi"/>
          <w:iCs/>
          <w:lang w:val="en-US"/>
        </w:rPr>
        <w:t xml:space="preserve"> </w:t>
      </w:r>
      <w:proofErr w:type="spellStart"/>
      <w:r w:rsidR="00CA34BA" w:rsidRPr="001C3EF5">
        <w:rPr>
          <w:rFonts w:cstheme="minorHAnsi"/>
          <w:b/>
          <w:iCs/>
          <w:color w:val="0070C0"/>
          <w:lang w:val="en-US"/>
        </w:rPr>
        <w:t>capitolul</w:t>
      </w:r>
      <w:proofErr w:type="spellEnd"/>
      <w:r w:rsidR="00CA34BA" w:rsidRPr="001C3EF5">
        <w:rPr>
          <w:rFonts w:cstheme="minorHAnsi"/>
          <w:b/>
          <w:iCs/>
          <w:color w:val="0070C0"/>
          <w:lang w:val="en-US"/>
        </w:rPr>
        <w:t xml:space="preserve"> 11 la </w:t>
      </w:r>
      <w:proofErr w:type="spellStart"/>
      <w:r w:rsidR="00CA34BA" w:rsidRPr="001C3EF5">
        <w:rPr>
          <w:rFonts w:cstheme="minorHAnsi"/>
          <w:b/>
          <w:iCs/>
          <w:color w:val="0070C0"/>
          <w:lang w:val="en-US"/>
        </w:rPr>
        <w:t>prezentul</w:t>
      </w:r>
      <w:proofErr w:type="spellEnd"/>
      <w:r w:rsidR="00CA34BA" w:rsidRPr="001C3EF5">
        <w:rPr>
          <w:rFonts w:cstheme="minorHAnsi"/>
          <w:b/>
          <w:iCs/>
          <w:color w:val="0070C0"/>
          <w:lang w:val="en-US"/>
        </w:rPr>
        <w:t xml:space="preserve"> </w:t>
      </w:r>
      <w:proofErr w:type="spellStart"/>
      <w:r w:rsidR="00CA34BA" w:rsidRPr="001C3EF5">
        <w:rPr>
          <w:rFonts w:cstheme="minorHAnsi"/>
          <w:b/>
          <w:iCs/>
          <w:color w:val="0070C0"/>
          <w:lang w:val="en-US"/>
        </w:rPr>
        <w:t>ghid</w:t>
      </w:r>
      <w:proofErr w:type="spellEnd"/>
      <w:r w:rsidR="00CA34BA" w:rsidRPr="001C3EF5">
        <w:rPr>
          <w:rFonts w:cstheme="minorHAnsi"/>
          <w:b/>
          <w:iCs/>
          <w:color w:val="0070C0"/>
          <w:lang w:val="en-US"/>
        </w:rPr>
        <w:t>.</w:t>
      </w:r>
    </w:p>
    <w:p w14:paraId="707DA246" w14:textId="7580A2E5" w:rsidR="008E0F19" w:rsidRPr="001C3EF5" w:rsidRDefault="008E0F19" w:rsidP="0028498A">
      <w:pPr>
        <w:pStyle w:val="ListParagraph"/>
        <w:overflowPunct w:val="0"/>
        <w:autoSpaceDE w:val="0"/>
        <w:autoSpaceDN w:val="0"/>
        <w:adjustRightInd w:val="0"/>
        <w:spacing w:after="0" w:line="240" w:lineRule="auto"/>
        <w:ind w:left="0"/>
        <w:rPr>
          <w:rFonts w:cstheme="minorHAnsi"/>
        </w:rPr>
      </w:pPr>
    </w:p>
    <w:p w14:paraId="62F61D75" w14:textId="7F33D7D0" w:rsidR="0097582F" w:rsidRPr="001C3EF5" w:rsidRDefault="0097582F" w:rsidP="0028498A">
      <w:pPr>
        <w:pStyle w:val="ListParagraph"/>
        <w:overflowPunct w:val="0"/>
        <w:autoSpaceDE w:val="0"/>
        <w:autoSpaceDN w:val="0"/>
        <w:adjustRightInd w:val="0"/>
        <w:spacing w:after="0" w:line="240" w:lineRule="auto"/>
        <w:ind w:left="0"/>
        <w:rPr>
          <w:rFonts w:cstheme="minorHAnsi"/>
          <w:b/>
          <w:color w:val="FF0000"/>
        </w:rPr>
      </w:pPr>
      <w:r w:rsidRPr="001C3EF5">
        <w:rPr>
          <w:rFonts w:cstheme="minorHAnsi"/>
          <w:b/>
          <w:color w:val="FF0000"/>
        </w:rPr>
        <w:t>Atenție!</w:t>
      </w:r>
    </w:p>
    <w:p w14:paraId="1C33A9C4" w14:textId="0F7AF9FA" w:rsidR="0097582F" w:rsidRPr="001C3EF5" w:rsidRDefault="0097582F" w:rsidP="0028498A">
      <w:pPr>
        <w:pStyle w:val="ListParagraph"/>
        <w:overflowPunct w:val="0"/>
        <w:autoSpaceDE w:val="0"/>
        <w:autoSpaceDN w:val="0"/>
        <w:adjustRightInd w:val="0"/>
        <w:spacing w:after="0" w:line="240" w:lineRule="auto"/>
        <w:ind w:left="0"/>
        <w:rPr>
          <w:rFonts w:cstheme="minorHAnsi"/>
        </w:rPr>
      </w:pPr>
    </w:p>
    <w:p w14:paraId="7BD49939" w14:textId="7550C7F4" w:rsidR="0097582F" w:rsidRPr="00A64E0B" w:rsidRDefault="0097582F" w:rsidP="0097582F">
      <w:pPr>
        <w:pStyle w:val="ListParagraph"/>
        <w:overflowPunct w:val="0"/>
        <w:autoSpaceDE w:val="0"/>
        <w:autoSpaceDN w:val="0"/>
        <w:adjustRightInd w:val="0"/>
        <w:spacing w:after="0" w:line="240" w:lineRule="auto"/>
        <w:ind w:left="0"/>
        <w:jc w:val="both"/>
        <w:rPr>
          <w:rFonts w:cstheme="minorHAnsi"/>
        </w:rPr>
      </w:pPr>
      <w:r w:rsidRPr="001C3EF5">
        <w:rPr>
          <w:rFonts w:cstheme="minorHAnsi"/>
        </w:rPr>
        <w:t xml:space="preserve">Prevederile din </w:t>
      </w:r>
      <w:r w:rsidRPr="001C3EF5">
        <w:rPr>
          <w:rFonts w:cstheme="minorHAnsi"/>
          <w:b/>
          <w:color w:val="0070C0"/>
        </w:rPr>
        <w:t>capitolele 9-12 din cadrul prezentului ghid</w:t>
      </w:r>
      <w:r w:rsidRPr="001C3EF5">
        <w:rPr>
          <w:rFonts w:cstheme="minorHAnsi"/>
          <w:color w:val="0070C0"/>
        </w:rPr>
        <w:t xml:space="preserve"> </w:t>
      </w:r>
      <w:r w:rsidRPr="001C3EF5">
        <w:rPr>
          <w:rFonts w:cstheme="minorHAnsi"/>
        </w:rPr>
        <w:t>reprezintă o descrie pe scu</w:t>
      </w:r>
      <w:r w:rsidR="001E0852">
        <w:rPr>
          <w:rFonts w:cstheme="minorHAnsi"/>
        </w:rPr>
        <w:t>r</w:t>
      </w:r>
      <w:r w:rsidRPr="001C3EF5">
        <w:rPr>
          <w:rFonts w:cstheme="minorHAnsi"/>
        </w:rPr>
        <w:t>t a mecanismelor prevăzute de legislația în vigoare și respectiv contractul de finanțare. Ele se completează cu acestea și se recomandă solicitantului la finanțare să înțeleagă aceste aspecte înainte de a trasmite cererea de finanțare și/sau semna contractul de finanțare/actul adional, după caz</w:t>
      </w:r>
      <w:r w:rsidRPr="001E0852">
        <w:rPr>
          <w:rFonts w:cstheme="minorHAnsi"/>
        </w:rPr>
        <w:t>.</w:t>
      </w:r>
    </w:p>
    <w:p w14:paraId="6517BE94" w14:textId="7F6E7692" w:rsidR="00566CCA" w:rsidRPr="00A64E0B" w:rsidRDefault="00507036" w:rsidP="00D432D3">
      <w:pPr>
        <w:pStyle w:val="Heading1"/>
        <w:numPr>
          <w:ilvl w:val="0"/>
          <w:numId w:val="0"/>
        </w:numPr>
        <w:ind w:left="720"/>
      </w:pPr>
      <w:bookmarkStart w:id="233" w:name="_Toc141442870"/>
      <w:r w:rsidRPr="00A64E0B">
        <w:t xml:space="preserve">13. </w:t>
      </w:r>
      <w:r w:rsidR="00566CCA" w:rsidRPr="00A64E0B">
        <w:t>MODIFICAREA GHIDULUI SOLICITANTULUI</w:t>
      </w:r>
      <w:bookmarkEnd w:id="233"/>
      <w:r w:rsidR="00566CCA" w:rsidRPr="00A64E0B">
        <w:tab/>
      </w:r>
    </w:p>
    <w:p w14:paraId="5AF72E6C" w14:textId="0334602B" w:rsidR="00566CCA" w:rsidRPr="00A64E0B" w:rsidRDefault="00507036" w:rsidP="00E5096A">
      <w:pPr>
        <w:pStyle w:val="Heading2"/>
        <w:rPr>
          <w:i/>
        </w:rPr>
      </w:pPr>
      <w:bookmarkStart w:id="234" w:name="_Toc141442871"/>
      <w:r w:rsidRPr="00A64E0B">
        <w:t>13</w:t>
      </w:r>
      <w:r w:rsidR="00566CCA" w:rsidRPr="00A64E0B">
        <w:t>.1.</w:t>
      </w:r>
      <w:r w:rsidR="00566CCA" w:rsidRPr="00A64E0B">
        <w:tab/>
        <w:t>Aspectele care pot face obiectul modificărilor prevederilor ghidului solicitantului</w:t>
      </w:r>
      <w:bookmarkEnd w:id="234"/>
      <w:r w:rsidR="00566CCA" w:rsidRPr="00A64E0B">
        <w:rPr>
          <w:i/>
        </w:rPr>
        <w:tab/>
      </w:r>
    </w:p>
    <w:p w14:paraId="0503A4B3" w14:textId="585561A0" w:rsidR="003C37EB" w:rsidRPr="00A64E0B" w:rsidRDefault="003C37EB" w:rsidP="00383241">
      <w:pPr>
        <w:spacing w:after="0" w:line="240" w:lineRule="auto"/>
        <w:jc w:val="both"/>
        <w:rPr>
          <w:rFonts w:cstheme="minorHAnsi"/>
        </w:rPr>
      </w:pPr>
      <w:r w:rsidRPr="00A64E0B">
        <w:rPr>
          <w:rFonts w:cstheme="minorHAnsi"/>
        </w:rPr>
        <w:t xml:space="preserve">Aspectele prevăzute în cadrul prezentului Ghid se raportează la legislația în vigoare. Modificarea prevederilor legale în vigoare poate determina AM PDD să solicite documente suplimentare și/sau respectarea unor condiții suplimentare față de prevederile prezentului ghid, pentru conformarea cu modificările legislative intervenite. </w:t>
      </w:r>
    </w:p>
    <w:p w14:paraId="76EEE9C9" w14:textId="77777777" w:rsidR="00383241" w:rsidRPr="00A64E0B" w:rsidRDefault="00383241" w:rsidP="00383241">
      <w:pPr>
        <w:spacing w:after="0" w:line="240" w:lineRule="auto"/>
        <w:jc w:val="both"/>
        <w:rPr>
          <w:rFonts w:cstheme="minorHAnsi"/>
        </w:rPr>
      </w:pPr>
    </w:p>
    <w:p w14:paraId="77D22CF8" w14:textId="468BAE45" w:rsidR="003C37EB" w:rsidRPr="00A64E0B" w:rsidRDefault="003C37EB" w:rsidP="00383241">
      <w:pPr>
        <w:spacing w:after="0" w:line="240" w:lineRule="auto"/>
        <w:jc w:val="both"/>
        <w:rPr>
          <w:rFonts w:cstheme="minorHAnsi"/>
        </w:rPr>
      </w:pPr>
      <w:r w:rsidRPr="00A64E0B">
        <w:rPr>
          <w:rFonts w:cstheme="minorHAns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7A9566B" w14:textId="77777777" w:rsidR="00383241" w:rsidRPr="00A64E0B" w:rsidRDefault="00383241" w:rsidP="00383241">
      <w:pPr>
        <w:spacing w:after="0" w:line="240" w:lineRule="auto"/>
        <w:jc w:val="both"/>
        <w:rPr>
          <w:rFonts w:cstheme="minorHAnsi"/>
        </w:rPr>
      </w:pPr>
    </w:p>
    <w:p w14:paraId="551411A9" w14:textId="36654068" w:rsidR="003C37EB" w:rsidRPr="00A64E0B" w:rsidRDefault="003C37EB" w:rsidP="00383241">
      <w:pPr>
        <w:spacing w:after="0" w:line="240" w:lineRule="auto"/>
        <w:jc w:val="both"/>
        <w:rPr>
          <w:rFonts w:cstheme="minorHAnsi"/>
        </w:rPr>
      </w:pPr>
      <w:r w:rsidRPr="00A64E0B">
        <w:rPr>
          <w:rFonts w:cstheme="minorHAnsi"/>
        </w:rPr>
        <w:t>Identificarea unor aspecte ce pot îmbunătăți procesul de evaluare, selecție și contractare poate determina solicitări de documente suplimentare din partea AM PDD, solicitări la care potențialii beneficiari au obligația de a răspunde, în caz contrar cererea de finanțare putând fi respinsă din procesul de evaluare, selecție și contractare.</w:t>
      </w:r>
    </w:p>
    <w:p w14:paraId="6564A13B" w14:textId="77777777" w:rsidR="00383241" w:rsidRPr="00A64E0B" w:rsidRDefault="00383241" w:rsidP="00383241">
      <w:pPr>
        <w:spacing w:after="0" w:line="240" w:lineRule="auto"/>
        <w:jc w:val="both"/>
        <w:rPr>
          <w:rFonts w:cstheme="minorHAnsi"/>
        </w:rPr>
      </w:pPr>
    </w:p>
    <w:p w14:paraId="7DF672F5" w14:textId="42F09497" w:rsidR="003C37EB" w:rsidRPr="00A64E0B" w:rsidRDefault="003C37EB" w:rsidP="00383241">
      <w:pPr>
        <w:spacing w:after="0" w:line="240" w:lineRule="auto"/>
        <w:jc w:val="both"/>
        <w:rPr>
          <w:rFonts w:cstheme="minorHAnsi"/>
        </w:rPr>
      </w:pPr>
      <w:r w:rsidRPr="00A64E0B">
        <w:rPr>
          <w:rFonts w:cstheme="minorHAnsi"/>
        </w:rPr>
        <w:t>AM PDD se va asigura că va realiza toate demersurile necesare pentru respectarea principiului competițional în procesul de selecție a tuturor proiectelor depuse în cadrul fiecărui apel.</w:t>
      </w:r>
    </w:p>
    <w:p w14:paraId="10E46C8B" w14:textId="77777777" w:rsidR="00DF7B69" w:rsidRPr="00A64E0B" w:rsidRDefault="00DF7B69" w:rsidP="00566CCA">
      <w:pPr>
        <w:rPr>
          <w:rFonts w:cstheme="minorHAnsi"/>
          <w:i/>
        </w:rPr>
      </w:pPr>
    </w:p>
    <w:p w14:paraId="57BCCC56" w14:textId="75CF13A4" w:rsidR="00566CCA" w:rsidRPr="00A64E0B" w:rsidRDefault="00507036" w:rsidP="00E5096A">
      <w:pPr>
        <w:pStyle w:val="Heading2"/>
      </w:pPr>
      <w:bookmarkStart w:id="235" w:name="_Toc141442872"/>
      <w:r w:rsidRPr="00A64E0B">
        <w:t>13</w:t>
      </w:r>
      <w:r w:rsidR="00566CCA" w:rsidRPr="00A64E0B">
        <w:t>.2.</w:t>
      </w:r>
      <w:r w:rsidR="00566CCA" w:rsidRPr="00A64E0B">
        <w:tab/>
        <w:t>Condiții privind aplicarea modificărilor pentru cererile de finanțare aflate în procesul de selecție (condiții tranzitorii)</w:t>
      </w:r>
      <w:bookmarkEnd w:id="235"/>
      <w:r w:rsidR="00566CCA" w:rsidRPr="00A64E0B">
        <w:tab/>
      </w:r>
    </w:p>
    <w:p w14:paraId="355C68B5" w14:textId="77777777" w:rsidR="00383241" w:rsidRPr="00A64E0B" w:rsidRDefault="00383241" w:rsidP="003C37EB">
      <w:pPr>
        <w:jc w:val="both"/>
        <w:rPr>
          <w:rFonts w:cstheme="minorHAnsi"/>
        </w:rPr>
      </w:pPr>
    </w:p>
    <w:p w14:paraId="557C3F45" w14:textId="0D5EB3EB" w:rsidR="003C37EB" w:rsidRPr="00A64E0B" w:rsidRDefault="003C37EB" w:rsidP="003C37EB">
      <w:pPr>
        <w:jc w:val="both"/>
        <w:rPr>
          <w:rFonts w:cstheme="minorHAnsi"/>
        </w:rPr>
      </w:pPr>
      <w:r w:rsidRPr="00A64E0B">
        <w:rPr>
          <w:rFonts w:cstheme="minorHAnsi"/>
        </w:rPr>
        <w:t xml:space="preserve">Pentru aplicare celor menționate </w:t>
      </w:r>
      <w:r w:rsidRPr="00A64E0B">
        <w:rPr>
          <w:rFonts w:cstheme="minorHAnsi"/>
          <w:b/>
          <w:bCs/>
          <w:color w:val="0070C0"/>
        </w:rPr>
        <w:t xml:space="preserve">la secțiunea </w:t>
      </w:r>
      <w:r w:rsidR="00621143" w:rsidRPr="00A64E0B">
        <w:rPr>
          <w:rFonts w:cstheme="minorHAnsi"/>
          <w:b/>
          <w:bCs/>
          <w:color w:val="0070C0"/>
        </w:rPr>
        <w:t>13</w:t>
      </w:r>
      <w:r w:rsidRPr="00A64E0B">
        <w:rPr>
          <w:rFonts w:cstheme="minorHAnsi"/>
          <w:b/>
          <w:bCs/>
          <w:color w:val="0070C0"/>
        </w:rPr>
        <w:t>.1</w:t>
      </w:r>
      <w:r w:rsidRPr="00A64E0B">
        <w:rPr>
          <w:rFonts w:cstheme="minorHAnsi"/>
        </w:rPr>
        <w:t>, MIPE poate emite ordine de modificare/completare a prevederilor prezentului ghid, cu mențiunea că, în cadrul ordinelor de modificare/completare a ghidurilor, vor fi precizate  dispozițiile tranzitorii cu privire la proiectele aflate în procesul de evaluare, selecție și contractare.</w:t>
      </w:r>
    </w:p>
    <w:p w14:paraId="1A9429F0" w14:textId="77777777" w:rsidR="003C37EB" w:rsidRPr="00A64E0B" w:rsidRDefault="003C37EB" w:rsidP="003C37EB">
      <w:pPr>
        <w:jc w:val="both"/>
        <w:rPr>
          <w:rFonts w:cstheme="minorHAnsi"/>
        </w:rPr>
      </w:pPr>
      <w:r w:rsidRPr="00A64E0B">
        <w:rPr>
          <w:rFonts w:cstheme="minorHAnsi"/>
        </w:rPr>
        <w:t>AM PDD poate emite clarificări/interpretări a prevederilor prezentului ghid, cu condiția ca acestea să nu modifice/să completeze prevederile prezentului ghid.</w:t>
      </w:r>
    </w:p>
    <w:p w14:paraId="411996EE" w14:textId="77777777" w:rsidR="003C37EB" w:rsidRPr="00A64E0B" w:rsidRDefault="003C37EB" w:rsidP="003C37EB">
      <w:pPr>
        <w:jc w:val="both"/>
        <w:rPr>
          <w:rFonts w:cstheme="minorHAnsi"/>
        </w:rPr>
      </w:pPr>
      <w:r w:rsidRPr="00A64E0B">
        <w:rPr>
          <w:rFonts w:cstheme="minorHAnsi"/>
        </w:rPr>
        <w:t>În funcție de modificările intervenite, AM PDD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00F7D6B0" w14:textId="70A24885" w:rsidR="00566CCA" w:rsidRPr="00A64E0B" w:rsidRDefault="00507036" w:rsidP="00A537DB">
      <w:pPr>
        <w:pStyle w:val="Heading1"/>
        <w:numPr>
          <w:ilvl w:val="0"/>
          <w:numId w:val="0"/>
        </w:numPr>
        <w:ind w:left="720" w:hanging="360"/>
      </w:pPr>
      <w:bookmarkStart w:id="236" w:name="_Toc141442873"/>
      <w:bookmarkEnd w:id="218"/>
      <w:r w:rsidRPr="00A64E0B">
        <w:lastRenderedPageBreak/>
        <w:t>14</w:t>
      </w:r>
      <w:r w:rsidR="00566CCA" w:rsidRPr="00A64E0B">
        <w:t>.</w:t>
      </w:r>
      <w:r w:rsidR="00566CCA" w:rsidRPr="00A64E0B">
        <w:tab/>
        <w:t>ANEXE</w:t>
      </w:r>
      <w:bookmarkEnd w:id="236"/>
      <w:r w:rsidR="00566CCA" w:rsidRPr="00A64E0B">
        <w:tab/>
      </w:r>
    </w:p>
    <w:p w14:paraId="073D9CE8" w14:textId="382497D7" w:rsidR="006907AC" w:rsidRPr="00A64E0B" w:rsidRDefault="006907AC" w:rsidP="006E2648">
      <w:pPr>
        <w:spacing w:after="0" w:line="240" w:lineRule="auto"/>
        <w:rPr>
          <w:rFonts w:cstheme="minorHAnsi"/>
          <w:i/>
        </w:rPr>
      </w:pPr>
    </w:p>
    <w:p w14:paraId="1EB6ADBC" w14:textId="2CF89CFF" w:rsidR="00074D0E" w:rsidRPr="0097582F" w:rsidRDefault="00074D0E" w:rsidP="006E2648">
      <w:pPr>
        <w:spacing w:after="0" w:line="240" w:lineRule="auto"/>
        <w:rPr>
          <w:rFonts w:cstheme="minorHAnsi"/>
          <w:i/>
          <w:color w:val="0070C0"/>
        </w:rPr>
      </w:pPr>
      <w:r w:rsidRPr="0097582F">
        <w:rPr>
          <w:rFonts w:cstheme="minorHAnsi"/>
          <w:i/>
          <w:color w:val="0070C0"/>
        </w:rPr>
        <w:t xml:space="preserve">Anexa 1 – Lista de beneficiari și de proiecte </w:t>
      </w:r>
      <w:r w:rsidR="00D81A52">
        <w:rPr>
          <w:rFonts w:cstheme="minorHAnsi"/>
          <w:i/>
          <w:color w:val="0070C0"/>
        </w:rPr>
        <w:t>contractate în baza</w:t>
      </w:r>
      <w:r w:rsidRPr="0097582F">
        <w:rPr>
          <w:rFonts w:cstheme="minorHAnsi"/>
          <w:i/>
          <w:color w:val="0070C0"/>
        </w:rPr>
        <w:t xml:space="preserve"> art I din OUG 109/2022</w:t>
      </w:r>
    </w:p>
    <w:p w14:paraId="727D26C5" w14:textId="6E22AFF3" w:rsidR="004765D7" w:rsidRPr="000779EB" w:rsidRDefault="004765D7" w:rsidP="006E2648">
      <w:pPr>
        <w:spacing w:after="0" w:line="240" w:lineRule="auto"/>
        <w:rPr>
          <w:rFonts w:cstheme="minorHAnsi"/>
          <w:i/>
          <w:color w:val="0070C0"/>
          <w:lang w:val="en-US"/>
        </w:rPr>
      </w:pPr>
      <w:r w:rsidRPr="0097582F">
        <w:rPr>
          <w:rFonts w:cstheme="minorHAnsi"/>
          <w:i/>
          <w:color w:val="0070C0"/>
        </w:rPr>
        <w:t>Anexa 2 – Model cerere de finanțare</w:t>
      </w:r>
      <w:r w:rsidR="000779EB">
        <w:rPr>
          <w:rFonts w:cstheme="minorHAnsi"/>
          <w:i/>
          <w:color w:val="0070C0"/>
        </w:rPr>
        <w:t xml:space="preserve"> </w:t>
      </w:r>
      <w:proofErr w:type="spellStart"/>
      <w:r w:rsidR="000779EB">
        <w:rPr>
          <w:rFonts w:cstheme="minorHAnsi"/>
          <w:i/>
          <w:color w:val="0070C0"/>
          <w:lang w:val="en-US"/>
        </w:rPr>
        <w:t>și</w:t>
      </w:r>
      <w:proofErr w:type="spellEnd"/>
      <w:r w:rsidR="000779EB">
        <w:rPr>
          <w:rFonts w:cstheme="minorHAnsi"/>
          <w:i/>
          <w:color w:val="0070C0"/>
          <w:lang w:val="en-US"/>
        </w:rPr>
        <w:t xml:space="preserve"> </w:t>
      </w:r>
      <w:proofErr w:type="spellStart"/>
      <w:r w:rsidR="000779EB">
        <w:rPr>
          <w:rFonts w:cstheme="minorHAnsi"/>
          <w:i/>
          <w:color w:val="0070C0"/>
          <w:lang w:val="en-US"/>
        </w:rPr>
        <w:t>instrucțiuni</w:t>
      </w:r>
      <w:proofErr w:type="spellEnd"/>
      <w:r w:rsidR="000779EB">
        <w:rPr>
          <w:rFonts w:cstheme="minorHAnsi"/>
          <w:i/>
          <w:color w:val="0070C0"/>
          <w:lang w:val="en-US"/>
        </w:rPr>
        <w:t xml:space="preserve"> de </w:t>
      </w:r>
      <w:proofErr w:type="spellStart"/>
      <w:r w:rsidR="000779EB">
        <w:rPr>
          <w:rFonts w:cstheme="minorHAnsi"/>
          <w:i/>
          <w:color w:val="0070C0"/>
          <w:lang w:val="en-US"/>
        </w:rPr>
        <w:t>completare</w:t>
      </w:r>
      <w:proofErr w:type="spellEnd"/>
    </w:p>
    <w:p w14:paraId="79115DA2" w14:textId="3AB2B4C4" w:rsidR="004765D7" w:rsidRPr="00A64E0B" w:rsidRDefault="004765D7" w:rsidP="00BD74DC">
      <w:pPr>
        <w:spacing w:after="0" w:line="240" w:lineRule="auto"/>
        <w:ind w:left="1134" w:hanging="425"/>
        <w:rPr>
          <w:rFonts w:cstheme="minorHAnsi"/>
          <w:iCs/>
        </w:rPr>
      </w:pPr>
      <w:r w:rsidRPr="00A64E0B">
        <w:rPr>
          <w:rFonts w:cstheme="minorHAnsi"/>
          <w:iCs/>
        </w:rPr>
        <w:t>2.1</w:t>
      </w:r>
      <w:r w:rsidR="00206361" w:rsidRPr="00A64E0B">
        <w:rPr>
          <w:rFonts w:cstheme="minorHAnsi"/>
          <w:iCs/>
        </w:rPr>
        <w:t xml:space="preserve"> –Bugetul cererii finanțare</w:t>
      </w:r>
    </w:p>
    <w:p w14:paraId="7B135643" w14:textId="1F59C776" w:rsidR="004765D7" w:rsidRPr="00250D74" w:rsidRDefault="00D25430" w:rsidP="00ED6415">
      <w:pPr>
        <w:pStyle w:val="ListParagraph"/>
        <w:numPr>
          <w:ilvl w:val="1"/>
          <w:numId w:val="39"/>
        </w:numPr>
        <w:spacing w:after="0" w:line="240" w:lineRule="auto"/>
        <w:rPr>
          <w:rFonts w:cstheme="minorHAnsi"/>
          <w:iCs/>
        </w:rPr>
      </w:pPr>
      <w:r w:rsidRPr="00250D74">
        <w:rPr>
          <w:rFonts w:cstheme="minorHAnsi"/>
          <w:iCs/>
        </w:rPr>
        <w:t xml:space="preserve">- </w:t>
      </w:r>
      <w:r w:rsidR="00206361" w:rsidRPr="00250D74">
        <w:rPr>
          <w:rFonts w:cstheme="minorHAnsi"/>
          <w:iCs/>
        </w:rPr>
        <w:t>Matricea de corelare a bugetului cererii de finanț</w:t>
      </w:r>
      <w:r w:rsidR="00444B08" w:rsidRPr="00250D74">
        <w:rPr>
          <w:rFonts w:cstheme="minorHAnsi"/>
          <w:iCs/>
        </w:rPr>
        <w:t>a</w:t>
      </w:r>
      <w:r w:rsidR="00206361" w:rsidRPr="00250D74">
        <w:rPr>
          <w:rFonts w:cstheme="minorHAnsi"/>
          <w:iCs/>
        </w:rPr>
        <w:t>re cu devizul întocmit conform HG 907/</w:t>
      </w:r>
      <w:r w:rsidRPr="00250D74">
        <w:rPr>
          <w:rFonts w:cstheme="minorHAnsi"/>
          <w:iCs/>
        </w:rPr>
        <w:t>2016</w:t>
      </w:r>
    </w:p>
    <w:p w14:paraId="3B315327" w14:textId="77777777" w:rsidR="00250D74" w:rsidRDefault="00D25430" w:rsidP="00250D74">
      <w:pPr>
        <w:pStyle w:val="ListParagraph"/>
        <w:numPr>
          <w:ilvl w:val="1"/>
          <w:numId w:val="39"/>
        </w:numPr>
        <w:spacing w:after="0" w:line="240" w:lineRule="auto"/>
        <w:ind w:left="1134" w:hanging="425"/>
        <w:rPr>
          <w:rFonts w:cstheme="minorHAnsi"/>
          <w:iCs/>
        </w:rPr>
      </w:pPr>
      <w:r w:rsidRPr="00A64E0B">
        <w:rPr>
          <w:rFonts w:cstheme="minorHAnsi"/>
          <w:iCs/>
        </w:rPr>
        <w:t>– Declarația unică</w:t>
      </w:r>
    </w:p>
    <w:p w14:paraId="70BAF62B" w14:textId="6D4640D0" w:rsidR="00250D74" w:rsidRPr="00250D74" w:rsidRDefault="00250D74" w:rsidP="00ED6415">
      <w:pPr>
        <w:pStyle w:val="ListParagraph"/>
        <w:numPr>
          <w:ilvl w:val="1"/>
          <w:numId w:val="39"/>
        </w:numPr>
        <w:spacing w:after="0" w:line="240" w:lineRule="auto"/>
        <w:ind w:left="1134" w:hanging="425"/>
        <w:rPr>
          <w:rFonts w:cstheme="minorHAnsi"/>
          <w:iCs/>
        </w:rPr>
      </w:pPr>
      <w:r w:rsidRPr="00250D74">
        <w:rPr>
          <w:rFonts w:cstheme="minorHAnsi"/>
          <w:iCs/>
        </w:rPr>
        <w:t>- Tabel centralizator cu lista aglomerărilor peste 2000 de locuitori echivalenți asociate proiectului.</w:t>
      </w:r>
    </w:p>
    <w:p w14:paraId="36F6A81C" w14:textId="0E0A8941" w:rsidR="001028DC" w:rsidRPr="00A64E0B" w:rsidRDefault="00AB66AA" w:rsidP="00C5068A">
      <w:pPr>
        <w:pStyle w:val="ListParagraph"/>
        <w:numPr>
          <w:ilvl w:val="1"/>
          <w:numId w:val="39"/>
        </w:numPr>
        <w:spacing w:after="0" w:line="240" w:lineRule="auto"/>
        <w:ind w:left="1134" w:hanging="425"/>
        <w:rPr>
          <w:rFonts w:cstheme="minorHAnsi"/>
          <w:iCs/>
        </w:rPr>
      </w:pPr>
      <w:r w:rsidRPr="00A64E0B">
        <w:rPr>
          <w:rFonts w:cstheme="minorHAnsi"/>
          <w:iCs/>
        </w:rPr>
        <w:t>– Declarația</w:t>
      </w:r>
      <w:r w:rsidR="001028DC" w:rsidRPr="00A64E0B">
        <w:rPr>
          <w:rFonts w:cstheme="minorHAnsi"/>
          <w:iCs/>
        </w:rPr>
        <w:t xml:space="preserve"> DNSH</w:t>
      </w:r>
      <w:r w:rsidRPr="00A64E0B">
        <w:rPr>
          <w:rFonts w:cstheme="minorHAnsi"/>
          <w:iCs/>
        </w:rPr>
        <w:t xml:space="preserve"> și lista de verificare aferentă</w:t>
      </w:r>
    </w:p>
    <w:p w14:paraId="1A1B738D" w14:textId="22694090" w:rsidR="00BD74DC" w:rsidRPr="00A64E0B" w:rsidRDefault="00C75F1E" w:rsidP="00C5068A">
      <w:pPr>
        <w:pStyle w:val="ListParagraph"/>
        <w:numPr>
          <w:ilvl w:val="1"/>
          <w:numId w:val="39"/>
        </w:numPr>
        <w:spacing w:after="0" w:line="240" w:lineRule="auto"/>
        <w:ind w:left="1134" w:hanging="425"/>
        <w:rPr>
          <w:rFonts w:cstheme="minorHAnsi"/>
          <w:iCs/>
        </w:rPr>
      </w:pPr>
      <w:r w:rsidRPr="00A64E0B">
        <w:rPr>
          <w:rFonts w:cstheme="minorHAnsi"/>
          <w:iCs/>
        </w:rPr>
        <w:t xml:space="preserve">- </w:t>
      </w:r>
      <w:r w:rsidR="001028DC" w:rsidRPr="00A64E0B">
        <w:rPr>
          <w:rFonts w:cstheme="minorHAnsi"/>
          <w:iCs/>
        </w:rPr>
        <w:t xml:space="preserve">Declarație privind eligibilitatea TVA, dacă este cazul </w:t>
      </w:r>
    </w:p>
    <w:p w14:paraId="7702470A" w14:textId="2D00351E" w:rsidR="00BD74DC" w:rsidRPr="00A64E0B" w:rsidRDefault="009D31C8" w:rsidP="00C5068A">
      <w:pPr>
        <w:pStyle w:val="ListParagraph"/>
        <w:numPr>
          <w:ilvl w:val="1"/>
          <w:numId w:val="39"/>
        </w:numPr>
        <w:spacing w:after="0" w:line="240" w:lineRule="auto"/>
        <w:ind w:left="1134" w:hanging="425"/>
        <w:rPr>
          <w:rFonts w:cstheme="minorHAnsi"/>
          <w:iCs/>
        </w:rPr>
      </w:pPr>
      <w:r w:rsidRPr="00A64E0B">
        <w:rPr>
          <w:rFonts w:cstheme="minorHAnsi"/>
          <w:iCs/>
        </w:rPr>
        <w:t>-Declaratie privind activitățile desfășurate, grafice și alte planuri, inclusiv p</w:t>
      </w:r>
      <w:r w:rsidR="00BD74DC" w:rsidRPr="00A64E0B">
        <w:rPr>
          <w:rFonts w:cstheme="minorHAnsi"/>
          <w:iCs/>
        </w:rPr>
        <w:t>lanul de informare și publicitate</w:t>
      </w:r>
    </w:p>
    <w:p w14:paraId="70186497" w14:textId="01094508" w:rsidR="00E03A06" w:rsidRDefault="00CC7C91" w:rsidP="00C5068A">
      <w:pPr>
        <w:pStyle w:val="ListParagraph"/>
        <w:numPr>
          <w:ilvl w:val="1"/>
          <w:numId w:val="39"/>
        </w:numPr>
        <w:spacing w:after="0" w:line="240" w:lineRule="auto"/>
        <w:ind w:left="1134" w:hanging="425"/>
        <w:rPr>
          <w:rFonts w:cstheme="minorHAnsi"/>
          <w:iCs/>
        </w:rPr>
      </w:pPr>
      <w:r>
        <w:rPr>
          <w:rFonts w:cstheme="minorHAnsi"/>
          <w:iCs/>
        </w:rPr>
        <w:t xml:space="preserve"> </w:t>
      </w:r>
      <w:r w:rsidR="00307330">
        <w:rPr>
          <w:rFonts w:cstheme="minorHAnsi"/>
          <w:iCs/>
        </w:rPr>
        <w:t xml:space="preserve">- </w:t>
      </w:r>
      <w:r w:rsidR="000C0EB4">
        <w:rPr>
          <w:rFonts w:cstheme="minorHAnsi"/>
          <w:iCs/>
        </w:rPr>
        <w:t xml:space="preserve"> Planul de monitorizare a</w:t>
      </w:r>
      <w:r w:rsidR="00747980" w:rsidRPr="00A64E0B">
        <w:rPr>
          <w:rFonts w:cstheme="minorHAnsi"/>
          <w:iCs/>
        </w:rPr>
        <w:t xml:space="preserve"> proiectului</w:t>
      </w:r>
    </w:p>
    <w:p w14:paraId="01D2FE14" w14:textId="20617DEE" w:rsidR="00E27196" w:rsidRPr="00250D74" w:rsidRDefault="00CC7C91" w:rsidP="00250D74">
      <w:pPr>
        <w:pStyle w:val="ListParagraph"/>
        <w:numPr>
          <w:ilvl w:val="1"/>
          <w:numId w:val="39"/>
        </w:numPr>
        <w:spacing w:after="0" w:line="240" w:lineRule="auto"/>
        <w:ind w:left="1134" w:hanging="425"/>
        <w:rPr>
          <w:rFonts w:cstheme="minorHAnsi"/>
          <w:iCs/>
        </w:rPr>
      </w:pPr>
      <w:r w:rsidRPr="00250D74">
        <w:rPr>
          <w:rFonts w:cstheme="minorHAnsi"/>
          <w:iCs/>
        </w:rPr>
        <w:t xml:space="preserve">- </w:t>
      </w:r>
      <w:bookmarkStart w:id="237" w:name="_Hlk135215161"/>
      <w:r w:rsidRPr="00250D74">
        <w:rPr>
          <w:rFonts w:cstheme="minorHAnsi"/>
        </w:rPr>
        <w:t xml:space="preserve"> </w:t>
      </w:r>
      <w:r w:rsidR="00602571" w:rsidRPr="00602571">
        <w:rPr>
          <w:rFonts w:cstheme="minorHAnsi"/>
        </w:rPr>
        <w:t>Declarație de angajament</w:t>
      </w:r>
    </w:p>
    <w:bookmarkEnd w:id="237"/>
    <w:p w14:paraId="130D06E5" w14:textId="103C0DCF" w:rsidR="004765D7" w:rsidRPr="00A64E0B" w:rsidRDefault="004765D7" w:rsidP="006E2648">
      <w:pPr>
        <w:spacing w:after="0" w:line="240" w:lineRule="auto"/>
        <w:rPr>
          <w:rFonts w:cstheme="minorHAnsi"/>
          <w:i/>
        </w:rPr>
      </w:pPr>
      <w:r w:rsidRPr="0097582F">
        <w:rPr>
          <w:rFonts w:cstheme="minorHAnsi"/>
          <w:i/>
          <w:color w:val="0070C0"/>
        </w:rPr>
        <w:t>Anexa 3 - Grila de verificare</w:t>
      </w:r>
      <w:r w:rsidR="00FD0147" w:rsidRPr="0097582F">
        <w:rPr>
          <w:rFonts w:cstheme="minorHAnsi"/>
          <w:i/>
          <w:color w:val="0070C0"/>
        </w:rPr>
        <w:t xml:space="preserve"> a conformității administrative și eligibilității pentru fiecare apel în parte</w:t>
      </w:r>
    </w:p>
    <w:p w14:paraId="6AEA889A" w14:textId="0AC5FADA" w:rsidR="0038281D" w:rsidRPr="00A64E0B" w:rsidRDefault="0038281D" w:rsidP="0038281D">
      <w:pPr>
        <w:spacing w:after="0" w:line="240" w:lineRule="auto"/>
        <w:ind w:left="851"/>
        <w:rPr>
          <w:rFonts w:cstheme="minorHAnsi"/>
          <w:iCs/>
        </w:rPr>
      </w:pPr>
      <w:r w:rsidRPr="00A64E0B">
        <w:rPr>
          <w:rFonts w:cstheme="minorHAnsi"/>
          <w:i/>
        </w:rPr>
        <w:t xml:space="preserve">3.1 - </w:t>
      </w:r>
      <w:r w:rsidRPr="00A64E0B">
        <w:rPr>
          <w:rFonts w:cstheme="minorHAnsi"/>
          <w:iCs/>
        </w:rPr>
        <w:t>Lista de verificare preliminară a documentelor anexate la cererea de finanțare</w:t>
      </w:r>
    </w:p>
    <w:p w14:paraId="0B762549" w14:textId="5E1BA7CA" w:rsidR="0038281D" w:rsidRPr="00A64E0B" w:rsidRDefault="0038281D" w:rsidP="0038281D">
      <w:pPr>
        <w:spacing w:after="0" w:line="240" w:lineRule="auto"/>
        <w:ind w:left="851"/>
        <w:rPr>
          <w:rFonts w:cstheme="minorHAnsi"/>
          <w:iCs/>
        </w:rPr>
      </w:pPr>
      <w:r w:rsidRPr="00A64E0B">
        <w:rPr>
          <w:rFonts w:cstheme="minorHAnsi"/>
          <w:iCs/>
        </w:rPr>
        <w:t xml:space="preserve">3.2 - Grila de verificare a conformității administrative și eligibilității </w:t>
      </w:r>
    </w:p>
    <w:p w14:paraId="2F7E160C" w14:textId="6600E38C" w:rsidR="004765D7" w:rsidRPr="001C3EF5" w:rsidRDefault="004765D7" w:rsidP="006E2648">
      <w:pPr>
        <w:spacing w:after="0" w:line="240" w:lineRule="auto"/>
        <w:rPr>
          <w:rFonts w:cstheme="minorHAnsi"/>
          <w:i/>
          <w:iCs/>
          <w:color w:val="0070C0"/>
        </w:rPr>
      </w:pPr>
      <w:r w:rsidRPr="001C3EF5">
        <w:rPr>
          <w:rFonts w:cstheme="minorHAnsi"/>
          <w:i/>
          <w:iCs/>
          <w:color w:val="0070C0"/>
        </w:rPr>
        <w:t>Anexa 4 - Grila de evaluare tehnică și financiară</w:t>
      </w:r>
      <w:r w:rsidR="00FD0147" w:rsidRPr="001C3EF5">
        <w:rPr>
          <w:rFonts w:cstheme="minorHAnsi"/>
          <w:i/>
          <w:iCs/>
          <w:color w:val="0070C0"/>
        </w:rPr>
        <w:t xml:space="preserve"> </w:t>
      </w:r>
    </w:p>
    <w:p w14:paraId="47C65FED" w14:textId="71D9373B" w:rsidR="004765D7" w:rsidRPr="001C3EF5" w:rsidRDefault="004765D7" w:rsidP="006E2648">
      <w:pPr>
        <w:spacing w:after="0" w:line="240" w:lineRule="auto"/>
        <w:rPr>
          <w:rFonts w:cstheme="minorHAnsi"/>
          <w:i/>
          <w:iCs/>
          <w:color w:val="0070C0"/>
        </w:rPr>
      </w:pPr>
      <w:r w:rsidRPr="001C3EF5">
        <w:rPr>
          <w:rFonts w:cstheme="minorHAnsi"/>
          <w:i/>
          <w:iCs/>
          <w:color w:val="0070C0"/>
        </w:rPr>
        <w:t xml:space="preserve">Anexa 5 </w:t>
      </w:r>
      <w:r w:rsidR="00557D1C" w:rsidRPr="001C3EF5">
        <w:rPr>
          <w:rFonts w:cstheme="minorHAnsi"/>
          <w:i/>
          <w:iCs/>
          <w:color w:val="0070C0"/>
        </w:rPr>
        <w:t xml:space="preserve"> -Categorii de cheltuieli eligibile/ne-eligibile</w:t>
      </w:r>
      <w:r w:rsidR="005954AC" w:rsidRPr="001C3EF5">
        <w:rPr>
          <w:rFonts w:cstheme="minorHAnsi"/>
          <w:i/>
          <w:iCs/>
          <w:color w:val="0070C0"/>
        </w:rPr>
        <w:t xml:space="preserve"> pentru fiecare apel în parte</w:t>
      </w:r>
    </w:p>
    <w:p w14:paraId="28FE5539" w14:textId="7C6F96CA" w:rsidR="000A68B0" w:rsidRPr="001C3EF5" w:rsidRDefault="005954AC" w:rsidP="006E2648">
      <w:pPr>
        <w:spacing w:after="0" w:line="240" w:lineRule="auto"/>
        <w:rPr>
          <w:rFonts w:cstheme="minorHAnsi"/>
          <w:i/>
          <w:iCs/>
          <w:color w:val="0070C0"/>
        </w:rPr>
      </w:pPr>
      <w:r w:rsidRPr="001C3EF5">
        <w:rPr>
          <w:rFonts w:cstheme="minorHAnsi"/>
          <w:i/>
          <w:iCs/>
          <w:color w:val="0070C0"/>
        </w:rPr>
        <w:t xml:space="preserve">Anexa 6 – </w:t>
      </w:r>
      <w:r w:rsidR="000A68B0" w:rsidRPr="001C3EF5">
        <w:rPr>
          <w:rFonts w:cstheme="minorHAnsi"/>
          <w:i/>
          <w:iCs/>
          <w:color w:val="0070C0"/>
        </w:rPr>
        <w:t>Metodologia privind imunizarea la schimbările climatice și grila de analiza</w:t>
      </w:r>
    </w:p>
    <w:p w14:paraId="20B63E92" w14:textId="7B7FC3A0" w:rsidR="00D7273B" w:rsidRPr="001C3EF5" w:rsidRDefault="00880458" w:rsidP="00D7273B">
      <w:pPr>
        <w:spacing w:after="0" w:line="240" w:lineRule="auto"/>
        <w:jc w:val="both"/>
        <w:rPr>
          <w:rFonts w:cstheme="minorHAnsi"/>
          <w:i/>
          <w:iCs/>
          <w:color w:val="0070C0"/>
        </w:rPr>
      </w:pPr>
      <w:bookmarkStart w:id="238" w:name="_Hlk134545385"/>
      <w:r w:rsidRPr="001C3EF5">
        <w:rPr>
          <w:rFonts w:cstheme="minorHAnsi"/>
          <w:i/>
          <w:iCs/>
          <w:color w:val="0070C0"/>
        </w:rPr>
        <w:t xml:space="preserve">Anexa </w:t>
      </w:r>
      <w:r w:rsidR="00250D74">
        <w:rPr>
          <w:rFonts w:cstheme="minorHAnsi"/>
          <w:i/>
          <w:iCs/>
          <w:color w:val="0070C0"/>
        </w:rPr>
        <w:t>7</w:t>
      </w:r>
      <w:r w:rsidR="00FA6785">
        <w:rPr>
          <w:rFonts w:cstheme="minorHAnsi"/>
          <w:i/>
          <w:iCs/>
          <w:color w:val="0070C0"/>
        </w:rPr>
        <w:t xml:space="preserve"> -</w:t>
      </w:r>
      <w:r w:rsidRPr="001C3EF5">
        <w:rPr>
          <w:rFonts w:cstheme="minorHAnsi"/>
          <w:i/>
          <w:iCs/>
          <w:color w:val="0070C0"/>
        </w:rPr>
        <w:t xml:space="preserve"> Model Raport de vizita la fata locului conform ordin</w:t>
      </w:r>
      <w:r w:rsidR="00D7273B" w:rsidRPr="001C3EF5">
        <w:rPr>
          <w:rFonts w:cstheme="minorHAnsi"/>
          <w:i/>
          <w:iCs/>
          <w:color w:val="0070C0"/>
        </w:rPr>
        <w:t xml:space="preserve"> MIPE nr . 1777/2023.</w:t>
      </w:r>
    </w:p>
    <w:p w14:paraId="34C465CE" w14:textId="6F80D0E0" w:rsidR="00880458" w:rsidRPr="001C3EF5" w:rsidRDefault="00880458" w:rsidP="006E2648">
      <w:pPr>
        <w:spacing w:after="0" w:line="240" w:lineRule="auto"/>
        <w:rPr>
          <w:rFonts w:cstheme="minorHAnsi"/>
          <w:i/>
          <w:iCs/>
          <w:color w:val="0070C0"/>
        </w:rPr>
      </w:pPr>
      <w:r w:rsidRPr="001C3EF5">
        <w:rPr>
          <w:rFonts w:cstheme="minorHAnsi"/>
          <w:i/>
          <w:iCs/>
          <w:color w:val="0070C0"/>
        </w:rPr>
        <w:t xml:space="preserve">Anexa </w:t>
      </w:r>
      <w:r w:rsidR="00250D74">
        <w:rPr>
          <w:rFonts w:cstheme="minorHAnsi"/>
          <w:i/>
          <w:iCs/>
          <w:color w:val="0070C0"/>
        </w:rPr>
        <w:t>8</w:t>
      </w:r>
      <w:r w:rsidRPr="001C3EF5">
        <w:rPr>
          <w:rFonts w:cstheme="minorHAnsi"/>
          <w:i/>
          <w:iCs/>
          <w:color w:val="0070C0"/>
        </w:rPr>
        <w:t xml:space="preserve"> </w:t>
      </w:r>
      <w:r w:rsidR="00FA6785">
        <w:rPr>
          <w:rFonts w:cstheme="minorHAnsi"/>
          <w:i/>
          <w:iCs/>
          <w:color w:val="0070C0"/>
        </w:rPr>
        <w:t xml:space="preserve">- </w:t>
      </w:r>
      <w:r w:rsidRPr="001C3EF5">
        <w:rPr>
          <w:rFonts w:cstheme="minorHAnsi"/>
          <w:i/>
          <w:iCs/>
          <w:color w:val="0070C0"/>
        </w:rPr>
        <w:t xml:space="preserve">Model Raport de progres conform ordin </w:t>
      </w:r>
      <w:r w:rsidR="00D7273B" w:rsidRPr="001C3EF5">
        <w:rPr>
          <w:rFonts w:cstheme="minorHAnsi"/>
          <w:i/>
          <w:iCs/>
          <w:color w:val="0070C0"/>
        </w:rPr>
        <w:t>MIPE nr . 1777/2023.</w:t>
      </w:r>
    </w:p>
    <w:bookmarkEnd w:id="238"/>
    <w:p w14:paraId="348F1B82" w14:textId="731E5396" w:rsidR="001E00F8" w:rsidRPr="001C3EF5" w:rsidRDefault="001E00F8" w:rsidP="006E2648">
      <w:pPr>
        <w:spacing w:after="0" w:line="240" w:lineRule="auto"/>
        <w:rPr>
          <w:rFonts w:cstheme="minorHAnsi"/>
          <w:i/>
          <w:iCs/>
          <w:color w:val="0070C0"/>
        </w:rPr>
      </w:pPr>
      <w:r w:rsidRPr="001C3EF5">
        <w:rPr>
          <w:rFonts w:cstheme="minorHAnsi"/>
          <w:i/>
          <w:iCs/>
          <w:color w:val="0070C0"/>
        </w:rPr>
        <w:t xml:space="preserve">Anexa </w:t>
      </w:r>
      <w:r w:rsidR="00250D74">
        <w:rPr>
          <w:rFonts w:cstheme="minorHAnsi"/>
          <w:i/>
          <w:iCs/>
          <w:color w:val="0070C0"/>
        </w:rPr>
        <w:t>9</w:t>
      </w:r>
      <w:r w:rsidR="00FA6785">
        <w:rPr>
          <w:rFonts w:cstheme="minorHAnsi"/>
          <w:i/>
          <w:iCs/>
          <w:color w:val="0070C0"/>
        </w:rPr>
        <w:t xml:space="preserve"> -</w:t>
      </w:r>
      <w:r w:rsidRPr="001C3EF5">
        <w:rPr>
          <w:rFonts w:cstheme="minorHAnsi"/>
          <w:i/>
          <w:iCs/>
          <w:color w:val="0070C0"/>
        </w:rPr>
        <w:t xml:space="preserve"> Metodologia pentru determinarea pierderilor in sistemul de alimentare cu apă </w:t>
      </w:r>
      <w:r w:rsidR="002C168B" w:rsidRPr="001C3EF5">
        <w:rPr>
          <w:rFonts w:cstheme="minorHAnsi"/>
          <w:i/>
          <w:iCs/>
          <w:color w:val="0070C0"/>
        </w:rPr>
        <w:t>NRW si ILI</w:t>
      </w:r>
    </w:p>
    <w:p w14:paraId="1A4688BB" w14:textId="6A54A86A" w:rsidR="001E00F8" w:rsidRPr="001C3EF5" w:rsidRDefault="001E00F8" w:rsidP="006E2648">
      <w:pPr>
        <w:spacing w:after="0" w:line="240" w:lineRule="auto"/>
        <w:rPr>
          <w:rFonts w:cstheme="minorHAnsi"/>
          <w:i/>
          <w:iCs/>
          <w:color w:val="0070C0"/>
        </w:rPr>
      </w:pPr>
      <w:r w:rsidRPr="001C3EF5">
        <w:rPr>
          <w:rFonts w:cstheme="minorHAnsi"/>
          <w:i/>
          <w:iCs/>
          <w:color w:val="0070C0"/>
        </w:rPr>
        <w:t xml:space="preserve">Anexa </w:t>
      </w:r>
      <w:r w:rsidR="00250D74">
        <w:rPr>
          <w:rFonts w:cstheme="minorHAnsi"/>
          <w:i/>
          <w:iCs/>
          <w:color w:val="0070C0"/>
        </w:rPr>
        <w:t>10</w:t>
      </w:r>
      <w:r w:rsidR="00FA6785">
        <w:rPr>
          <w:rFonts w:cstheme="minorHAnsi"/>
          <w:i/>
          <w:iCs/>
          <w:color w:val="0070C0"/>
        </w:rPr>
        <w:t xml:space="preserve"> -</w:t>
      </w:r>
      <w:r w:rsidRPr="001C3EF5">
        <w:rPr>
          <w:rFonts w:cstheme="minorHAnsi"/>
          <w:i/>
          <w:iCs/>
          <w:color w:val="0070C0"/>
        </w:rPr>
        <w:t xml:space="preserve">  Metodologie </w:t>
      </w:r>
      <w:r w:rsidR="0097582F" w:rsidRPr="001C3EF5">
        <w:rPr>
          <w:rFonts w:cstheme="minorHAnsi"/>
          <w:i/>
          <w:iCs/>
          <w:color w:val="0070C0"/>
        </w:rPr>
        <w:t xml:space="preserve">încadrare obiective de investiție pe </w:t>
      </w:r>
      <w:r w:rsidRPr="001C3EF5">
        <w:rPr>
          <w:rFonts w:cstheme="minorHAnsi"/>
          <w:i/>
          <w:iCs/>
          <w:color w:val="0070C0"/>
        </w:rPr>
        <w:t>coduri</w:t>
      </w:r>
      <w:r w:rsidR="0097582F" w:rsidRPr="001C3EF5">
        <w:rPr>
          <w:rFonts w:cstheme="minorHAnsi"/>
          <w:i/>
          <w:iCs/>
          <w:color w:val="0070C0"/>
        </w:rPr>
        <w:t>le</w:t>
      </w:r>
      <w:r w:rsidRPr="001C3EF5">
        <w:rPr>
          <w:rFonts w:cstheme="minorHAnsi"/>
          <w:i/>
          <w:iCs/>
          <w:color w:val="0070C0"/>
        </w:rPr>
        <w:t xml:space="preserve"> </w:t>
      </w:r>
      <w:r w:rsidR="0097582F" w:rsidRPr="001C3EF5">
        <w:rPr>
          <w:rFonts w:cstheme="minorHAnsi"/>
          <w:i/>
          <w:iCs/>
          <w:color w:val="0070C0"/>
        </w:rPr>
        <w:t>asociate bugetului apelurilor de proiecte lansate prin prezentul ghid</w:t>
      </w:r>
    </w:p>
    <w:p w14:paraId="09D877FE" w14:textId="5F059A79" w:rsidR="0068213C" w:rsidRDefault="001F3450" w:rsidP="0068213C">
      <w:pPr>
        <w:spacing w:after="0" w:line="240" w:lineRule="auto"/>
        <w:rPr>
          <w:rFonts w:cstheme="minorHAnsi"/>
          <w:i/>
          <w:iCs/>
          <w:color w:val="0070C0"/>
        </w:rPr>
      </w:pPr>
      <w:bookmarkStart w:id="239" w:name="_Hlk135219183"/>
      <w:r w:rsidRPr="001C3EF5">
        <w:rPr>
          <w:rFonts w:cstheme="minorHAnsi"/>
          <w:i/>
          <w:iCs/>
          <w:color w:val="0070C0"/>
        </w:rPr>
        <w:t>Anexa 1</w:t>
      </w:r>
      <w:r w:rsidR="00250D74">
        <w:rPr>
          <w:rFonts w:cstheme="minorHAnsi"/>
          <w:i/>
          <w:iCs/>
          <w:color w:val="0070C0"/>
        </w:rPr>
        <w:t>1</w:t>
      </w:r>
      <w:r w:rsidR="00FA6785">
        <w:rPr>
          <w:rFonts w:cstheme="minorHAnsi"/>
          <w:i/>
          <w:iCs/>
          <w:color w:val="0070C0"/>
        </w:rPr>
        <w:t>-</w:t>
      </w:r>
      <w:r w:rsidRPr="001C3EF5">
        <w:rPr>
          <w:rFonts w:cstheme="minorHAnsi"/>
          <w:i/>
          <w:iCs/>
          <w:color w:val="0070C0"/>
        </w:rPr>
        <w:t xml:space="preserve"> </w:t>
      </w:r>
      <w:r w:rsidR="00A13D64" w:rsidRPr="001C3EF5">
        <w:rPr>
          <w:rFonts w:cstheme="minorHAnsi"/>
          <w:i/>
          <w:iCs/>
          <w:color w:val="0070C0"/>
        </w:rPr>
        <w:t>J</w:t>
      </w:r>
      <w:r w:rsidRPr="001C3EF5">
        <w:rPr>
          <w:rFonts w:cstheme="minorHAnsi"/>
          <w:i/>
          <w:iCs/>
          <w:color w:val="0070C0"/>
        </w:rPr>
        <w:t xml:space="preserve">ustificare stabilire valoare </w:t>
      </w:r>
      <w:r w:rsidR="00D802D4" w:rsidRPr="001C3EF5">
        <w:rPr>
          <w:rFonts w:cstheme="minorHAnsi"/>
          <w:i/>
          <w:iCs/>
          <w:color w:val="0070C0"/>
        </w:rPr>
        <w:t>maximă eligibilă nerambursabilă și costuri unitare</w:t>
      </w:r>
    </w:p>
    <w:p w14:paraId="01B4F660" w14:textId="2A0D0F58" w:rsidR="0068213C" w:rsidRDefault="0068213C" w:rsidP="0068213C">
      <w:pPr>
        <w:spacing w:after="0" w:line="240" w:lineRule="auto"/>
        <w:rPr>
          <w:rFonts w:cstheme="minorHAnsi"/>
          <w:i/>
          <w:iCs/>
          <w:color w:val="0070C0"/>
        </w:rPr>
      </w:pPr>
      <w:r>
        <w:rPr>
          <w:rFonts w:cstheme="minorHAnsi"/>
          <w:i/>
          <w:iCs/>
          <w:color w:val="0070C0"/>
        </w:rPr>
        <w:t xml:space="preserve"> </w:t>
      </w:r>
      <w:bookmarkEnd w:id="239"/>
    </w:p>
    <w:sectPr w:rsidR="0068213C" w:rsidSect="009C25C7">
      <w:headerReference w:type="even" r:id="rId18"/>
      <w:headerReference w:type="default" r:id="rId19"/>
      <w:footerReference w:type="default" r:id="rId20"/>
      <w:headerReference w:type="first" r:id="rId21"/>
      <w:pgSz w:w="12240" w:h="15840"/>
      <w:pgMar w:top="1135" w:right="1183" w:bottom="709"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33ADA" w14:textId="77777777" w:rsidR="00C364A2" w:rsidRDefault="00C364A2" w:rsidP="00235396">
      <w:pPr>
        <w:spacing w:after="0" w:line="240" w:lineRule="auto"/>
      </w:pPr>
      <w:r>
        <w:separator/>
      </w:r>
    </w:p>
  </w:endnote>
  <w:endnote w:type="continuationSeparator" w:id="0">
    <w:p w14:paraId="46DF93F7" w14:textId="77777777" w:rsidR="00C364A2" w:rsidRDefault="00C364A2"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7B1880B4" w:rsidR="00D232A3" w:rsidRDefault="00D232A3">
        <w:pPr>
          <w:pStyle w:val="Footer"/>
          <w:jc w:val="center"/>
        </w:pPr>
        <w:r>
          <w:fldChar w:fldCharType="begin"/>
        </w:r>
        <w:r>
          <w:instrText xml:space="preserve"> PAGE   \* MERGEFORMAT </w:instrText>
        </w:r>
        <w:r>
          <w:fldChar w:fldCharType="separate"/>
        </w:r>
        <w:r w:rsidR="00AF4D0D">
          <w:rPr>
            <w:noProof/>
          </w:rPr>
          <w:t>76</w:t>
        </w:r>
        <w:r>
          <w:rPr>
            <w:noProof/>
          </w:rPr>
          <w:fldChar w:fldCharType="end"/>
        </w:r>
      </w:p>
    </w:sdtContent>
  </w:sdt>
  <w:p w14:paraId="56ABB02C" w14:textId="77777777" w:rsidR="00D232A3" w:rsidRDefault="00D23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2B2E8" w14:textId="77777777" w:rsidR="00C364A2" w:rsidRDefault="00C364A2" w:rsidP="00235396">
      <w:pPr>
        <w:spacing w:after="0" w:line="240" w:lineRule="auto"/>
      </w:pPr>
      <w:r>
        <w:separator/>
      </w:r>
    </w:p>
  </w:footnote>
  <w:footnote w:type="continuationSeparator" w:id="0">
    <w:p w14:paraId="38CB28F3" w14:textId="77777777" w:rsidR="00C364A2" w:rsidRDefault="00C364A2" w:rsidP="00235396">
      <w:pPr>
        <w:spacing w:after="0" w:line="240" w:lineRule="auto"/>
      </w:pPr>
      <w:r>
        <w:continuationSeparator/>
      </w:r>
    </w:p>
  </w:footnote>
  <w:footnote w:id="1">
    <w:p w14:paraId="422DB452" w14:textId="1C6C5CB3" w:rsidR="00D232A3" w:rsidRDefault="008D1608" w:rsidP="00AB66AA">
      <w:pPr>
        <w:pStyle w:val="FootnoteText"/>
      </w:pPr>
      <w:r w:rsidRPr="008D1608">
        <w:rPr>
          <w:rStyle w:val="FootnoteReference"/>
        </w:rPr>
        <w:t>Memoriu de Prezentare; studiu de Evaluare Adecvată (EA) inclusiv anexa excel privind analiza impactului potențial asupra siturilor Natura 2000, Raport privind Impactul asupra Mediului (RIM), după caz</w:t>
      </w:r>
      <w:r w:rsidR="00D232A3">
        <w:rPr>
          <w:bCs/>
          <w:sz w:val="16"/>
          <w:szCs w:val="16"/>
        </w:rPr>
        <w:t>.</w:t>
      </w:r>
    </w:p>
  </w:footnote>
  <w:footnote w:id="2">
    <w:p w14:paraId="7932D93C" w14:textId="042CFF9F" w:rsidR="008D1608" w:rsidRDefault="008D1608" w:rsidP="00AB66AA">
      <w:pPr>
        <w:pStyle w:val="FootnoteText"/>
        <w:rPr>
          <w:del w:id="44" w:author="Larisa Nita" w:date="2020-12-14T11:19:00Z"/>
        </w:rPr>
      </w:pPr>
      <w:r>
        <w:rPr>
          <w:rStyle w:val="FootnoteReference"/>
        </w:rPr>
        <w:t>1</w:t>
      </w:r>
      <w:r>
        <w:t xml:space="preserve"> </w:t>
      </w:r>
    </w:p>
  </w:footnote>
  <w:footnote w:id="3">
    <w:p w14:paraId="0C26283A" w14:textId="77777777" w:rsidR="00D232A3" w:rsidRPr="00C05797" w:rsidRDefault="00D232A3" w:rsidP="002C7D89">
      <w:pPr>
        <w:pStyle w:val="FootnoteText"/>
        <w:jc w:val="both"/>
      </w:pPr>
      <w:r w:rsidRPr="00C05797">
        <w:rPr>
          <w:rStyle w:val="FootnoteReference"/>
        </w:rPr>
        <w:footnoteRef/>
      </w:r>
      <w:r w:rsidRPr="00D30D13">
        <w:rPr>
          <w:lang w:val="fr-FR"/>
        </w:rPr>
        <w:t xml:space="preserve"> </w:t>
      </w:r>
      <w:r w:rsidRPr="00C05797">
        <w:rPr>
          <w:sz w:val="16"/>
          <w:szCs w:val="16"/>
        </w:rPr>
        <w:t>,,</w:t>
      </w:r>
      <w:r w:rsidRPr="00D30D13">
        <w:rPr>
          <w:sz w:val="16"/>
          <w:szCs w:val="16"/>
          <w:lang w:val="fr-FR"/>
        </w:rPr>
        <w:t xml:space="preserve"> </w:t>
      </w:r>
      <w:r w:rsidRPr="00C05797">
        <w:rPr>
          <w:sz w:val="16"/>
          <w:szCs w:val="16"/>
        </w:rPr>
        <w:t>(1) Persoanele fizice sau juridice care participă direct în procesul de verificare/evaluare a cererilor de finanţare nu pot fi solicitanţi şi/sau nu pot acorda servicii de consultanţă unui solicitant.”</w:t>
      </w:r>
    </w:p>
  </w:footnote>
  <w:footnote w:id="4">
    <w:p w14:paraId="2EE1FBFC" w14:textId="77777777" w:rsidR="00D232A3" w:rsidRPr="00C05797" w:rsidRDefault="00D232A3" w:rsidP="002C7D89">
      <w:pPr>
        <w:pStyle w:val="FootnoteText"/>
        <w:jc w:val="both"/>
        <w:rPr>
          <w:sz w:val="16"/>
          <w:szCs w:val="16"/>
        </w:rPr>
      </w:pPr>
      <w:r w:rsidRPr="00C05797">
        <w:rPr>
          <w:rStyle w:val="FootnoteReference"/>
        </w:rPr>
        <w:footnoteRef/>
      </w:r>
      <w:r w:rsidRPr="00D30D13">
        <w:rPr>
          <w:lang w:val="fr-FR"/>
        </w:rPr>
        <w:t xml:space="preserve"> </w:t>
      </w:r>
      <w:r w:rsidRPr="00C05797">
        <w:t>,,(</w:t>
      </w:r>
      <w:r w:rsidRPr="00C05797">
        <w:rPr>
          <w:sz w:val="16"/>
          <w:szCs w:val="16"/>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14:paraId="2E8CADE4" w14:textId="77777777" w:rsidR="00D232A3" w:rsidRPr="00C05797" w:rsidRDefault="00D232A3" w:rsidP="002C7D89">
      <w:pPr>
        <w:pStyle w:val="FootnoteText"/>
        <w:jc w:val="both"/>
        <w:rPr>
          <w:sz w:val="16"/>
          <w:szCs w:val="16"/>
        </w:rPr>
      </w:pPr>
      <w:r w:rsidRPr="00C05797">
        <w:rPr>
          <w:rStyle w:val="FootnoteReference"/>
        </w:rPr>
        <w:footnoteRef/>
      </w:r>
      <w:r w:rsidRPr="00D30D13">
        <w:t xml:space="preserve"> </w:t>
      </w:r>
      <w:r w:rsidRPr="00C05797">
        <w:rPr>
          <w:sz w:val="16"/>
          <w:szCs w:val="16"/>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61ACFF1C" w:rsidR="00D232A3" w:rsidRDefault="00000000">
    <w:pPr>
      <w:pStyle w:val="Header"/>
    </w:pPr>
    <w:r>
      <w:rPr>
        <w:noProof/>
      </w:rP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1026"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311D5CDD" w:rsidR="00D232A3" w:rsidRDefault="00000000">
    <w:pPr>
      <w:pStyle w:val="Header"/>
    </w:pPr>
    <w:r>
      <w:rPr>
        <w:noProof/>
      </w:rP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1027"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41950BCC" w:rsidR="00D232A3" w:rsidRDefault="00000000">
    <w:pPr>
      <w:pStyle w:val="Header"/>
    </w:pPr>
    <w:r>
      <w:rPr>
        <w:noProof/>
      </w:rP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1025" type="#_x0000_t136" style="position:absolute;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22C"/>
    <w:multiLevelType w:val="hybridMultilevel"/>
    <w:tmpl w:val="6368F5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54591"/>
    <w:multiLevelType w:val="hybridMultilevel"/>
    <w:tmpl w:val="08AAC7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833F2"/>
    <w:multiLevelType w:val="hybridMultilevel"/>
    <w:tmpl w:val="1068A8B0"/>
    <w:lvl w:ilvl="0" w:tplc="0418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 w15:restartNumberingAfterBreak="0">
    <w:nsid w:val="04BF4FF7"/>
    <w:multiLevelType w:val="hybridMultilevel"/>
    <w:tmpl w:val="0CB28D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7C79A9"/>
    <w:multiLevelType w:val="hybridMultilevel"/>
    <w:tmpl w:val="A09AAA58"/>
    <w:lvl w:ilvl="0" w:tplc="3D8ECB30">
      <w:start w:val="1"/>
      <w:numFmt w:val="bullet"/>
      <w:lvlText w:val="-"/>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 w15:restartNumberingAfterBreak="0">
    <w:nsid w:val="07783942"/>
    <w:multiLevelType w:val="hybridMultilevel"/>
    <w:tmpl w:val="AC827E5A"/>
    <w:lvl w:ilvl="0" w:tplc="F9CA777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88C11D9"/>
    <w:multiLevelType w:val="hybridMultilevel"/>
    <w:tmpl w:val="C0EE13C4"/>
    <w:lvl w:ilvl="0" w:tplc="0418001B">
      <w:start w:val="1"/>
      <w:numFmt w:val="lowerRoman"/>
      <w:lvlText w:val="%1."/>
      <w:lvlJc w:val="right"/>
      <w:pPr>
        <w:ind w:left="1080" w:hanging="72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E559B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BA410A"/>
    <w:multiLevelType w:val="hybridMultilevel"/>
    <w:tmpl w:val="A3ACA542"/>
    <w:lvl w:ilvl="0" w:tplc="35847664">
      <w:numFmt w:val="bullet"/>
      <w:lvlText w:val="-"/>
      <w:lvlJc w:val="left"/>
      <w:pPr>
        <w:ind w:left="1004" w:hanging="360"/>
      </w:pPr>
      <w:rPr>
        <w:rFonts w:ascii="Times New Roman" w:eastAsia="Times New Roman" w:hAnsi="Times New Roman" w:cs="Times New Roman" w:hint="default"/>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9"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FAE4902"/>
    <w:multiLevelType w:val="multilevel"/>
    <w:tmpl w:val="27E26D1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385797"/>
    <w:multiLevelType w:val="hybridMultilevel"/>
    <w:tmpl w:val="0144F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5620ECA"/>
    <w:multiLevelType w:val="hybridMultilevel"/>
    <w:tmpl w:val="3DFA104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16C53D21"/>
    <w:multiLevelType w:val="hybridMultilevel"/>
    <w:tmpl w:val="9CA25A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3715F9"/>
    <w:multiLevelType w:val="hybridMultilevel"/>
    <w:tmpl w:val="12D2476C"/>
    <w:lvl w:ilvl="0" w:tplc="CD442CB2">
      <w:start w:val="2"/>
      <w:numFmt w:val="decimal"/>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5B4E21"/>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A736EFD"/>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C1F00B3"/>
    <w:multiLevelType w:val="hybridMultilevel"/>
    <w:tmpl w:val="DD4895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C2C778B"/>
    <w:multiLevelType w:val="hybridMultilevel"/>
    <w:tmpl w:val="A54840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6"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40337C0"/>
    <w:multiLevelType w:val="multilevel"/>
    <w:tmpl w:val="790AD8EE"/>
    <w:lvl w:ilvl="0">
      <w:start w:val="1"/>
      <w:numFmt w:val="decimal"/>
      <w:pStyle w:val="Heading1"/>
      <w:lvlText w:val="%1."/>
      <w:lvlJc w:val="left"/>
      <w:pPr>
        <w:ind w:left="720" w:hanging="360"/>
      </w:pPr>
      <w:rPr>
        <w:rFonts w:hint="default"/>
        <w:i w:val="0"/>
        <w:iCs/>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6BD66FD"/>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0" w15:restartNumberingAfterBreak="0">
    <w:nsid w:val="27E24E81"/>
    <w:multiLevelType w:val="hybridMultilevel"/>
    <w:tmpl w:val="429CB90E"/>
    <w:lvl w:ilvl="0" w:tplc="FFFFFFFF">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32" w15:restartNumberingAfterBreak="0">
    <w:nsid w:val="2A441FB4"/>
    <w:multiLevelType w:val="hybridMultilevel"/>
    <w:tmpl w:val="F9F01456"/>
    <w:lvl w:ilvl="0" w:tplc="A21211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B8C5105"/>
    <w:multiLevelType w:val="hybridMultilevel"/>
    <w:tmpl w:val="CE70301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B2513B"/>
    <w:multiLevelType w:val="hybridMultilevel"/>
    <w:tmpl w:val="429CB90E"/>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0AD1E2B"/>
    <w:multiLevelType w:val="hybridMultilevel"/>
    <w:tmpl w:val="33D290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12F1BCF"/>
    <w:multiLevelType w:val="hybridMultilevel"/>
    <w:tmpl w:val="1EDC348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3B3960"/>
    <w:multiLevelType w:val="hybridMultilevel"/>
    <w:tmpl w:val="C5E6B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51241EF"/>
    <w:multiLevelType w:val="multilevel"/>
    <w:tmpl w:val="912CBCE6"/>
    <w:lvl w:ilvl="0">
      <w:start w:val="1"/>
      <w:numFmt w:val="decimal"/>
      <w:lvlText w:val="%1."/>
      <w:lvlJc w:val="left"/>
      <w:pPr>
        <w:ind w:left="720" w:hanging="360"/>
      </w:p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36E22D0E"/>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78103F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80B4304"/>
    <w:multiLevelType w:val="multilevel"/>
    <w:tmpl w:val="C12AE72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9AC4380"/>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6" w15:restartNumberingAfterBreak="0">
    <w:nsid w:val="3BDF0D1C"/>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7" w15:restartNumberingAfterBreak="0">
    <w:nsid w:val="3C2F29A4"/>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C386CBC"/>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CC632DC"/>
    <w:multiLevelType w:val="hybridMultilevel"/>
    <w:tmpl w:val="9FF62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ED77538"/>
    <w:multiLevelType w:val="hybridMultilevel"/>
    <w:tmpl w:val="B86EE3D0"/>
    <w:lvl w:ilvl="0" w:tplc="FA30974C">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51"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19C454B"/>
    <w:multiLevelType w:val="hybridMultilevel"/>
    <w:tmpl w:val="45E014EC"/>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3"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4" w15:restartNumberingAfterBreak="0">
    <w:nsid w:val="46F857C4"/>
    <w:multiLevelType w:val="hybridMultilevel"/>
    <w:tmpl w:val="97E0EB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74979CB"/>
    <w:multiLevelType w:val="hybridMultilevel"/>
    <w:tmpl w:val="6AD8576E"/>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58" w15:restartNumberingAfterBreak="0">
    <w:nsid w:val="498F3B3D"/>
    <w:multiLevelType w:val="hybridMultilevel"/>
    <w:tmpl w:val="AB58C694"/>
    <w:lvl w:ilvl="0" w:tplc="1A989CB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49A201CB"/>
    <w:multiLevelType w:val="hybridMultilevel"/>
    <w:tmpl w:val="0144F5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B066053"/>
    <w:multiLevelType w:val="hybridMultilevel"/>
    <w:tmpl w:val="18F268C0"/>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1"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2" w15:restartNumberingAfterBreak="0">
    <w:nsid w:val="535B0766"/>
    <w:multiLevelType w:val="hybridMultilevel"/>
    <w:tmpl w:val="10F4D4D6"/>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63" w15:restartNumberingAfterBreak="0">
    <w:nsid w:val="543117A3"/>
    <w:multiLevelType w:val="multilevel"/>
    <w:tmpl w:val="791A4254"/>
    <w:lvl w:ilvl="0">
      <w:start w:val="2"/>
      <w:numFmt w:val="decimal"/>
      <w:lvlText w:val="%1"/>
      <w:lvlJc w:val="left"/>
      <w:pPr>
        <w:ind w:left="360" w:hanging="360"/>
      </w:pPr>
      <w:rPr>
        <w:rFonts w:hint="default"/>
      </w:rPr>
    </w:lvl>
    <w:lvl w:ilvl="1">
      <w:start w:val="2"/>
      <w:numFmt w:val="decimal"/>
      <w:lvlText w:val="%1.%2"/>
      <w:lvlJc w:val="left"/>
      <w:pPr>
        <w:ind w:left="81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4"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7702C54"/>
    <w:multiLevelType w:val="hybridMultilevel"/>
    <w:tmpl w:val="B3E6F9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5A523D69"/>
    <w:multiLevelType w:val="hybridMultilevel"/>
    <w:tmpl w:val="6CB02E02"/>
    <w:lvl w:ilvl="0" w:tplc="871A9724">
      <w:numFmt w:val="bullet"/>
      <w:lvlText w:val="-"/>
      <w:lvlJc w:val="left"/>
      <w:pPr>
        <w:ind w:left="729" w:hanging="360"/>
      </w:pPr>
      <w:rPr>
        <w:rFonts w:ascii="Times New Roman" w:eastAsiaTheme="minorEastAsia" w:hAnsi="Times New Roman" w:cs="Times New Roman"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68"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9" w15:restartNumberingAfterBreak="0">
    <w:nsid w:val="5CB309A8"/>
    <w:multiLevelType w:val="hybridMultilevel"/>
    <w:tmpl w:val="2D64C95C"/>
    <w:lvl w:ilvl="0" w:tplc="0409000B">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70" w15:restartNumberingAfterBreak="0">
    <w:nsid w:val="606C5F3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35E4D3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D117136"/>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F584FD3"/>
    <w:multiLevelType w:val="hybridMultilevel"/>
    <w:tmpl w:val="3B32663E"/>
    <w:lvl w:ilvl="0" w:tplc="FFFFFFFF">
      <w:start w:val="1"/>
      <w:numFmt w:val="decimal"/>
      <w:lvlText w:val="%1."/>
      <w:lvlJc w:val="left"/>
      <w:pPr>
        <w:ind w:left="38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16F0333"/>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49A05AB"/>
    <w:multiLevelType w:val="hybridMultilevel"/>
    <w:tmpl w:val="34C0F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79" w15:restartNumberingAfterBreak="0">
    <w:nsid w:val="76850B4C"/>
    <w:multiLevelType w:val="multilevel"/>
    <w:tmpl w:val="85127C18"/>
    <w:lvl w:ilvl="0">
      <w:start w:val="1"/>
      <w:numFmt w:val="decimal"/>
      <w:lvlText w:val="%1."/>
      <w:lvlJc w:val="left"/>
      <w:pPr>
        <w:ind w:left="720" w:hanging="360"/>
      </w:pPr>
      <w:rPr>
        <w:rFonts w:hint="default"/>
      </w:rPr>
    </w:lvl>
    <w:lvl w:ilvl="1">
      <w:start w:val="5"/>
      <w:numFmt w:val="decimal"/>
      <w:isLgl/>
      <w:lvlText w:val="%1.%2."/>
      <w:lvlJc w:val="left"/>
      <w:pPr>
        <w:ind w:left="70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768F2F7E"/>
    <w:multiLevelType w:val="hybridMultilevel"/>
    <w:tmpl w:val="05D8A236"/>
    <w:lvl w:ilvl="0" w:tplc="AA18EDF2">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73A34D4"/>
    <w:multiLevelType w:val="hybridMultilevel"/>
    <w:tmpl w:val="C32AA81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6498755">
    <w:abstractNumId w:val="27"/>
  </w:num>
  <w:num w:numId="2" w16cid:durableId="133958753">
    <w:abstractNumId w:val="23"/>
  </w:num>
  <w:num w:numId="3" w16cid:durableId="1482037483">
    <w:abstractNumId w:val="16"/>
  </w:num>
  <w:num w:numId="4" w16cid:durableId="776755639">
    <w:abstractNumId w:val="67"/>
  </w:num>
  <w:num w:numId="5" w16cid:durableId="1508212155">
    <w:abstractNumId w:val="61"/>
  </w:num>
  <w:num w:numId="6" w16cid:durableId="653149021">
    <w:abstractNumId w:val="60"/>
  </w:num>
  <w:num w:numId="7" w16cid:durableId="1803040316">
    <w:abstractNumId w:val="5"/>
  </w:num>
  <w:num w:numId="8" w16cid:durableId="2047177526">
    <w:abstractNumId w:val="8"/>
  </w:num>
  <w:num w:numId="9" w16cid:durableId="1992127579">
    <w:abstractNumId w:val="17"/>
  </w:num>
  <w:num w:numId="10" w16cid:durableId="866063620">
    <w:abstractNumId w:val="62"/>
  </w:num>
  <w:num w:numId="11" w16cid:durableId="101210414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3477212">
    <w:abstractNumId w:val="68"/>
  </w:num>
  <w:num w:numId="13" w16cid:durableId="641158877">
    <w:abstractNumId w:val="24"/>
  </w:num>
  <w:num w:numId="14" w16cid:durableId="1823082775">
    <w:abstractNumId w:val="19"/>
  </w:num>
  <w:num w:numId="15" w16cid:durableId="1821925299">
    <w:abstractNumId w:val="51"/>
  </w:num>
  <w:num w:numId="16" w16cid:durableId="1737967246">
    <w:abstractNumId w:val="64"/>
  </w:num>
  <w:num w:numId="17" w16cid:durableId="1745299744">
    <w:abstractNumId w:val="80"/>
  </w:num>
  <w:num w:numId="18" w16cid:durableId="882983507">
    <w:abstractNumId w:val="75"/>
  </w:num>
  <w:num w:numId="19" w16cid:durableId="1178690433">
    <w:abstractNumId w:val="20"/>
  </w:num>
  <w:num w:numId="20" w16cid:durableId="1360929753">
    <w:abstractNumId w:val="70"/>
  </w:num>
  <w:num w:numId="21" w16cid:durableId="431828847">
    <w:abstractNumId w:val="30"/>
  </w:num>
  <w:num w:numId="22" w16cid:durableId="1179462567">
    <w:abstractNumId w:val="7"/>
  </w:num>
  <w:num w:numId="23" w16cid:durableId="93401759">
    <w:abstractNumId w:val="21"/>
  </w:num>
  <w:num w:numId="24" w16cid:durableId="404037075">
    <w:abstractNumId w:val="3"/>
  </w:num>
  <w:num w:numId="25" w16cid:durableId="1145659984">
    <w:abstractNumId w:val="18"/>
  </w:num>
  <w:num w:numId="26" w16cid:durableId="430929515">
    <w:abstractNumId w:val="69"/>
  </w:num>
  <w:num w:numId="27" w16cid:durableId="1230532620">
    <w:abstractNumId w:val="78"/>
  </w:num>
  <w:num w:numId="28" w16cid:durableId="933905511">
    <w:abstractNumId w:val="74"/>
  </w:num>
  <w:num w:numId="29" w16cid:durableId="837306568">
    <w:abstractNumId w:val="37"/>
  </w:num>
  <w:num w:numId="30" w16cid:durableId="104228414">
    <w:abstractNumId w:val="45"/>
  </w:num>
  <w:num w:numId="31" w16cid:durableId="2084719480">
    <w:abstractNumId w:val="55"/>
  </w:num>
  <w:num w:numId="32" w16cid:durableId="1807507330">
    <w:abstractNumId w:val="72"/>
  </w:num>
  <w:num w:numId="33" w16cid:durableId="2072534535">
    <w:abstractNumId w:val="14"/>
  </w:num>
  <w:num w:numId="34" w16cid:durableId="1127509827">
    <w:abstractNumId w:val="10"/>
  </w:num>
  <w:num w:numId="35" w16cid:durableId="202404589">
    <w:abstractNumId w:val="79"/>
  </w:num>
  <w:num w:numId="36" w16cid:durableId="1686400798">
    <w:abstractNumId w:val="36"/>
  </w:num>
  <w:num w:numId="37" w16cid:durableId="216941855">
    <w:abstractNumId w:val="38"/>
  </w:num>
  <w:num w:numId="38" w16cid:durableId="246185530">
    <w:abstractNumId w:val="4"/>
  </w:num>
  <w:num w:numId="39" w16cid:durableId="1235966889">
    <w:abstractNumId w:val="63"/>
  </w:num>
  <w:num w:numId="40" w16cid:durableId="1011419809">
    <w:abstractNumId w:val="12"/>
  </w:num>
  <w:num w:numId="41" w16cid:durableId="1221163820">
    <w:abstractNumId w:val="73"/>
  </w:num>
  <w:num w:numId="42" w16cid:durableId="883256542">
    <w:abstractNumId w:val="81"/>
  </w:num>
  <w:num w:numId="43" w16cid:durableId="687607792">
    <w:abstractNumId w:val="66"/>
  </w:num>
  <w:num w:numId="44" w16cid:durableId="1956251431">
    <w:abstractNumId w:val="22"/>
  </w:num>
  <w:num w:numId="45" w16cid:durableId="230426147">
    <w:abstractNumId w:val="15"/>
  </w:num>
  <w:num w:numId="46" w16cid:durableId="1933510346">
    <w:abstractNumId w:val="34"/>
  </w:num>
  <w:num w:numId="47" w16cid:durableId="1884780149">
    <w:abstractNumId w:val="64"/>
  </w:num>
  <w:num w:numId="48" w16cid:durableId="367947218">
    <w:abstractNumId w:val="25"/>
  </w:num>
  <w:num w:numId="49" w16cid:durableId="1038318984">
    <w:abstractNumId w:val="0"/>
  </w:num>
  <w:num w:numId="50" w16cid:durableId="250088277">
    <w:abstractNumId w:val="31"/>
  </w:num>
  <w:num w:numId="51" w16cid:durableId="2145809255">
    <w:abstractNumId w:val="44"/>
  </w:num>
  <w:num w:numId="52" w16cid:durableId="2127774278">
    <w:abstractNumId w:val="58"/>
  </w:num>
  <w:num w:numId="53" w16cid:durableId="1405370148">
    <w:abstractNumId w:val="32"/>
  </w:num>
  <w:num w:numId="54" w16cid:durableId="902375351">
    <w:abstractNumId w:val="49"/>
  </w:num>
  <w:num w:numId="55" w16cid:durableId="2087459915">
    <w:abstractNumId w:val="83"/>
  </w:num>
  <w:num w:numId="56" w16cid:durableId="1151827803">
    <w:abstractNumId w:val="9"/>
  </w:num>
  <w:num w:numId="57" w16cid:durableId="511647905">
    <w:abstractNumId w:val="28"/>
  </w:num>
  <w:num w:numId="58" w16cid:durableId="266235934">
    <w:abstractNumId w:val="82"/>
  </w:num>
  <w:num w:numId="59" w16cid:durableId="77292661">
    <w:abstractNumId w:val="43"/>
  </w:num>
  <w:num w:numId="60" w16cid:durableId="1394502037">
    <w:abstractNumId w:val="11"/>
  </w:num>
  <w:num w:numId="61" w16cid:durableId="1096709557">
    <w:abstractNumId w:val="65"/>
  </w:num>
  <w:num w:numId="62" w16cid:durableId="1173910638">
    <w:abstractNumId w:val="39"/>
  </w:num>
  <w:num w:numId="63" w16cid:durableId="1721972336">
    <w:abstractNumId w:val="2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61006844">
    <w:abstractNumId w:val="76"/>
  </w:num>
  <w:num w:numId="65" w16cid:durableId="1164931196">
    <w:abstractNumId w:val="33"/>
  </w:num>
  <w:num w:numId="66" w16cid:durableId="587616811">
    <w:abstractNumId w:val="57"/>
  </w:num>
  <w:num w:numId="67" w16cid:durableId="1288852980">
    <w:abstractNumId w:val="2"/>
  </w:num>
  <w:num w:numId="68" w16cid:durableId="1286812232">
    <w:abstractNumId w:val="84"/>
  </w:num>
  <w:num w:numId="69" w16cid:durableId="2036037083">
    <w:abstractNumId w:val="35"/>
  </w:num>
  <w:num w:numId="70" w16cid:durableId="154155236">
    <w:abstractNumId w:val="52"/>
  </w:num>
  <w:num w:numId="71" w16cid:durableId="1366829586">
    <w:abstractNumId w:val="29"/>
  </w:num>
  <w:num w:numId="72" w16cid:durableId="1150366227">
    <w:abstractNumId w:val="47"/>
  </w:num>
  <w:num w:numId="73" w16cid:durableId="1096367883">
    <w:abstractNumId w:val="6"/>
  </w:num>
  <w:num w:numId="74" w16cid:durableId="146673420">
    <w:abstractNumId w:val="26"/>
  </w:num>
  <w:num w:numId="75" w16cid:durableId="724334548">
    <w:abstractNumId w:val="54"/>
  </w:num>
  <w:num w:numId="76" w16cid:durableId="744641815">
    <w:abstractNumId w:val="41"/>
  </w:num>
  <w:num w:numId="77" w16cid:durableId="107354420">
    <w:abstractNumId w:val="53"/>
    <w:lvlOverride w:ilvl="0">
      <w:lvl w:ilvl="0">
        <w:start w:val="1"/>
        <w:numFmt w:val="decimal"/>
        <w:isLgl/>
        <w:lvlText w:val="Articolul %1"/>
        <w:lvlJc w:val="left"/>
        <w:pPr>
          <w:ind w:left="567" w:hanging="567"/>
        </w:pPr>
        <w:rPr>
          <w:rFonts w:ascii="Calibri" w:hAnsi="Calibri" w:hint="default"/>
          <w:b/>
          <w:i w:val="0"/>
          <w:color w:val="auto"/>
          <w:sz w:val="20"/>
        </w:rPr>
      </w:lvl>
    </w:lvlOverride>
    <w:lvlOverride w:ilvl="1">
      <w:lvl w:ilvl="1">
        <w:start w:val="1"/>
        <w:numFmt w:val="decimal"/>
        <w:lvlText w:val="(%2)"/>
        <w:lvlJc w:val="left"/>
        <w:pPr>
          <w:ind w:left="1134" w:hanging="567"/>
        </w:pPr>
        <w:rPr>
          <w:rFonts w:ascii="Calibri" w:hAnsi="Calibri" w:hint="default"/>
          <w:sz w:val="20"/>
        </w:rPr>
      </w:lvl>
    </w:lvlOverride>
    <w:lvlOverride w:ilvl="2">
      <w:lvl w:ilvl="2">
        <w:start w:val="1"/>
        <w:numFmt w:val="decimal"/>
        <w:lvlText w:val="(%3)"/>
        <w:lvlJc w:val="left"/>
        <w:pPr>
          <w:ind w:left="2155" w:hanging="737"/>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bulle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8" w16cid:durableId="1498576946">
    <w:abstractNumId w:val="42"/>
  </w:num>
  <w:num w:numId="79" w16cid:durableId="1381318914">
    <w:abstractNumId w:val="71"/>
  </w:num>
  <w:num w:numId="80" w16cid:durableId="188184040">
    <w:abstractNumId w:val="13"/>
  </w:num>
  <w:num w:numId="81" w16cid:durableId="1995601531">
    <w:abstractNumId w:val="59"/>
  </w:num>
  <w:num w:numId="82" w16cid:durableId="964821658">
    <w:abstractNumId w:val="40"/>
  </w:num>
  <w:num w:numId="83" w16cid:durableId="311952169">
    <w:abstractNumId w:val="77"/>
  </w:num>
  <w:num w:numId="84" w16cid:durableId="1047339548">
    <w:abstractNumId w:val="48"/>
  </w:num>
  <w:num w:numId="85" w16cid:durableId="278033452">
    <w:abstractNumId w:val="46"/>
  </w:num>
  <w:num w:numId="86" w16cid:durableId="1624730307">
    <w:abstractNumId w:val="1"/>
  </w:num>
  <w:num w:numId="87" w16cid:durableId="1855342648">
    <w:abstractNumId w:val="56"/>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risa Nita">
    <w15:presenceInfo w15:providerId="None" w15:userId="Larisa Ni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30"/>
    <w:rsid w:val="00005312"/>
    <w:rsid w:val="00012210"/>
    <w:rsid w:val="000134FD"/>
    <w:rsid w:val="0001537E"/>
    <w:rsid w:val="00016861"/>
    <w:rsid w:val="000211B3"/>
    <w:rsid w:val="00032A60"/>
    <w:rsid w:val="00034AC5"/>
    <w:rsid w:val="00037E58"/>
    <w:rsid w:val="00037FE7"/>
    <w:rsid w:val="0004272E"/>
    <w:rsid w:val="00042DA9"/>
    <w:rsid w:val="00051FA5"/>
    <w:rsid w:val="00052988"/>
    <w:rsid w:val="00054271"/>
    <w:rsid w:val="00054738"/>
    <w:rsid w:val="00055A26"/>
    <w:rsid w:val="0006218E"/>
    <w:rsid w:val="0006296B"/>
    <w:rsid w:val="00063077"/>
    <w:rsid w:val="00064379"/>
    <w:rsid w:val="0006501C"/>
    <w:rsid w:val="000655BC"/>
    <w:rsid w:val="000660C5"/>
    <w:rsid w:val="00066DC7"/>
    <w:rsid w:val="00067571"/>
    <w:rsid w:val="00067AF3"/>
    <w:rsid w:val="00074D0E"/>
    <w:rsid w:val="00074FB5"/>
    <w:rsid w:val="0007508A"/>
    <w:rsid w:val="0007692B"/>
    <w:rsid w:val="000779EB"/>
    <w:rsid w:val="00081C5D"/>
    <w:rsid w:val="000828F1"/>
    <w:rsid w:val="0008319E"/>
    <w:rsid w:val="00083D13"/>
    <w:rsid w:val="00085E6D"/>
    <w:rsid w:val="0009566F"/>
    <w:rsid w:val="000969C4"/>
    <w:rsid w:val="00097B5A"/>
    <w:rsid w:val="000A1ED4"/>
    <w:rsid w:val="000A2E57"/>
    <w:rsid w:val="000A2F6B"/>
    <w:rsid w:val="000A32C9"/>
    <w:rsid w:val="000A384B"/>
    <w:rsid w:val="000A4F1A"/>
    <w:rsid w:val="000A68B0"/>
    <w:rsid w:val="000B2F35"/>
    <w:rsid w:val="000B38F4"/>
    <w:rsid w:val="000B7D6B"/>
    <w:rsid w:val="000C0EB4"/>
    <w:rsid w:val="000C45E3"/>
    <w:rsid w:val="000C69BB"/>
    <w:rsid w:val="000D0A58"/>
    <w:rsid w:val="000D2225"/>
    <w:rsid w:val="000D30FF"/>
    <w:rsid w:val="000D55D0"/>
    <w:rsid w:val="000D58EE"/>
    <w:rsid w:val="000E0B72"/>
    <w:rsid w:val="000E13C1"/>
    <w:rsid w:val="000E5098"/>
    <w:rsid w:val="000E6077"/>
    <w:rsid w:val="000F22FB"/>
    <w:rsid w:val="000F4ABD"/>
    <w:rsid w:val="000F4E45"/>
    <w:rsid w:val="000F60AE"/>
    <w:rsid w:val="000F6620"/>
    <w:rsid w:val="000F7821"/>
    <w:rsid w:val="00100852"/>
    <w:rsid w:val="00100F34"/>
    <w:rsid w:val="001028DC"/>
    <w:rsid w:val="00103274"/>
    <w:rsid w:val="00103509"/>
    <w:rsid w:val="00107F86"/>
    <w:rsid w:val="00110D50"/>
    <w:rsid w:val="00113C23"/>
    <w:rsid w:val="00115350"/>
    <w:rsid w:val="001267BE"/>
    <w:rsid w:val="001271E2"/>
    <w:rsid w:val="00130181"/>
    <w:rsid w:val="00130C4A"/>
    <w:rsid w:val="0013520D"/>
    <w:rsid w:val="00135B76"/>
    <w:rsid w:val="00141F0D"/>
    <w:rsid w:val="00143235"/>
    <w:rsid w:val="001440EF"/>
    <w:rsid w:val="00144842"/>
    <w:rsid w:val="00153C30"/>
    <w:rsid w:val="00153F25"/>
    <w:rsid w:val="00153F9F"/>
    <w:rsid w:val="00155013"/>
    <w:rsid w:val="001550C9"/>
    <w:rsid w:val="001567F7"/>
    <w:rsid w:val="00156F90"/>
    <w:rsid w:val="00162A60"/>
    <w:rsid w:val="001634FF"/>
    <w:rsid w:val="001645B8"/>
    <w:rsid w:val="00164C53"/>
    <w:rsid w:val="001715F4"/>
    <w:rsid w:val="001719B8"/>
    <w:rsid w:val="00177778"/>
    <w:rsid w:val="00192DAB"/>
    <w:rsid w:val="001936BD"/>
    <w:rsid w:val="001976CF"/>
    <w:rsid w:val="001A0373"/>
    <w:rsid w:val="001B021B"/>
    <w:rsid w:val="001B23BA"/>
    <w:rsid w:val="001B312D"/>
    <w:rsid w:val="001B73AD"/>
    <w:rsid w:val="001C06D8"/>
    <w:rsid w:val="001C0748"/>
    <w:rsid w:val="001C1C83"/>
    <w:rsid w:val="001C208C"/>
    <w:rsid w:val="001C2582"/>
    <w:rsid w:val="001C2F21"/>
    <w:rsid w:val="001C3EF5"/>
    <w:rsid w:val="001C4008"/>
    <w:rsid w:val="001C7939"/>
    <w:rsid w:val="001D34B5"/>
    <w:rsid w:val="001D44AD"/>
    <w:rsid w:val="001D5491"/>
    <w:rsid w:val="001D7E26"/>
    <w:rsid w:val="001E00F8"/>
    <w:rsid w:val="001E0852"/>
    <w:rsid w:val="001E261F"/>
    <w:rsid w:val="001E6EB5"/>
    <w:rsid w:val="001F3450"/>
    <w:rsid w:val="001F5E1D"/>
    <w:rsid w:val="001F6808"/>
    <w:rsid w:val="001F7B30"/>
    <w:rsid w:val="00202392"/>
    <w:rsid w:val="0020473A"/>
    <w:rsid w:val="002060BC"/>
    <w:rsid w:val="00206361"/>
    <w:rsid w:val="00206E95"/>
    <w:rsid w:val="00210018"/>
    <w:rsid w:val="00212127"/>
    <w:rsid w:val="002149C3"/>
    <w:rsid w:val="00217A9B"/>
    <w:rsid w:val="0022018A"/>
    <w:rsid w:val="00220783"/>
    <w:rsid w:val="002244F3"/>
    <w:rsid w:val="00224BC5"/>
    <w:rsid w:val="00224F7D"/>
    <w:rsid w:val="002253E2"/>
    <w:rsid w:val="00227686"/>
    <w:rsid w:val="00227E30"/>
    <w:rsid w:val="0023269F"/>
    <w:rsid w:val="00232791"/>
    <w:rsid w:val="00234D00"/>
    <w:rsid w:val="00235396"/>
    <w:rsid w:val="00237514"/>
    <w:rsid w:val="00241B76"/>
    <w:rsid w:val="00247C4E"/>
    <w:rsid w:val="00250D74"/>
    <w:rsid w:val="00251E25"/>
    <w:rsid w:val="00256808"/>
    <w:rsid w:val="00257CAF"/>
    <w:rsid w:val="00265609"/>
    <w:rsid w:val="002676F4"/>
    <w:rsid w:val="00272654"/>
    <w:rsid w:val="002735A9"/>
    <w:rsid w:val="00273844"/>
    <w:rsid w:val="00274587"/>
    <w:rsid w:val="00282313"/>
    <w:rsid w:val="00283D72"/>
    <w:rsid w:val="0028498A"/>
    <w:rsid w:val="00285C4B"/>
    <w:rsid w:val="0028730A"/>
    <w:rsid w:val="0028799F"/>
    <w:rsid w:val="00293EB0"/>
    <w:rsid w:val="00295D7C"/>
    <w:rsid w:val="00296FAE"/>
    <w:rsid w:val="00297A97"/>
    <w:rsid w:val="002A03D1"/>
    <w:rsid w:val="002A0432"/>
    <w:rsid w:val="002A0754"/>
    <w:rsid w:val="002A24BA"/>
    <w:rsid w:val="002A3A83"/>
    <w:rsid w:val="002B02F1"/>
    <w:rsid w:val="002B0856"/>
    <w:rsid w:val="002B5005"/>
    <w:rsid w:val="002C0805"/>
    <w:rsid w:val="002C168B"/>
    <w:rsid w:val="002C220F"/>
    <w:rsid w:val="002C3C64"/>
    <w:rsid w:val="002C777F"/>
    <w:rsid w:val="002C7C91"/>
    <w:rsid w:val="002C7D89"/>
    <w:rsid w:val="002D18AC"/>
    <w:rsid w:val="002D4124"/>
    <w:rsid w:val="002D6ECC"/>
    <w:rsid w:val="002D7F0C"/>
    <w:rsid w:val="002E0175"/>
    <w:rsid w:val="002E151F"/>
    <w:rsid w:val="002E2D79"/>
    <w:rsid w:val="002E4503"/>
    <w:rsid w:val="002E52F1"/>
    <w:rsid w:val="002E5BA0"/>
    <w:rsid w:val="002E5C71"/>
    <w:rsid w:val="002E72C2"/>
    <w:rsid w:val="002F30A6"/>
    <w:rsid w:val="002F31D2"/>
    <w:rsid w:val="002F4C59"/>
    <w:rsid w:val="003022A4"/>
    <w:rsid w:val="00307330"/>
    <w:rsid w:val="0030772E"/>
    <w:rsid w:val="00313562"/>
    <w:rsid w:val="00322EF2"/>
    <w:rsid w:val="00324BA1"/>
    <w:rsid w:val="00330447"/>
    <w:rsid w:val="0033730B"/>
    <w:rsid w:val="00342050"/>
    <w:rsid w:val="003423C4"/>
    <w:rsid w:val="0034381E"/>
    <w:rsid w:val="00344588"/>
    <w:rsid w:val="003475EA"/>
    <w:rsid w:val="00352335"/>
    <w:rsid w:val="00352A2F"/>
    <w:rsid w:val="00352B48"/>
    <w:rsid w:val="0035424F"/>
    <w:rsid w:val="0035513F"/>
    <w:rsid w:val="00356086"/>
    <w:rsid w:val="00356B6B"/>
    <w:rsid w:val="003613AC"/>
    <w:rsid w:val="00363F1C"/>
    <w:rsid w:val="00364DCA"/>
    <w:rsid w:val="00370429"/>
    <w:rsid w:val="00375E4A"/>
    <w:rsid w:val="00381BE8"/>
    <w:rsid w:val="0038281D"/>
    <w:rsid w:val="00383241"/>
    <w:rsid w:val="00383CC3"/>
    <w:rsid w:val="003867F6"/>
    <w:rsid w:val="0039107E"/>
    <w:rsid w:val="0039379D"/>
    <w:rsid w:val="003952BB"/>
    <w:rsid w:val="0039713E"/>
    <w:rsid w:val="00397A01"/>
    <w:rsid w:val="003A12D7"/>
    <w:rsid w:val="003A72D1"/>
    <w:rsid w:val="003B2BB7"/>
    <w:rsid w:val="003C37EB"/>
    <w:rsid w:val="003C65D4"/>
    <w:rsid w:val="003C6702"/>
    <w:rsid w:val="003C6E16"/>
    <w:rsid w:val="003C72E2"/>
    <w:rsid w:val="003D0003"/>
    <w:rsid w:val="003D0FCA"/>
    <w:rsid w:val="003D16D0"/>
    <w:rsid w:val="003D28C2"/>
    <w:rsid w:val="003D4C89"/>
    <w:rsid w:val="003D6A5A"/>
    <w:rsid w:val="003E1FAC"/>
    <w:rsid w:val="003E24A4"/>
    <w:rsid w:val="003E3BF3"/>
    <w:rsid w:val="003E5CF2"/>
    <w:rsid w:val="003F2316"/>
    <w:rsid w:val="003F2351"/>
    <w:rsid w:val="00401B8A"/>
    <w:rsid w:val="00406C44"/>
    <w:rsid w:val="004079A5"/>
    <w:rsid w:val="00407BC9"/>
    <w:rsid w:val="00410767"/>
    <w:rsid w:val="00411CB5"/>
    <w:rsid w:val="004123A8"/>
    <w:rsid w:val="00412BA6"/>
    <w:rsid w:val="00413F47"/>
    <w:rsid w:val="004149EF"/>
    <w:rsid w:val="00415E41"/>
    <w:rsid w:val="00416459"/>
    <w:rsid w:val="00420467"/>
    <w:rsid w:val="00423F50"/>
    <w:rsid w:val="00424650"/>
    <w:rsid w:val="004267F4"/>
    <w:rsid w:val="00426BFE"/>
    <w:rsid w:val="00426EC7"/>
    <w:rsid w:val="0042726B"/>
    <w:rsid w:val="00430DA8"/>
    <w:rsid w:val="00434BA0"/>
    <w:rsid w:val="004416D0"/>
    <w:rsid w:val="00441769"/>
    <w:rsid w:val="00443797"/>
    <w:rsid w:val="00444B08"/>
    <w:rsid w:val="00450449"/>
    <w:rsid w:val="004545C9"/>
    <w:rsid w:val="00456E00"/>
    <w:rsid w:val="00461776"/>
    <w:rsid w:val="00466A6A"/>
    <w:rsid w:val="0047097A"/>
    <w:rsid w:val="0047156A"/>
    <w:rsid w:val="00475BEE"/>
    <w:rsid w:val="004765D7"/>
    <w:rsid w:val="00480EAB"/>
    <w:rsid w:val="004831CC"/>
    <w:rsid w:val="00486FE1"/>
    <w:rsid w:val="00494930"/>
    <w:rsid w:val="004A00A1"/>
    <w:rsid w:val="004A12B2"/>
    <w:rsid w:val="004A15BA"/>
    <w:rsid w:val="004A307E"/>
    <w:rsid w:val="004A5953"/>
    <w:rsid w:val="004C78FC"/>
    <w:rsid w:val="004D14B5"/>
    <w:rsid w:val="004D1EA4"/>
    <w:rsid w:val="004D27DD"/>
    <w:rsid w:val="004D2956"/>
    <w:rsid w:val="004E3EB3"/>
    <w:rsid w:val="004E632D"/>
    <w:rsid w:val="004F0244"/>
    <w:rsid w:val="004F129B"/>
    <w:rsid w:val="004F7F53"/>
    <w:rsid w:val="005008FF"/>
    <w:rsid w:val="00500D5C"/>
    <w:rsid w:val="00507036"/>
    <w:rsid w:val="00507C10"/>
    <w:rsid w:val="005126D5"/>
    <w:rsid w:val="00515B01"/>
    <w:rsid w:val="00516F50"/>
    <w:rsid w:val="00522CD9"/>
    <w:rsid w:val="00523F07"/>
    <w:rsid w:val="00527AB5"/>
    <w:rsid w:val="00531874"/>
    <w:rsid w:val="005327C1"/>
    <w:rsid w:val="005340DE"/>
    <w:rsid w:val="005366D3"/>
    <w:rsid w:val="00536EDD"/>
    <w:rsid w:val="00537578"/>
    <w:rsid w:val="00540ABA"/>
    <w:rsid w:val="00541BB1"/>
    <w:rsid w:val="0054369D"/>
    <w:rsid w:val="00544127"/>
    <w:rsid w:val="0054686A"/>
    <w:rsid w:val="00551052"/>
    <w:rsid w:val="00552056"/>
    <w:rsid w:val="00557D1C"/>
    <w:rsid w:val="00566909"/>
    <w:rsid w:val="00566CCA"/>
    <w:rsid w:val="00574FFA"/>
    <w:rsid w:val="00580787"/>
    <w:rsid w:val="00580C8A"/>
    <w:rsid w:val="00587399"/>
    <w:rsid w:val="00593B52"/>
    <w:rsid w:val="005954AC"/>
    <w:rsid w:val="00595EA3"/>
    <w:rsid w:val="005A65EE"/>
    <w:rsid w:val="005A6FDF"/>
    <w:rsid w:val="005C415F"/>
    <w:rsid w:val="005D0570"/>
    <w:rsid w:val="005D48B4"/>
    <w:rsid w:val="005D53C5"/>
    <w:rsid w:val="005E1AD4"/>
    <w:rsid w:val="005E5555"/>
    <w:rsid w:val="005E5A9B"/>
    <w:rsid w:val="005E60ED"/>
    <w:rsid w:val="005F0C9A"/>
    <w:rsid w:val="005F235E"/>
    <w:rsid w:val="005F2FEF"/>
    <w:rsid w:val="005F6C86"/>
    <w:rsid w:val="005F7DE8"/>
    <w:rsid w:val="0060014A"/>
    <w:rsid w:val="0060124F"/>
    <w:rsid w:val="006013E0"/>
    <w:rsid w:val="00601EBF"/>
    <w:rsid w:val="00602571"/>
    <w:rsid w:val="006038CE"/>
    <w:rsid w:val="006060C6"/>
    <w:rsid w:val="0060626E"/>
    <w:rsid w:val="00607502"/>
    <w:rsid w:val="00611CC0"/>
    <w:rsid w:val="00612882"/>
    <w:rsid w:val="00614389"/>
    <w:rsid w:val="0061662E"/>
    <w:rsid w:val="00616FE8"/>
    <w:rsid w:val="006176F2"/>
    <w:rsid w:val="00621143"/>
    <w:rsid w:val="00621D2F"/>
    <w:rsid w:val="00622C08"/>
    <w:rsid w:val="00623150"/>
    <w:rsid w:val="006246FC"/>
    <w:rsid w:val="006264BE"/>
    <w:rsid w:val="00627134"/>
    <w:rsid w:val="0063145E"/>
    <w:rsid w:val="0063165B"/>
    <w:rsid w:val="0063196E"/>
    <w:rsid w:val="006333C8"/>
    <w:rsid w:val="00634194"/>
    <w:rsid w:val="006345A8"/>
    <w:rsid w:val="0063560E"/>
    <w:rsid w:val="0063682A"/>
    <w:rsid w:val="00636E14"/>
    <w:rsid w:val="006378EA"/>
    <w:rsid w:val="00637968"/>
    <w:rsid w:val="00637D69"/>
    <w:rsid w:val="00642352"/>
    <w:rsid w:val="00642F2F"/>
    <w:rsid w:val="00644C9C"/>
    <w:rsid w:val="006460E4"/>
    <w:rsid w:val="006537D7"/>
    <w:rsid w:val="006544FA"/>
    <w:rsid w:val="006575C8"/>
    <w:rsid w:val="00661571"/>
    <w:rsid w:val="00661B77"/>
    <w:rsid w:val="00661D33"/>
    <w:rsid w:val="0066672C"/>
    <w:rsid w:val="00667B1A"/>
    <w:rsid w:val="00667EB9"/>
    <w:rsid w:val="00667FF9"/>
    <w:rsid w:val="006712B6"/>
    <w:rsid w:val="0067287A"/>
    <w:rsid w:val="00673331"/>
    <w:rsid w:val="0068213C"/>
    <w:rsid w:val="006830B0"/>
    <w:rsid w:val="0068368A"/>
    <w:rsid w:val="006907AC"/>
    <w:rsid w:val="0069110A"/>
    <w:rsid w:val="00691E37"/>
    <w:rsid w:val="00692D9A"/>
    <w:rsid w:val="00695B5B"/>
    <w:rsid w:val="0069772C"/>
    <w:rsid w:val="006A14E7"/>
    <w:rsid w:val="006A408D"/>
    <w:rsid w:val="006A7083"/>
    <w:rsid w:val="006B07E1"/>
    <w:rsid w:val="006B0DA6"/>
    <w:rsid w:val="006B4854"/>
    <w:rsid w:val="006C1B47"/>
    <w:rsid w:val="006C228E"/>
    <w:rsid w:val="006C3D57"/>
    <w:rsid w:val="006C4F59"/>
    <w:rsid w:val="006C620C"/>
    <w:rsid w:val="006C62F8"/>
    <w:rsid w:val="006C7BFE"/>
    <w:rsid w:val="006C7CEF"/>
    <w:rsid w:val="006D0230"/>
    <w:rsid w:val="006D361B"/>
    <w:rsid w:val="006E0CD4"/>
    <w:rsid w:val="006E0FA0"/>
    <w:rsid w:val="006E2287"/>
    <w:rsid w:val="006E2300"/>
    <w:rsid w:val="006E2648"/>
    <w:rsid w:val="006E2A9B"/>
    <w:rsid w:val="006E4431"/>
    <w:rsid w:val="006F425C"/>
    <w:rsid w:val="006F4334"/>
    <w:rsid w:val="006F666E"/>
    <w:rsid w:val="006F738F"/>
    <w:rsid w:val="006F7C79"/>
    <w:rsid w:val="00700EE7"/>
    <w:rsid w:val="00704AB5"/>
    <w:rsid w:val="00710C38"/>
    <w:rsid w:val="00712D57"/>
    <w:rsid w:val="00722AA6"/>
    <w:rsid w:val="007261AD"/>
    <w:rsid w:val="00730A3A"/>
    <w:rsid w:val="00730C6B"/>
    <w:rsid w:val="007336B0"/>
    <w:rsid w:val="007337E0"/>
    <w:rsid w:val="0073612B"/>
    <w:rsid w:val="00736BD0"/>
    <w:rsid w:val="007372FF"/>
    <w:rsid w:val="00737770"/>
    <w:rsid w:val="0074547A"/>
    <w:rsid w:val="007458A0"/>
    <w:rsid w:val="00745ED6"/>
    <w:rsid w:val="00747980"/>
    <w:rsid w:val="0075085F"/>
    <w:rsid w:val="00750AB1"/>
    <w:rsid w:val="00751ABB"/>
    <w:rsid w:val="00751F70"/>
    <w:rsid w:val="0075438C"/>
    <w:rsid w:val="00757997"/>
    <w:rsid w:val="00760774"/>
    <w:rsid w:val="007617DC"/>
    <w:rsid w:val="00770C58"/>
    <w:rsid w:val="00770F69"/>
    <w:rsid w:val="00771B1D"/>
    <w:rsid w:val="00781100"/>
    <w:rsid w:val="00781FD4"/>
    <w:rsid w:val="0078392B"/>
    <w:rsid w:val="00791C21"/>
    <w:rsid w:val="00793A0E"/>
    <w:rsid w:val="00797187"/>
    <w:rsid w:val="00797813"/>
    <w:rsid w:val="00797FC6"/>
    <w:rsid w:val="007A0E72"/>
    <w:rsid w:val="007A344A"/>
    <w:rsid w:val="007B3E83"/>
    <w:rsid w:val="007B7CA3"/>
    <w:rsid w:val="007C178D"/>
    <w:rsid w:val="007C2765"/>
    <w:rsid w:val="007C2B91"/>
    <w:rsid w:val="007D0A03"/>
    <w:rsid w:val="007D1E6C"/>
    <w:rsid w:val="007D3E15"/>
    <w:rsid w:val="007D693A"/>
    <w:rsid w:val="007E0302"/>
    <w:rsid w:val="007E22BB"/>
    <w:rsid w:val="007E2739"/>
    <w:rsid w:val="007F1194"/>
    <w:rsid w:val="007F1801"/>
    <w:rsid w:val="007F2204"/>
    <w:rsid w:val="007F3F41"/>
    <w:rsid w:val="007F60FD"/>
    <w:rsid w:val="007F75A3"/>
    <w:rsid w:val="0080086C"/>
    <w:rsid w:val="0080484D"/>
    <w:rsid w:val="00804EA8"/>
    <w:rsid w:val="00813D77"/>
    <w:rsid w:val="008147AE"/>
    <w:rsid w:val="00823C6D"/>
    <w:rsid w:val="00823D86"/>
    <w:rsid w:val="0082601A"/>
    <w:rsid w:val="008262B5"/>
    <w:rsid w:val="00834F72"/>
    <w:rsid w:val="00835BB3"/>
    <w:rsid w:val="00835F50"/>
    <w:rsid w:val="00836A7B"/>
    <w:rsid w:val="00836D9F"/>
    <w:rsid w:val="008413A2"/>
    <w:rsid w:val="008439E5"/>
    <w:rsid w:val="00846726"/>
    <w:rsid w:val="00847501"/>
    <w:rsid w:val="00850CCF"/>
    <w:rsid w:val="00853019"/>
    <w:rsid w:val="008536A0"/>
    <w:rsid w:val="00856F8D"/>
    <w:rsid w:val="008679E3"/>
    <w:rsid w:val="0087143F"/>
    <w:rsid w:val="00871C01"/>
    <w:rsid w:val="00871C5B"/>
    <w:rsid w:val="00880458"/>
    <w:rsid w:val="00884866"/>
    <w:rsid w:val="00887AA7"/>
    <w:rsid w:val="008904A2"/>
    <w:rsid w:val="00890888"/>
    <w:rsid w:val="00894288"/>
    <w:rsid w:val="0089720D"/>
    <w:rsid w:val="00897F98"/>
    <w:rsid w:val="008A26FA"/>
    <w:rsid w:val="008A4927"/>
    <w:rsid w:val="008A4A22"/>
    <w:rsid w:val="008A57B5"/>
    <w:rsid w:val="008B4100"/>
    <w:rsid w:val="008B4BB9"/>
    <w:rsid w:val="008C0208"/>
    <w:rsid w:val="008C14AD"/>
    <w:rsid w:val="008C2493"/>
    <w:rsid w:val="008C3711"/>
    <w:rsid w:val="008C7902"/>
    <w:rsid w:val="008D077E"/>
    <w:rsid w:val="008D1608"/>
    <w:rsid w:val="008D1A24"/>
    <w:rsid w:val="008D378A"/>
    <w:rsid w:val="008D3D73"/>
    <w:rsid w:val="008D52DC"/>
    <w:rsid w:val="008E0B2C"/>
    <w:rsid w:val="008E0F19"/>
    <w:rsid w:val="008E3309"/>
    <w:rsid w:val="008E372B"/>
    <w:rsid w:val="008E534F"/>
    <w:rsid w:val="008E6AE1"/>
    <w:rsid w:val="008E7FB2"/>
    <w:rsid w:val="008F5D4F"/>
    <w:rsid w:val="008F7B30"/>
    <w:rsid w:val="008F7E83"/>
    <w:rsid w:val="00901CE1"/>
    <w:rsid w:val="009072E6"/>
    <w:rsid w:val="00907AE9"/>
    <w:rsid w:val="00910484"/>
    <w:rsid w:val="0091176A"/>
    <w:rsid w:val="009176CB"/>
    <w:rsid w:val="00917F24"/>
    <w:rsid w:val="0092253B"/>
    <w:rsid w:val="00930CD3"/>
    <w:rsid w:val="00935FE8"/>
    <w:rsid w:val="00937F16"/>
    <w:rsid w:val="009424C5"/>
    <w:rsid w:val="00942661"/>
    <w:rsid w:val="00954C7B"/>
    <w:rsid w:val="00955B4E"/>
    <w:rsid w:val="009564D5"/>
    <w:rsid w:val="00956CC7"/>
    <w:rsid w:val="00961AD0"/>
    <w:rsid w:val="0097104D"/>
    <w:rsid w:val="00975658"/>
    <w:rsid w:val="0097582F"/>
    <w:rsid w:val="00976D29"/>
    <w:rsid w:val="00980115"/>
    <w:rsid w:val="009815DB"/>
    <w:rsid w:val="00986001"/>
    <w:rsid w:val="00987B2E"/>
    <w:rsid w:val="00987D7A"/>
    <w:rsid w:val="00990221"/>
    <w:rsid w:val="009924B2"/>
    <w:rsid w:val="00992C62"/>
    <w:rsid w:val="0099483B"/>
    <w:rsid w:val="00997166"/>
    <w:rsid w:val="009A1D05"/>
    <w:rsid w:val="009A1DE7"/>
    <w:rsid w:val="009A1FE7"/>
    <w:rsid w:val="009A32F4"/>
    <w:rsid w:val="009A388C"/>
    <w:rsid w:val="009A4944"/>
    <w:rsid w:val="009A5B40"/>
    <w:rsid w:val="009A69F2"/>
    <w:rsid w:val="009B09EE"/>
    <w:rsid w:val="009B1B72"/>
    <w:rsid w:val="009B1E40"/>
    <w:rsid w:val="009B5024"/>
    <w:rsid w:val="009B65AC"/>
    <w:rsid w:val="009B65F5"/>
    <w:rsid w:val="009B7300"/>
    <w:rsid w:val="009C0CF4"/>
    <w:rsid w:val="009C25C7"/>
    <w:rsid w:val="009C4ECF"/>
    <w:rsid w:val="009D05B2"/>
    <w:rsid w:val="009D31C8"/>
    <w:rsid w:val="009D6372"/>
    <w:rsid w:val="009D659E"/>
    <w:rsid w:val="009E0338"/>
    <w:rsid w:val="009E48F7"/>
    <w:rsid w:val="009E510E"/>
    <w:rsid w:val="009E5EE5"/>
    <w:rsid w:val="00A00EFD"/>
    <w:rsid w:val="00A03CE8"/>
    <w:rsid w:val="00A07C68"/>
    <w:rsid w:val="00A1292C"/>
    <w:rsid w:val="00A13020"/>
    <w:rsid w:val="00A13D64"/>
    <w:rsid w:val="00A1772C"/>
    <w:rsid w:val="00A23862"/>
    <w:rsid w:val="00A2734C"/>
    <w:rsid w:val="00A30C9B"/>
    <w:rsid w:val="00A311B5"/>
    <w:rsid w:val="00A31CEC"/>
    <w:rsid w:val="00A31E4F"/>
    <w:rsid w:val="00A32402"/>
    <w:rsid w:val="00A32555"/>
    <w:rsid w:val="00A37804"/>
    <w:rsid w:val="00A4067C"/>
    <w:rsid w:val="00A43CAD"/>
    <w:rsid w:val="00A51BD9"/>
    <w:rsid w:val="00A537DB"/>
    <w:rsid w:val="00A5399F"/>
    <w:rsid w:val="00A57902"/>
    <w:rsid w:val="00A62628"/>
    <w:rsid w:val="00A63333"/>
    <w:rsid w:val="00A64E0B"/>
    <w:rsid w:val="00A656C9"/>
    <w:rsid w:val="00A73857"/>
    <w:rsid w:val="00A744A4"/>
    <w:rsid w:val="00A7463C"/>
    <w:rsid w:val="00A77B5A"/>
    <w:rsid w:val="00A80BCB"/>
    <w:rsid w:val="00A85F92"/>
    <w:rsid w:val="00A8775D"/>
    <w:rsid w:val="00A905F7"/>
    <w:rsid w:val="00A906DF"/>
    <w:rsid w:val="00A916F4"/>
    <w:rsid w:val="00A96D13"/>
    <w:rsid w:val="00A97C75"/>
    <w:rsid w:val="00AA305B"/>
    <w:rsid w:val="00AA55E2"/>
    <w:rsid w:val="00AB06BB"/>
    <w:rsid w:val="00AB5784"/>
    <w:rsid w:val="00AB5A8D"/>
    <w:rsid w:val="00AB5DFC"/>
    <w:rsid w:val="00AB6342"/>
    <w:rsid w:val="00AB66AA"/>
    <w:rsid w:val="00AC05DC"/>
    <w:rsid w:val="00AC4D3C"/>
    <w:rsid w:val="00AC4E5C"/>
    <w:rsid w:val="00AC5FFB"/>
    <w:rsid w:val="00AC6E0A"/>
    <w:rsid w:val="00AD03E8"/>
    <w:rsid w:val="00AD0D8E"/>
    <w:rsid w:val="00AD6FF4"/>
    <w:rsid w:val="00AE0328"/>
    <w:rsid w:val="00AE27F3"/>
    <w:rsid w:val="00AE4116"/>
    <w:rsid w:val="00AE750D"/>
    <w:rsid w:val="00AE75FD"/>
    <w:rsid w:val="00AF1183"/>
    <w:rsid w:val="00AF1C8F"/>
    <w:rsid w:val="00AF3D30"/>
    <w:rsid w:val="00AF43EF"/>
    <w:rsid w:val="00AF4D0D"/>
    <w:rsid w:val="00B0022F"/>
    <w:rsid w:val="00B01C06"/>
    <w:rsid w:val="00B06B6E"/>
    <w:rsid w:val="00B06D88"/>
    <w:rsid w:val="00B10E66"/>
    <w:rsid w:val="00B115C6"/>
    <w:rsid w:val="00B11841"/>
    <w:rsid w:val="00B11AB3"/>
    <w:rsid w:val="00B12EBA"/>
    <w:rsid w:val="00B13E91"/>
    <w:rsid w:val="00B15DB9"/>
    <w:rsid w:val="00B20648"/>
    <w:rsid w:val="00B23BAA"/>
    <w:rsid w:val="00B23EDE"/>
    <w:rsid w:val="00B24418"/>
    <w:rsid w:val="00B25631"/>
    <w:rsid w:val="00B27F8D"/>
    <w:rsid w:val="00B329D3"/>
    <w:rsid w:val="00B3343F"/>
    <w:rsid w:val="00B354B3"/>
    <w:rsid w:val="00B42790"/>
    <w:rsid w:val="00B531CF"/>
    <w:rsid w:val="00B551AE"/>
    <w:rsid w:val="00B55A6D"/>
    <w:rsid w:val="00B566CF"/>
    <w:rsid w:val="00B57FD6"/>
    <w:rsid w:val="00B60CFC"/>
    <w:rsid w:val="00B61E48"/>
    <w:rsid w:val="00B64A99"/>
    <w:rsid w:val="00B656BB"/>
    <w:rsid w:val="00B67FCB"/>
    <w:rsid w:val="00B71384"/>
    <w:rsid w:val="00B71426"/>
    <w:rsid w:val="00B75B41"/>
    <w:rsid w:val="00B8138F"/>
    <w:rsid w:val="00B855C0"/>
    <w:rsid w:val="00B8705D"/>
    <w:rsid w:val="00B91C77"/>
    <w:rsid w:val="00B932E3"/>
    <w:rsid w:val="00B94304"/>
    <w:rsid w:val="00B9517E"/>
    <w:rsid w:val="00B968A5"/>
    <w:rsid w:val="00BA22F7"/>
    <w:rsid w:val="00BA3164"/>
    <w:rsid w:val="00BA6882"/>
    <w:rsid w:val="00BB13D1"/>
    <w:rsid w:val="00BB1FA8"/>
    <w:rsid w:val="00BC0C7A"/>
    <w:rsid w:val="00BC1128"/>
    <w:rsid w:val="00BC276E"/>
    <w:rsid w:val="00BC3A31"/>
    <w:rsid w:val="00BC5CD1"/>
    <w:rsid w:val="00BD0270"/>
    <w:rsid w:val="00BD2DD1"/>
    <w:rsid w:val="00BD3A5B"/>
    <w:rsid w:val="00BD745A"/>
    <w:rsid w:val="00BD74DC"/>
    <w:rsid w:val="00BD7AF6"/>
    <w:rsid w:val="00BE0FC5"/>
    <w:rsid w:val="00BE5004"/>
    <w:rsid w:val="00BE53BA"/>
    <w:rsid w:val="00BE58BA"/>
    <w:rsid w:val="00BE66B3"/>
    <w:rsid w:val="00BF0C42"/>
    <w:rsid w:val="00BF39BF"/>
    <w:rsid w:val="00BF44CB"/>
    <w:rsid w:val="00BF57C7"/>
    <w:rsid w:val="00BF5A68"/>
    <w:rsid w:val="00BF5E86"/>
    <w:rsid w:val="00BF6496"/>
    <w:rsid w:val="00BF669F"/>
    <w:rsid w:val="00C007BC"/>
    <w:rsid w:val="00C01A3D"/>
    <w:rsid w:val="00C02F52"/>
    <w:rsid w:val="00C03A91"/>
    <w:rsid w:val="00C07812"/>
    <w:rsid w:val="00C14545"/>
    <w:rsid w:val="00C216C0"/>
    <w:rsid w:val="00C26BB3"/>
    <w:rsid w:val="00C27491"/>
    <w:rsid w:val="00C27AC1"/>
    <w:rsid w:val="00C313A8"/>
    <w:rsid w:val="00C316CF"/>
    <w:rsid w:val="00C32EC2"/>
    <w:rsid w:val="00C33980"/>
    <w:rsid w:val="00C345A9"/>
    <w:rsid w:val="00C364A2"/>
    <w:rsid w:val="00C36E7D"/>
    <w:rsid w:val="00C36F33"/>
    <w:rsid w:val="00C46166"/>
    <w:rsid w:val="00C5068A"/>
    <w:rsid w:val="00C50825"/>
    <w:rsid w:val="00C53AB4"/>
    <w:rsid w:val="00C54EF8"/>
    <w:rsid w:val="00C5631B"/>
    <w:rsid w:val="00C61C22"/>
    <w:rsid w:val="00C61EF2"/>
    <w:rsid w:val="00C62D89"/>
    <w:rsid w:val="00C634BF"/>
    <w:rsid w:val="00C639C6"/>
    <w:rsid w:val="00C63EB6"/>
    <w:rsid w:val="00C74700"/>
    <w:rsid w:val="00C75F1E"/>
    <w:rsid w:val="00C76DFF"/>
    <w:rsid w:val="00C7709C"/>
    <w:rsid w:val="00C80907"/>
    <w:rsid w:val="00C80E44"/>
    <w:rsid w:val="00C82B05"/>
    <w:rsid w:val="00C843C1"/>
    <w:rsid w:val="00C9111C"/>
    <w:rsid w:val="00C96D54"/>
    <w:rsid w:val="00C971FD"/>
    <w:rsid w:val="00C977DE"/>
    <w:rsid w:val="00CA0F02"/>
    <w:rsid w:val="00CA1B3E"/>
    <w:rsid w:val="00CA2C50"/>
    <w:rsid w:val="00CA34BA"/>
    <w:rsid w:val="00CA3E53"/>
    <w:rsid w:val="00CA401A"/>
    <w:rsid w:val="00CB11A3"/>
    <w:rsid w:val="00CB1A8E"/>
    <w:rsid w:val="00CB351B"/>
    <w:rsid w:val="00CC2FB1"/>
    <w:rsid w:val="00CC3D3E"/>
    <w:rsid w:val="00CC5E74"/>
    <w:rsid w:val="00CC7193"/>
    <w:rsid w:val="00CC7C91"/>
    <w:rsid w:val="00CD2DAB"/>
    <w:rsid w:val="00CD3B95"/>
    <w:rsid w:val="00CD44C3"/>
    <w:rsid w:val="00CD784F"/>
    <w:rsid w:val="00CE18D0"/>
    <w:rsid w:val="00CE295B"/>
    <w:rsid w:val="00CE488F"/>
    <w:rsid w:val="00CE5F20"/>
    <w:rsid w:val="00CE69F3"/>
    <w:rsid w:val="00CE74A1"/>
    <w:rsid w:val="00CF2B69"/>
    <w:rsid w:val="00CF2B81"/>
    <w:rsid w:val="00CF3E8A"/>
    <w:rsid w:val="00CF44BB"/>
    <w:rsid w:val="00CF71BD"/>
    <w:rsid w:val="00D027AE"/>
    <w:rsid w:val="00D04F0A"/>
    <w:rsid w:val="00D07192"/>
    <w:rsid w:val="00D1113E"/>
    <w:rsid w:val="00D11418"/>
    <w:rsid w:val="00D136F3"/>
    <w:rsid w:val="00D154D2"/>
    <w:rsid w:val="00D156A0"/>
    <w:rsid w:val="00D1702E"/>
    <w:rsid w:val="00D17E3F"/>
    <w:rsid w:val="00D20E76"/>
    <w:rsid w:val="00D21827"/>
    <w:rsid w:val="00D22A2D"/>
    <w:rsid w:val="00D232A3"/>
    <w:rsid w:val="00D25430"/>
    <w:rsid w:val="00D31861"/>
    <w:rsid w:val="00D405B5"/>
    <w:rsid w:val="00D432D3"/>
    <w:rsid w:val="00D457FD"/>
    <w:rsid w:val="00D46FCB"/>
    <w:rsid w:val="00D47F63"/>
    <w:rsid w:val="00D50A0B"/>
    <w:rsid w:val="00D517D9"/>
    <w:rsid w:val="00D51BFE"/>
    <w:rsid w:val="00D5696F"/>
    <w:rsid w:val="00D63BE7"/>
    <w:rsid w:val="00D6442D"/>
    <w:rsid w:val="00D658E1"/>
    <w:rsid w:val="00D71C94"/>
    <w:rsid w:val="00D7273B"/>
    <w:rsid w:val="00D75EFE"/>
    <w:rsid w:val="00D7633A"/>
    <w:rsid w:val="00D76B80"/>
    <w:rsid w:val="00D802D4"/>
    <w:rsid w:val="00D81A52"/>
    <w:rsid w:val="00D84005"/>
    <w:rsid w:val="00D914B5"/>
    <w:rsid w:val="00D93DFE"/>
    <w:rsid w:val="00D94B9F"/>
    <w:rsid w:val="00DA1E5F"/>
    <w:rsid w:val="00DA248E"/>
    <w:rsid w:val="00DA3F18"/>
    <w:rsid w:val="00DA5A51"/>
    <w:rsid w:val="00DA693E"/>
    <w:rsid w:val="00DA6B9F"/>
    <w:rsid w:val="00DA74D1"/>
    <w:rsid w:val="00DA74FC"/>
    <w:rsid w:val="00DB00FE"/>
    <w:rsid w:val="00DB1B3F"/>
    <w:rsid w:val="00DB3A59"/>
    <w:rsid w:val="00DC2775"/>
    <w:rsid w:val="00DD1743"/>
    <w:rsid w:val="00DD1EF1"/>
    <w:rsid w:val="00DD380D"/>
    <w:rsid w:val="00DD52E3"/>
    <w:rsid w:val="00DD57DE"/>
    <w:rsid w:val="00DD7E14"/>
    <w:rsid w:val="00DE07A8"/>
    <w:rsid w:val="00DE4153"/>
    <w:rsid w:val="00DE6DEF"/>
    <w:rsid w:val="00DF071E"/>
    <w:rsid w:val="00DF1196"/>
    <w:rsid w:val="00DF31DC"/>
    <w:rsid w:val="00DF32B4"/>
    <w:rsid w:val="00DF462A"/>
    <w:rsid w:val="00DF4C51"/>
    <w:rsid w:val="00DF5B40"/>
    <w:rsid w:val="00DF65B5"/>
    <w:rsid w:val="00DF7B69"/>
    <w:rsid w:val="00E03A06"/>
    <w:rsid w:val="00E04A16"/>
    <w:rsid w:val="00E04CD8"/>
    <w:rsid w:val="00E063E6"/>
    <w:rsid w:val="00E130A3"/>
    <w:rsid w:val="00E23664"/>
    <w:rsid w:val="00E261DC"/>
    <w:rsid w:val="00E27196"/>
    <w:rsid w:val="00E2754B"/>
    <w:rsid w:val="00E27666"/>
    <w:rsid w:val="00E31FD4"/>
    <w:rsid w:val="00E41483"/>
    <w:rsid w:val="00E42C2D"/>
    <w:rsid w:val="00E43DEE"/>
    <w:rsid w:val="00E441BE"/>
    <w:rsid w:val="00E45803"/>
    <w:rsid w:val="00E4599E"/>
    <w:rsid w:val="00E5096A"/>
    <w:rsid w:val="00E53765"/>
    <w:rsid w:val="00E55B50"/>
    <w:rsid w:val="00E6022B"/>
    <w:rsid w:val="00E62DAF"/>
    <w:rsid w:val="00E657C2"/>
    <w:rsid w:val="00E742F1"/>
    <w:rsid w:val="00E82223"/>
    <w:rsid w:val="00E85F97"/>
    <w:rsid w:val="00E8617D"/>
    <w:rsid w:val="00E86487"/>
    <w:rsid w:val="00E9351C"/>
    <w:rsid w:val="00E939E4"/>
    <w:rsid w:val="00E9449C"/>
    <w:rsid w:val="00E95640"/>
    <w:rsid w:val="00E95651"/>
    <w:rsid w:val="00EA04B4"/>
    <w:rsid w:val="00EA0D29"/>
    <w:rsid w:val="00EA115B"/>
    <w:rsid w:val="00EA1FED"/>
    <w:rsid w:val="00EA5160"/>
    <w:rsid w:val="00EB058A"/>
    <w:rsid w:val="00EB1DE6"/>
    <w:rsid w:val="00EC52FF"/>
    <w:rsid w:val="00EC6104"/>
    <w:rsid w:val="00EC7686"/>
    <w:rsid w:val="00ED190B"/>
    <w:rsid w:val="00ED6415"/>
    <w:rsid w:val="00ED78C3"/>
    <w:rsid w:val="00EE4BE6"/>
    <w:rsid w:val="00EE5BE2"/>
    <w:rsid w:val="00EE7487"/>
    <w:rsid w:val="00EF0FA7"/>
    <w:rsid w:val="00EF1345"/>
    <w:rsid w:val="00F0217F"/>
    <w:rsid w:val="00F02E75"/>
    <w:rsid w:val="00F04915"/>
    <w:rsid w:val="00F04AB3"/>
    <w:rsid w:val="00F07EA3"/>
    <w:rsid w:val="00F10BD9"/>
    <w:rsid w:val="00F11165"/>
    <w:rsid w:val="00F119D9"/>
    <w:rsid w:val="00F15270"/>
    <w:rsid w:val="00F1589E"/>
    <w:rsid w:val="00F20658"/>
    <w:rsid w:val="00F251E0"/>
    <w:rsid w:val="00F26A21"/>
    <w:rsid w:val="00F30F11"/>
    <w:rsid w:val="00F335AB"/>
    <w:rsid w:val="00F33DD5"/>
    <w:rsid w:val="00F34F34"/>
    <w:rsid w:val="00F35CE5"/>
    <w:rsid w:val="00F4102B"/>
    <w:rsid w:val="00F4214B"/>
    <w:rsid w:val="00F448EC"/>
    <w:rsid w:val="00F45E6B"/>
    <w:rsid w:val="00F46510"/>
    <w:rsid w:val="00F4762F"/>
    <w:rsid w:val="00F47D2D"/>
    <w:rsid w:val="00F512DC"/>
    <w:rsid w:val="00F51E90"/>
    <w:rsid w:val="00F5214F"/>
    <w:rsid w:val="00F61614"/>
    <w:rsid w:val="00F6164C"/>
    <w:rsid w:val="00F62081"/>
    <w:rsid w:val="00F6274E"/>
    <w:rsid w:val="00F66095"/>
    <w:rsid w:val="00F66718"/>
    <w:rsid w:val="00F7091C"/>
    <w:rsid w:val="00F7112F"/>
    <w:rsid w:val="00F73CAC"/>
    <w:rsid w:val="00F75D7A"/>
    <w:rsid w:val="00F76786"/>
    <w:rsid w:val="00F81892"/>
    <w:rsid w:val="00F83938"/>
    <w:rsid w:val="00F83B8C"/>
    <w:rsid w:val="00F90FAE"/>
    <w:rsid w:val="00F95652"/>
    <w:rsid w:val="00F97923"/>
    <w:rsid w:val="00FA051D"/>
    <w:rsid w:val="00FA3951"/>
    <w:rsid w:val="00FA3E8A"/>
    <w:rsid w:val="00FA5A60"/>
    <w:rsid w:val="00FA6448"/>
    <w:rsid w:val="00FA6785"/>
    <w:rsid w:val="00FB0469"/>
    <w:rsid w:val="00FB116C"/>
    <w:rsid w:val="00FB1B71"/>
    <w:rsid w:val="00FB3C7E"/>
    <w:rsid w:val="00FB568F"/>
    <w:rsid w:val="00FB7095"/>
    <w:rsid w:val="00FB7747"/>
    <w:rsid w:val="00FC0C32"/>
    <w:rsid w:val="00FC0CE1"/>
    <w:rsid w:val="00FC756F"/>
    <w:rsid w:val="00FD0147"/>
    <w:rsid w:val="00FD3741"/>
    <w:rsid w:val="00FD3DAE"/>
    <w:rsid w:val="00FD646E"/>
    <w:rsid w:val="00FE0B60"/>
    <w:rsid w:val="00FE5DF9"/>
    <w:rsid w:val="00FE7943"/>
    <w:rsid w:val="00FF07D1"/>
    <w:rsid w:val="00FF0BE6"/>
    <w:rsid w:val="00FF13B2"/>
    <w:rsid w:val="00FF2BCC"/>
    <w:rsid w:val="00FF3108"/>
    <w:rsid w:val="00FF51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79E3"/>
    <w:pPr>
      <w:keepNext/>
      <w:keepLines/>
      <w:numPr>
        <w:numId w:val="1"/>
      </w:numPr>
      <w:spacing w:before="240" w:after="0"/>
      <w:outlineLvl w:val="0"/>
    </w:pPr>
    <w:rPr>
      <w:rFonts w:eastAsiaTheme="majorEastAsia" w:cstheme="minorHAnsi"/>
      <w:b/>
      <w:bCs/>
      <w:color w:val="2E74B5" w:themeColor="accent1" w:themeShade="BF"/>
      <w:sz w:val="32"/>
      <w:szCs w:val="32"/>
    </w:rPr>
  </w:style>
  <w:style w:type="paragraph" w:styleId="Heading2">
    <w:name w:val="heading 2"/>
    <w:basedOn w:val="Normal"/>
    <w:next w:val="Normal"/>
    <w:link w:val="Heading2Char"/>
    <w:uiPriority w:val="9"/>
    <w:unhideWhenUsed/>
    <w:qFormat/>
    <w:rsid w:val="00E5096A"/>
    <w:pPr>
      <w:keepNext/>
      <w:keepLines/>
      <w:spacing w:before="40" w:after="0"/>
      <w:outlineLvl w:val="1"/>
    </w:pPr>
    <w:rPr>
      <w:rFonts w:eastAsiaTheme="majorEastAsia" w:cstheme="minorHAnsi"/>
      <w:color w:val="2E74B5" w:themeColor="accent1" w:themeShade="BF"/>
      <w:sz w:val="32"/>
      <w:szCs w:val="32"/>
    </w:rPr>
  </w:style>
  <w:style w:type="paragraph" w:styleId="Heading3">
    <w:name w:val="heading 3"/>
    <w:basedOn w:val="Normal"/>
    <w:next w:val="Normal"/>
    <w:link w:val="Heading3Char"/>
    <w:uiPriority w:val="9"/>
    <w:unhideWhenUsed/>
    <w:qFormat/>
    <w:rsid w:val="008D3D73"/>
    <w:pPr>
      <w:keepNext/>
      <w:keepLines/>
      <w:spacing w:before="40" w:after="0"/>
      <w:outlineLvl w:val="2"/>
    </w:pPr>
    <w:rPr>
      <w:rFonts w:eastAsiaTheme="majorEastAsia" w:cstheme="minorHAnsi"/>
      <w:color w:val="0070C0"/>
      <w:sz w:val="24"/>
      <w:szCs w:val="24"/>
    </w:rPr>
  </w:style>
  <w:style w:type="paragraph" w:styleId="Heading4">
    <w:name w:val="heading 4"/>
    <w:basedOn w:val="Normal"/>
    <w:next w:val="Normal"/>
    <w:link w:val="Heading4Char"/>
    <w:uiPriority w:val="9"/>
    <w:semiHidden/>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8679E3"/>
    <w:rPr>
      <w:rFonts w:eastAsiaTheme="majorEastAsia" w:cstheme="minorHAnsi"/>
      <w:b/>
      <w:bCs/>
      <w:color w:val="2E74B5" w:themeColor="accent1" w:themeShade="BF"/>
      <w:sz w:val="32"/>
      <w:szCs w:val="32"/>
    </w:r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A905F7"/>
    <w:pPr>
      <w:tabs>
        <w:tab w:val="left" w:pos="440"/>
        <w:tab w:val="right" w:leader="dot" w:pos="9630"/>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character" w:customStyle="1" w:styleId="Heading2Char">
    <w:name w:val="Heading 2 Char"/>
    <w:basedOn w:val="DefaultParagraphFont"/>
    <w:link w:val="Heading2"/>
    <w:uiPriority w:val="9"/>
    <w:rsid w:val="00E5096A"/>
    <w:rPr>
      <w:rFonts w:eastAsiaTheme="majorEastAsia" w:cstheme="minorHAnsi"/>
      <w:color w:val="2E74B5" w:themeColor="accent1" w:themeShade="BF"/>
      <w:sz w:val="32"/>
      <w:szCs w:val="32"/>
    </w:rPr>
  </w:style>
  <w:style w:type="paragraph" w:styleId="TOC2">
    <w:name w:val="toc 2"/>
    <w:basedOn w:val="Normal"/>
    <w:next w:val="Normal"/>
    <w:autoRedefine/>
    <w:uiPriority w:val="39"/>
    <w:unhideWhenUsed/>
    <w:rsid w:val="00E9351C"/>
    <w:pPr>
      <w:tabs>
        <w:tab w:val="left" w:pos="880"/>
        <w:tab w:val="right" w:leader="dot" w:pos="9630"/>
      </w:tabs>
      <w:spacing w:after="100"/>
      <w:ind w:left="220"/>
    </w:pPr>
  </w:style>
  <w:style w:type="character" w:customStyle="1" w:styleId="Heading3Char">
    <w:name w:val="Heading 3 Char"/>
    <w:basedOn w:val="DefaultParagraphFont"/>
    <w:link w:val="Heading3"/>
    <w:uiPriority w:val="9"/>
    <w:rsid w:val="008D3D73"/>
    <w:rPr>
      <w:rFonts w:eastAsiaTheme="majorEastAsia" w:cstheme="minorHAnsi"/>
      <w:color w:val="0070C0"/>
      <w:sz w:val="24"/>
      <w:szCs w:val="24"/>
    </w:rPr>
  </w:style>
  <w:style w:type="paragraph" w:styleId="TOC3">
    <w:name w:val="toc 3"/>
    <w:basedOn w:val="Normal"/>
    <w:next w:val="Normal"/>
    <w:autoRedefine/>
    <w:uiPriority w:val="39"/>
    <w:unhideWhenUsed/>
    <w:rsid w:val="00444B08"/>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character" w:customStyle="1" w:styleId="Heading4Char">
    <w:name w:val="Heading 4 Char"/>
    <w:basedOn w:val="DefaultParagraphFont"/>
    <w:link w:val="Heading4"/>
    <w:uiPriority w:val="9"/>
    <w:semiHidden/>
    <w:rsid w:val="00486FE1"/>
    <w:rPr>
      <w:rFonts w:asciiTheme="majorHAnsi" w:eastAsiaTheme="majorEastAsia" w:hAnsiTheme="majorHAnsi" w:cstheme="majorBidi"/>
      <w:i/>
      <w:iCs/>
      <w:color w:val="2E74B5" w:themeColor="accent1" w:themeShade="BF"/>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36"/>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tabs>
        <w:tab w:val="num" w:pos="1440"/>
      </w:tabs>
      <w:spacing w:before="120" w:after="120" w:line="240" w:lineRule="auto"/>
      <w:ind w:left="36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tabs>
        <w:tab w:val="num" w:pos="1440"/>
      </w:tabs>
      <w:ind w:left="360" w:hanging="360"/>
    </w:pPr>
    <w:rPr>
      <w:b w:val="0"/>
      <w:bCs w:val="0"/>
      <w:caps w:val="0"/>
    </w:rPr>
  </w:style>
  <w:style w:type="paragraph" w:customStyle="1" w:styleId="Head3-Bullet">
    <w:name w:val="Head3-Bullet"/>
    <w:basedOn w:val="Head2-Alin"/>
    <w:rsid w:val="0028498A"/>
    <w:pPr>
      <w:numPr>
        <w:ilvl w:val="2"/>
      </w:numPr>
      <w:tabs>
        <w:tab w:val="num" w:pos="1440"/>
      </w:tabs>
      <w:ind w:left="360" w:hanging="360"/>
    </w:pPr>
  </w:style>
  <w:style w:type="paragraph" w:customStyle="1" w:styleId="Head4-Subsect">
    <w:name w:val="Head4-Subsect"/>
    <w:basedOn w:val="Head3-Bullet"/>
    <w:rsid w:val="0028498A"/>
    <w:pPr>
      <w:numPr>
        <w:ilvl w:val="3"/>
      </w:numPr>
      <w:tabs>
        <w:tab w:val="num" w:pos="1440"/>
      </w:tabs>
      <w:ind w:left="360" w:hanging="360"/>
    </w:pPr>
    <w:rPr>
      <w:b/>
      <w:bCs/>
    </w:rPr>
  </w:style>
  <w:style w:type="paragraph" w:customStyle="1" w:styleId="Head5-Subsect">
    <w:name w:val="Head5-Subsect"/>
    <w:basedOn w:val="Head4-Subsect"/>
    <w:rsid w:val="0028498A"/>
    <w:pPr>
      <w:numPr>
        <w:ilvl w:val="4"/>
      </w:numPr>
      <w:tabs>
        <w:tab w:val="num" w:pos="1440"/>
      </w:tabs>
      <w:ind w:left="360" w:hanging="360"/>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07036"/>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507036"/>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507036"/>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507036"/>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507036"/>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507036"/>
    <w:pPr>
      <w:spacing w:after="100"/>
      <w:ind w:left="1760"/>
    </w:pPr>
    <w:rPr>
      <w:rFonts w:eastAsiaTheme="minorEastAsia"/>
      <w:kern w:val="2"/>
      <w:lang w:val="en-US"/>
      <w14:ligatures w14:val="standardContextual"/>
    </w:rPr>
  </w:style>
  <w:style w:type="character" w:customStyle="1" w:styleId="UnresolvedMention2">
    <w:name w:val="Unresolved Mention2"/>
    <w:basedOn w:val="DefaultParagraphFont"/>
    <w:uiPriority w:val="99"/>
    <w:semiHidden/>
    <w:unhideWhenUsed/>
    <w:rsid w:val="00507036"/>
    <w:rPr>
      <w:color w:val="605E5C"/>
      <w:shd w:val="clear" w:color="auto" w:fill="E1DFDD"/>
    </w:rPr>
  </w:style>
  <w:style w:type="character" w:customStyle="1" w:styleId="spct">
    <w:name w:val="s_pct"/>
    <w:basedOn w:val="DefaultParagraphFont"/>
    <w:rsid w:val="009424C5"/>
  </w:style>
  <w:style w:type="character" w:customStyle="1" w:styleId="spctttl">
    <w:name w:val="s_pct_ttl"/>
    <w:basedOn w:val="DefaultParagraphFont"/>
    <w:rsid w:val="009424C5"/>
  </w:style>
  <w:style w:type="character" w:customStyle="1" w:styleId="spctbdy">
    <w:name w:val="s_pct_bdy"/>
    <w:basedOn w:val="DefaultParagraphFont"/>
    <w:rsid w:val="009424C5"/>
  </w:style>
  <w:style w:type="paragraph" w:customStyle="1" w:styleId="Articol">
    <w:name w:val="Articol"/>
    <w:basedOn w:val="ListParagraph"/>
    <w:link w:val="ArticolChar"/>
    <w:qFormat/>
    <w:rsid w:val="00074FB5"/>
    <w:pPr>
      <w:spacing w:before="240" w:after="40" w:line="240" w:lineRule="auto"/>
      <w:ind w:left="1134" w:hanging="1134"/>
      <w:contextualSpacing w:val="0"/>
      <w:jc w:val="both"/>
    </w:pPr>
    <w:rPr>
      <w:rFonts w:eastAsia="Times New Roman"/>
      <w:b/>
      <w:iCs/>
      <w:noProof/>
      <w:sz w:val="20"/>
      <w:szCs w:val="24"/>
      <w:lang w:eastAsia="sk-SK"/>
    </w:rPr>
  </w:style>
  <w:style w:type="paragraph" w:customStyle="1" w:styleId="Alineat-lit">
    <w:name w:val="Alineat-lit"/>
    <w:basedOn w:val="Alineat"/>
    <w:qFormat/>
    <w:rsid w:val="00074FB5"/>
    <w:pPr>
      <w:tabs>
        <w:tab w:val="num" w:pos="360"/>
      </w:tabs>
      <w:spacing w:before="0" w:after="0"/>
      <w:ind w:left="2722" w:hanging="737"/>
    </w:pPr>
    <w:rPr>
      <w:rFonts w:ascii="Times New Roman" w:hAnsi="Times New Roman" w:cs="Times New Roman"/>
    </w:rPr>
  </w:style>
  <w:style w:type="paragraph" w:customStyle="1" w:styleId="Alineat-list">
    <w:name w:val="Alineat-list"/>
    <w:basedOn w:val="Alineat-lit"/>
    <w:qFormat/>
    <w:rsid w:val="00074FB5"/>
    <w:pPr>
      <w:ind w:left="3856"/>
    </w:pPr>
  </w:style>
  <w:style w:type="numbering" w:customStyle="1" w:styleId="ART">
    <w:name w:val="ART."/>
    <w:uiPriority w:val="99"/>
    <w:rsid w:val="00074FB5"/>
    <w:pPr>
      <w:numPr>
        <w:numId w:val="66"/>
      </w:numPr>
    </w:pPr>
  </w:style>
  <w:style w:type="table" w:styleId="GridTable4-Accent1">
    <w:name w:val="Grid Table 4 Accent 1"/>
    <w:basedOn w:val="TableNormal"/>
    <w:uiPriority w:val="49"/>
    <w:rsid w:val="006544F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Ghid2">
    <w:name w:val="Ghid 2"/>
    <w:basedOn w:val="Normal"/>
    <w:link w:val="Ghid2Caracter"/>
    <w:rsid w:val="00295D7C"/>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95D7C"/>
    <w:rPr>
      <w:rFonts w:ascii="Verdana" w:eastAsia="MS Mincho" w:hAnsi="Verdana" w:cs="Times New Roman"/>
      <w:i/>
      <w:sz w:val="24"/>
      <w:szCs w:val="20"/>
    </w:rPr>
  </w:style>
  <w:style w:type="table" w:styleId="GridTable1Light-Accent5">
    <w:name w:val="Grid Table 1 Light Accent 5"/>
    <w:basedOn w:val="TableNormal"/>
    <w:uiPriority w:val="46"/>
    <w:rsid w:val="0011535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al">
    <w:name w:val="a_l"/>
    <w:basedOn w:val="Normal"/>
    <w:rsid w:val="008E0F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rticolChar">
    <w:name w:val="Articol Char"/>
    <w:basedOn w:val="ListParagraphChar"/>
    <w:link w:val="Articol"/>
    <w:rsid w:val="00E261DC"/>
    <w:rPr>
      <w:rFonts w:eastAsia="Times New Roman"/>
      <w:b/>
      <w:iCs/>
      <w:noProof/>
      <w:sz w:val="20"/>
      <w:szCs w:val="24"/>
      <w:lang w:eastAsia="sk-SK"/>
    </w:rPr>
  </w:style>
  <w:style w:type="character" w:styleId="UnresolvedMention">
    <w:name w:val="Unresolved Mention"/>
    <w:basedOn w:val="DefaultParagraphFont"/>
    <w:uiPriority w:val="99"/>
    <w:semiHidden/>
    <w:unhideWhenUsed/>
    <w:rsid w:val="007261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53440471">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163162896">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8003792">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55365454">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744067529">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cilfov.ro/wp-content/uploads/2019/03/ORDIN-90-2007-ANRSC.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acilfov.ro/wp-content/uploads/2019/05/legea-serviciilor-comunitare-de-utilitati-publice-nr-51-2006.pdf" TargetMode="External"/><Relationship Id="rId17"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2" Type="http://schemas.openxmlformats.org/officeDocument/2006/relationships/numbering" Target="numbering.xml"/><Relationship Id="rId16" Type="http://schemas.openxmlformats.org/officeDocument/2006/relationships/hyperlink" Target="mailto:antifraud@gov.r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ilfov.ro/wp-content/uploads/2019/05/legea-serviciului-de-alimentare-cu-apa-si-de-canalizare-nr-241-2006-1.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onduri-ue.ro/images/files/documente-relevante/2022/Ghid_de_identitate_vizuala_v5.docx" TargetMode="External"/><Relationship Id="rId23" Type="http://schemas.microsoft.com/office/2011/relationships/people" Target="people.xml"/><Relationship Id="rId10" Type="http://schemas.openxmlformats.org/officeDocument/2006/relationships/hyperlink" Target="https://eur-lex.europa.eu/legal-content/RO/AUTO/?uri=celex:32000L0060"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mediu.ro/categorie/ghiduri/17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AA05C-0365-46C1-AF69-114D66AF2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26548</Words>
  <Characters>151329</Characters>
  <Application>Microsoft Office Word</Application>
  <DocSecurity>0</DocSecurity>
  <Lines>1261</Lines>
  <Paragraphs>355</Paragraphs>
  <ScaleCrop>false</ScaleCrop>
  <HeadingPairs>
    <vt:vector size="2" baseType="variant">
      <vt:variant>
        <vt:lpstr>Title</vt:lpstr>
      </vt:variant>
      <vt:variant>
        <vt:i4>1</vt:i4>
      </vt:variant>
    </vt:vector>
  </HeadingPairs>
  <TitlesOfParts>
    <vt:vector size="1" baseType="lpstr">
      <vt:lpstr>GHidul SoliCITANTULUI</vt:lpstr>
    </vt:vector>
  </TitlesOfParts>
  <Company/>
  <LinksUpToDate>false</LinksUpToDate>
  <CharactersWithSpaces>177522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Condiții de accesare a finanțării</dc:subject>
  <dc:creator>laura.marinas</dc:creator>
  <cp:keywords/>
  <dc:description/>
  <cp:lastModifiedBy>Marius Voicu</cp:lastModifiedBy>
  <cp:revision>2</cp:revision>
  <cp:lastPrinted>2023-08-02T07:02:00Z</cp:lastPrinted>
  <dcterms:created xsi:type="dcterms:W3CDTF">2023-08-02T12:22:00Z</dcterms:created>
  <dcterms:modified xsi:type="dcterms:W3CDTF">2023-08-02T12:22:00Z</dcterms:modified>
</cp:coreProperties>
</file>